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4298555" w14:textId="4C7C49FF" w:rsidR="00AB2702" w:rsidRPr="00C92ECE" w:rsidRDefault="00041228" w:rsidP="00966C4E">
      <w:pPr>
        <w:suppressAutoHyphens w:val="0"/>
        <w:spacing w:line="257" w:lineRule="auto"/>
        <w:ind w:firstLine="708"/>
        <w:jc w:val="right"/>
        <w:rPr>
          <w:rFonts w:asciiTheme="majorHAnsi" w:eastAsia="Calibri" w:hAnsiTheme="majorHAnsi" w:cs="Arial"/>
          <w:bCs/>
          <w:kern w:val="2"/>
          <w:sz w:val="22"/>
          <w:szCs w:val="22"/>
          <w:lang w:eastAsia="zh-CN" w:bidi="hi-IN"/>
        </w:rPr>
      </w:pPr>
      <w:r>
        <w:rPr>
          <w:rFonts w:asciiTheme="majorHAnsi" w:eastAsia="Calibri" w:hAnsiTheme="majorHAnsi" w:cs="Arial"/>
          <w:bCs/>
          <w:kern w:val="2"/>
          <w:sz w:val="22"/>
          <w:szCs w:val="22"/>
          <w:lang w:eastAsia="zh-CN" w:bidi="hi-IN"/>
        </w:rPr>
        <w:t xml:space="preserve">Załącznik nr </w:t>
      </w:r>
      <w:r w:rsidR="000907C7">
        <w:rPr>
          <w:rFonts w:asciiTheme="majorHAnsi" w:eastAsia="Calibri" w:hAnsiTheme="majorHAnsi" w:cs="Arial"/>
          <w:bCs/>
          <w:kern w:val="2"/>
          <w:sz w:val="22"/>
          <w:szCs w:val="22"/>
          <w:lang w:eastAsia="zh-CN" w:bidi="hi-IN"/>
        </w:rPr>
        <w:t>2</w:t>
      </w:r>
      <w:r w:rsidR="00DB667F">
        <w:rPr>
          <w:rFonts w:asciiTheme="majorHAnsi" w:eastAsia="Calibri" w:hAnsiTheme="majorHAnsi" w:cs="Arial"/>
          <w:bCs/>
          <w:kern w:val="2"/>
          <w:sz w:val="22"/>
          <w:szCs w:val="22"/>
          <w:lang w:eastAsia="zh-CN" w:bidi="hi-IN"/>
        </w:rPr>
        <w:t xml:space="preserve"> </w:t>
      </w:r>
      <w:r w:rsidR="0012709F">
        <w:rPr>
          <w:rFonts w:asciiTheme="majorHAnsi" w:eastAsia="Calibri" w:hAnsiTheme="majorHAnsi" w:cs="Arial"/>
          <w:bCs/>
          <w:kern w:val="2"/>
          <w:sz w:val="22"/>
          <w:szCs w:val="22"/>
          <w:lang w:eastAsia="zh-CN" w:bidi="hi-IN"/>
        </w:rPr>
        <w:t>do Decyzji nr</w:t>
      </w:r>
      <w:r w:rsidR="00DB667F">
        <w:rPr>
          <w:rFonts w:asciiTheme="majorHAnsi" w:eastAsia="Calibri" w:hAnsiTheme="majorHAnsi" w:cs="Arial"/>
          <w:bCs/>
          <w:kern w:val="2"/>
          <w:sz w:val="22"/>
          <w:szCs w:val="22"/>
          <w:lang w:eastAsia="zh-CN" w:bidi="hi-IN"/>
        </w:rPr>
        <w:t xml:space="preserve"> </w:t>
      </w:r>
      <w:r w:rsidR="0018068B">
        <w:rPr>
          <w:rFonts w:asciiTheme="majorHAnsi" w:eastAsia="Calibri" w:hAnsiTheme="majorHAnsi" w:cs="Arial"/>
          <w:bCs/>
          <w:kern w:val="2"/>
          <w:sz w:val="22"/>
          <w:szCs w:val="22"/>
          <w:lang w:eastAsia="zh-CN" w:bidi="hi-IN"/>
        </w:rPr>
        <w:t>65</w:t>
      </w:r>
      <w:r w:rsidR="00DB667F">
        <w:rPr>
          <w:rFonts w:asciiTheme="majorHAnsi" w:eastAsia="Calibri" w:hAnsiTheme="majorHAnsi" w:cs="Arial"/>
          <w:bCs/>
          <w:kern w:val="2"/>
          <w:sz w:val="22"/>
          <w:szCs w:val="22"/>
          <w:lang w:eastAsia="zh-CN" w:bidi="hi-IN"/>
        </w:rPr>
        <w:t>/202</w:t>
      </w:r>
      <w:r w:rsidR="002C47E2">
        <w:rPr>
          <w:rFonts w:asciiTheme="majorHAnsi" w:eastAsia="Calibri" w:hAnsiTheme="majorHAnsi" w:cs="Arial"/>
          <w:bCs/>
          <w:kern w:val="2"/>
          <w:sz w:val="22"/>
          <w:szCs w:val="22"/>
          <w:lang w:eastAsia="zh-CN" w:bidi="hi-IN"/>
        </w:rPr>
        <w:t>3</w:t>
      </w:r>
    </w:p>
    <w:p w14:paraId="57ECFECB" w14:textId="77777777" w:rsidR="00AB2702" w:rsidRPr="009863F2" w:rsidRDefault="00AB2702" w:rsidP="00966C4E">
      <w:pPr>
        <w:suppressAutoHyphens w:val="0"/>
        <w:spacing w:line="257" w:lineRule="auto"/>
        <w:jc w:val="center"/>
        <w:rPr>
          <w:rFonts w:asciiTheme="majorHAnsi" w:eastAsia="SimSun" w:hAnsiTheme="majorHAnsi" w:cs="Arial"/>
          <w:b/>
          <w:sz w:val="24"/>
          <w:szCs w:val="24"/>
          <w:lang w:eastAsia="en-US"/>
        </w:rPr>
      </w:pPr>
    </w:p>
    <w:p w14:paraId="374E00A6" w14:textId="712256BC" w:rsidR="00732465" w:rsidRDefault="00246689" w:rsidP="00E6381B">
      <w:pPr>
        <w:suppressAutoHyphens w:val="0"/>
        <w:spacing w:line="257" w:lineRule="auto"/>
        <w:jc w:val="center"/>
        <w:rPr>
          <w:rFonts w:asciiTheme="majorHAnsi" w:eastAsia="SimSun" w:hAnsiTheme="majorHAnsi" w:cs="Arial"/>
          <w:b/>
          <w:sz w:val="24"/>
          <w:szCs w:val="24"/>
          <w:lang w:eastAsia="en-US"/>
        </w:rPr>
      </w:pPr>
      <w:r w:rsidRPr="009863F2">
        <w:rPr>
          <w:rFonts w:asciiTheme="majorHAnsi" w:eastAsia="SimSun" w:hAnsiTheme="majorHAnsi" w:cs="Arial"/>
          <w:b/>
          <w:sz w:val="24"/>
          <w:szCs w:val="24"/>
          <w:lang w:eastAsia="en-US"/>
        </w:rPr>
        <w:t>Dział I</w:t>
      </w:r>
      <w:r w:rsidR="001C08B8" w:rsidRPr="009863F2">
        <w:rPr>
          <w:rFonts w:asciiTheme="majorHAnsi" w:eastAsia="SimSun" w:hAnsiTheme="majorHAnsi" w:cs="Arial"/>
          <w:b/>
          <w:sz w:val="24"/>
          <w:szCs w:val="24"/>
          <w:lang w:eastAsia="en-US"/>
        </w:rPr>
        <w:t>I</w:t>
      </w:r>
      <w:r w:rsidRPr="009863F2">
        <w:rPr>
          <w:rFonts w:asciiTheme="majorHAnsi" w:eastAsia="SimSun" w:hAnsiTheme="majorHAnsi" w:cs="Arial"/>
          <w:b/>
          <w:sz w:val="24"/>
          <w:szCs w:val="24"/>
          <w:lang w:eastAsia="en-US"/>
        </w:rPr>
        <w:t xml:space="preserve"> – </w:t>
      </w:r>
      <w:r w:rsidR="000907C7" w:rsidRPr="009863F2">
        <w:rPr>
          <w:rFonts w:asciiTheme="majorHAnsi" w:eastAsia="SimSun" w:hAnsiTheme="majorHAnsi" w:cs="Arial"/>
          <w:b/>
          <w:sz w:val="24"/>
          <w:szCs w:val="24"/>
          <w:lang w:eastAsia="en-US"/>
        </w:rPr>
        <w:t>ZAGOSPODAROWANIE LASU</w:t>
      </w:r>
    </w:p>
    <w:p w14:paraId="2E6BC1BA" w14:textId="77777777" w:rsidR="00AD0858" w:rsidRPr="00E6381B" w:rsidRDefault="00AD0858" w:rsidP="00E6381B">
      <w:pPr>
        <w:suppressAutoHyphens w:val="0"/>
        <w:spacing w:line="257" w:lineRule="auto"/>
        <w:jc w:val="center"/>
        <w:rPr>
          <w:rFonts w:asciiTheme="majorHAnsi" w:eastAsia="SimSun" w:hAnsiTheme="majorHAnsi" w:cs="Arial"/>
          <w:b/>
          <w:sz w:val="24"/>
          <w:szCs w:val="24"/>
          <w:lang w:eastAsia="en-US"/>
        </w:rPr>
      </w:pPr>
    </w:p>
    <w:p w14:paraId="467BA191" w14:textId="5DB1BEE4" w:rsidR="00826AF6" w:rsidRPr="00195B80" w:rsidRDefault="00AD0858" w:rsidP="00AD0858">
      <w:pPr>
        <w:suppressAutoHyphens w:val="0"/>
        <w:spacing w:line="257" w:lineRule="auto"/>
        <w:jc w:val="center"/>
        <w:rPr>
          <w:rFonts w:ascii="Cambria" w:eastAsia="Calibri" w:hAnsi="Cambria" w:cstheme="minorHAnsi"/>
          <w:b/>
          <w:color w:val="17365D" w:themeColor="text2" w:themeShade="BF"/>
          <w:sz w:val="24"/>
          <w:szCs w:val="24"/>
          <w:lang w:eastAsia="pl-PL"/>
        </w:rPr>
      </w:pPr>
      <w:r w:rsidRPr="00195B80">
        <w:rPr>
          <w:rFonts w:ascii="Cambria" w:eastAsia="Calibri" w:hAnsi="Cambria" w:cstheme="minorHAnsi"/>
          <w:b/>
          <w:color w:val="17365D" w:themeColor="text2" w:themeShade="BF"/>
          <w:sz w:val="24"/>
          <w:szCs w:val="24"/>
          <w:lang w:eastAsia="pl-PL"/>
        </w:rPr>
        <w:t>Melioracje agrotechniczne</w:t>
      </w:r>
    </w:p>
    <w:p w14:paraId="2E997F2B" w14:textId="77777777" w:rsidR="00AD0858" w:rsidRPr="00195B80" w:rsidRDefault="00AD0858" w:rsidP="00AD0858">
      <w:pPr>
        <w:suppressAutoHyphens w:val="0"/>
        <w:spacing w:line="257" w:lineRule="auto"/>
        <w:jc w:val="center"/>
        <w:rPr>
          <w:rFonts w:ascii="Cambria" w:eastAsia="Calibri" w:hAnsi="Cambria" w:cstheme="minorHAnsi"/>
          <w:b/>
          <w:color w:val="17365D" w:themeColor="text2" w:themeShade="BF"/>
          <w:sz w:val="24"/>
          <w:szCs w:val="24"/>
          <w:lang w:eastAsia="pl-PL"/>
        </w:rPr>
      </w:pPr>
    </w:p>
    <w:p w14:paraId="5EEBB670" w14:textId="77777777" w:rsidR="00AD0858" w:rsidRPr="00195B80" w:rsidRDefault="00AD0858" w:rsidP="00AD0858">
      <w:pPr>
        <w:suppressAutoHyphens w:val="0"/>
        <w:spacing w:before="120" w:after="120"/>
        <w:rPr>
          <w:rFonts w:ascii="Cambria" w:eastAsia="Calibri" w:hAnsi="Cambria" w:cstheme="minorHAnsi"/>
          <w:b/>
          <w:color w:val="17365D" w:themeColor="text2" w:themeShade="BF"/>
          <w:sz w:val="22"/>
          <w:szCs w:val="22"/>
          <w:lang w:eastAsia="pl-PL"/>
        </w:rPr>
      </w:pPr>
      <w:r w:rsidRPr="00195B80">
        <w:rPr>
          <w:rFonts w:ascii="Cambria" w:eastAsia="Calibri" w:hAnsi="Cambria" w:cstheme="minorHAnsi"/>
          <w:b/>
          <w:color w:val="17365D" w:themeColor="text2" w:themeShade="BF"/>
          <w:sz w:val="22"/>
          <w:szCs w:val="22"/>
          <w:lang w:eastAsia="pl-PL"/>
        </w:rPr>
        <w:t>Prace ręczne lub przy użyciu narzędzi mechanicznych</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9"/>
        <w:gridCol w:w="3890"/>
        <w:gridCol w:w="1484"/>
      </w:tblGrid>
      <w:tr w:rsidR="00195B80" w:rsidRPr="00195B80" w14:paraId="2F07EC7F" w14:textId="77777777" w:rsidTr="00BA0FFC">
        <w:trPr>
          <w:trHeight w:val="161"/>
          <w:jc w:val="center"/>
        </w:trPr>
        <w:tc>
          <w:tcPr>
            <w:tcW w:w="352" w:type="pct"/>
            <w:shd w:val="clear" w:color="auto" w:fill="auto"/>
          </w:tcPr>
          <w:p w14:paraId="13C2D835" w14:textId="77777777" w:rsidR="00AD0858" w:rsidRPr="00195B80" w:rsidRDefault="00AD0858" w:rsidP="00BA0FFC">
            <w:pPr>
              <w:suppressAutoHyphens w:val="0"/>
              <w:spacing w:before="120" w:after="120"/>
              <w:jc w:val="center"/>
              <w:rPr>
                <w:rFonts w:ascii="Cambria" w:eastAsia="Calibri" w:hAnsi="Cambria" w:cstheme="minorHAnsi"/>
                <w:b/>
                <w:bCs/>
                <w:i/>
                <w:iCs/>
                <w:color w:val="17365D" w:themeColor="text2" w:themeShade="BF"/>
                <w:sz w:val="22"/>
                <w:szCs w:val="22"/>
                <w:lang w:eastAsia="pl-PL"/>
              </w:rPr>
            </w:pPr>
            <w:r w:rsidRPr="00195B80">
              <w:rPr>
                <w:rFonts w:ascii="Cambria" w:eastAsia="Calibri" w:hAnsi="Cambria" w:cstheme="minorHAnsi"/>
                <w:b/>
                <w:bCs/>
                <w:i/>
                <w:iCs/>
                <w:color w:val="17365D" w:themeColor="text2" w:themeShade="BF"/>
                <w:sz w:val="22"/>
                <w:szCs w:val="22"/>
                <w:lang w:eastAsia="pl-PL"/>
              </w:rPr>
              <w:t>Nr</w:t>
            </w:r>
          </w:p>
        </w:tc>
        <w:tc>
          <w:tcPr>
            <w:tcW w:w="944" w:type="pct"/>
            <w:shd w:val="clear" w:color="auto" w:fill="auto"/>
          </w:tcPr>
          <w:p w14:paraId="34ED23D9" w14:textId="77777777" w:rsidR="00AD0858" w:rsidRPr="00195B80" w:rsidRDefault="00AD0858" w:rsidP="00BA0FFC">
            <w:pPr>
              <w:spacing w:before="120" w:after="120"/>
              <w:rPr>
                <w:rFonts w:ascii="Cambria" w:eastAsia="Calibri" w:hAnsi="Cambria" w:cstheme="minorHAnsi"/>
                <w:b/>
                <w:bCs/>
                <w:i/>
                <w:iCs/>
                <w:color w:val="17365D" w:themeColor="text2" w:themeShade="BF"/>
                <w:sz w:val="22"/>
                <w:szCs w:val="22"/>
                <w:lang w:eastAsia="pl-PL"/>
              </w:rPr>
            </w:pPr>
            <w:r w:rsidRPr="00195B80">
              <w:rPr>
                <w:rFonts w:ascii="Cambria" w:eastAsia="Calibri" w:hAnsi="Cambria" w:cstheme="minorHAnsi"/>
                <w:b/>
                <w:bCs/>
                <w:i/>
                <w:iCs/>
                <w:color w:val="17365D" w:themeColor="text2" w:themeShade="BF"/>
                <w:sz w:val="22"/>
                <w:szCs w:val="22"/>
                <w:lang w:eastAsia="pl-PL"/>
              </w:rPr>
              <w:t>Kod czynności do rozliczenia</w:t>
            </w:r>
          </w:p>
        </w:tc>
        <w:tc>
          <w:tcPr>
            <w:tcW w:w="897" w:type="pct"/>
            <w:shd w:val="clear" w:color="auto" w:fill="auto"/>
          </w:tcPr>
          <w:p w14:paraId="08851753" w14:textId="77777777" w:rsidR="00AD0858" w:rsidRPr="00195B80" w:rsidRDefault="00AD0858" w:rsidP="00BA0FFC">
            <w:pPr>
              <w:spacing w:before="120" w:after="120"/>
              <w:jc w:val="right"/>
              <w:rPr>
                <w:rFonts w:ascii="Cambria" w:eastAsia="Calibri" w:hAnsi="Cambria" w:cstheme="minorHAnsi"/>
                <w:b/>
                <w:bCs/>
                <w:i/>
                <w:iCs/>
                <w:color w:val="17365D" w:themeColor="text2" w:themeShade="BF"/>
                <w:sz w:val="22"/>
                <w:szCs w:val="22"/>
                <w:lang w:eastAsia="pl-PL"/>
              </w:rPr>
            </w:pPr>
            <w:r w:rsidRPr="00195B80">
              <w:rPr>
                <w:rFonts w:ascii="Cambria" w:eastAsia="Calibri" w:hAnsi="Cambria" w:cstheme="minorHAnsi"/>
                <w:b/>
                <w:bCs/>
                <w:i/>
                <w:iCs/>
                <w:color w:val="17365D" w:themeColor="text2" w:themeShade="BF"/>
                <w:sz w:val="22"/>
                <w:szCs w:val="22"/>
                <w:lang w:eastAsia="pl-PL"/>
              </w:rPr>
              <w:t xml:space="preserve">Kod </w:t>
            </w:r>
            <w:proofErr w:type="spellStart"/>
            <w:r w:rsidRPr="00195B80">
              <w:rPr>
                <w:rFonts w:ascii="Cambria" w:eastAsia="Calibri" w:hAnsi="Cambria" w:cstheme="minorHAnsi"/>
                <w:b/>
                <w:bCs/>
                <w:i/>
                <w:iCs/>
                <w:color w:val="17365D" w:themeColor="text2" w:themeShade="BF"/>
                <w:sz w:val="22"/>
                <w:szCs w:val="22"/>
                <w:lang w:eastAsia="pl-PL"/>
              </w:rPr>
              <w:t>czynn</w:t>
            </w:r>
            <w:proofErr w:type="spellEnd"/>
            <w:r w:rsidRPr="00195B80">
              <w:rPr>
                <w:rFonts w:ascii="Cambria" w:eastAsia="Calibri" w:hAnsi="Cambria" w:cstheme="minorHAnsi"/>
                <w:b/>
                <w:bCs/>
                <w:i/>
                <w:iCs/>
                <w:color w:val="17365D" w:themeColor="text2" w:themeShade="BF"/>
                <w:sz w:val="22"/>
                <w:szCs w:val="22"/>
                <w:lang w:eastAsia="pl-PL"/>
              </w:rPr>
              <w:t>. / materiału do wyceny</w:t>
            </w:r>
          </w:p>
        </w:tc>
        <w:tc>
          <w:tcPr>
            <w:tcW w:w="2031" w:type="pct"/>
            <w:shd w:val="clear" w:color="auto" w:fill="auto"/>
          </w:tcPr>
          <w:p w14:paraId="74DC764F" w14:textId="77777777" w:rsidR="00AD0858" w:rsidRPr="00195B80" w:rsidRDefault="00AD0858" w:rsidP="00BA0FFC">
            <w:pPr>
              <w:suppressAutoHyphens w:val="0"/>
              <w:spacing w:before="120" w:after="120"/>
              <w:rPr>
                <w:rFonts w:ascii="Cambria" w:eastAsia="Calibri" w:hAnsi="Cambria" w:cstheme="minorHAnsi"/>
                <w:b/>
                <w:bCs/>
                <w:i/>
                <w:iCs/>
                <w:color w:val="17365D" w:themeColor="text2" w:themeShade="BF"/>
                <w:sz w:val="22"/>
                <w:szCs w:val="22"/>
                <w:lang w:eastAsia="pl-PL"/>
              </w:rPr>
            </w:pPr>
            <w:r w:rsidRPr="00195B80">
              <w:rPr>
                <w:rFonts w:ascii="Cambria" w:eastAsia="Calibri" w:hAnsi="Cambria" w:cstheme="minorHAnsi"/>
                <w:b/>
                <w:bCs/>
                <w:i/>
                <w:iCs/>
                <w:color w:val="17365D" w:themeColor="text2" w:themeShade="BF"/>
                <w:sz w:val="22"/>
                <w:szCs w:val="22"/>
                <w:lang w:eastAsia="pl-PL"/>
              </w:rPr>
              <w:t>Opis kodu czynności</w:t>
            </w:r>
          </w:p>
        </w:tc>
        <w:tc>
          <w:tcPr>
            <w:tcW w:w="775" w:type="pct"/>
            <w:shd w:val="clear" w:color="auto" w:fill="auto"/>
          </w:tcPr>
          <w:p w14:paraId="48B3A684" w14:textId="77777777" w:rsidR="00AD0858" w:rsidRPr="00195B80" w:rsidRDefault="00AD0858" w:rsidP="00BA0FFC">
            <w:pPr>
              <w:suppressAutoHyphens w:val="0"/>
              <w:spacing w:before="120" w:after="120"/>
              <w:rPr>
                <w:rFonts w:ascii="Cambria" w:eastAsia="Calibri" w:hAnsi="Cambria" w:cstheme="minorHAnsi"/>
                <w:b/>
                <w:bCs/>
                <w:i/>
                <w:iCs/>
                <w:color w:val="17365D" w:themeColor="text2" w:themeShade="BF"/>
                <w:sz w:val="22"/>
                <w:szCs w:val="22"/>
                <w:lang w:eastAsia="pl-PL"/>
              </w:rPr>
            </w:pPr>
            <w:r w:rsidRPr="00195B80">
              <w:rPr>
                <w:rFonts w:ascii="Cambria" w:eastAsia="Calibri" w:hAnsi="Cambria" w:cstheme="minorHAnsi"/>
                <w:b/>
                <w:bCs/>
                <w:i/>
                <w:iCs/>
                <w:color w:val="17365D" w:themeColor="text2" w:themeShade="BF"/>
                <w:sz w:val="22"/>
                <w:szCs w:val="22"/>
                <w:lang w:eastAsia="pl-PL"/>
              </w:rPr>
              <w:t>Jednostka miary</w:t>
            </w:r>
          </w:p>
        </w:tc>
      </w:tr>
      <w:tr w:rsidR="00195B80" w:rsidRPr="00195B80" w14:paraId="67545C6C" w14:textId="77777777" w:rsidTr="00BA0FFC">
        <w:trPr>
          <w:trHeight w:val="625"/>
          <w:jc w:val="center"/>
        </w:trPr>
        <w:tc>
          <w:tcPr>
            <w:tcW w:w="352" w:type="pct"/>
            <w:shd w:val="clear" w:color="auto" w:fill="auto"/>
          </w:tcPr>
          <w:p w14:paraId="5E08961B" w14:textId="2B1EAE73" w:rsidR="00AD0858" w:rsidRPr="00195B80" w:rsidRDefault="00AD0858" w:rsidP="00BA0FFC">
            <w:pPr>
              <w:suppressAutoHyphens w:val="0"/>
              <w:spacing w:before="120" w:after="120"/>
              <w:jc w:val="center"/>
              <w:rPr>
                <w:rFonts w:ascii="Cambria" w:eastAsia="Calibri" w:hAnsi="Cambria" w:cstheme="minorHAnsi"/>
                <w:bCs/>
                <w:iCs/>
                <w:color w:val="17365D" w:themeColor="text2" w:themeShade="BF"/>
                <w:sz w:val="22"/>
                <w:szCs w:val="22"/>
                <w:lang w:eastAsia="pl-PL"/>
              </w:rPr>
            </w:pPr>
            <w:r w:rsidRPr="00195B80">
              <w:rPr>
                <w:rFonts w:ascii="Cambria" w:eastAsia="Calibri" w:hAnsi="Cambria" w:cstheme="minorHAnsi"/>
                <w:bCs/>
                <w:iCs/>
                <w:color w:val="17365D" w:themeColor="text2" w:themeShade="BF"/>
                <w:sz w:val="22"/>
                <w:szCs w:val="22"/>
                <w:lang w:eastAsia="pl-PL"/>
              </w:rPr>
              <w:t>12.1</w:t>
            </w:r>
          </w:p>
        </w:tc>
        <w:tc>
          <w:tcPr>
            <w:tcW w:w="944" w:type="pct"/>
            <w:shd w:val="clear" w:color="auto" w:fill="auto"/>
          </w:tcPr>
          <w:p w14:paraId="0A737F13" w14:textId="5A48F7BB" w:rsidR="00AD0858" w:rsidRPr="00195B80" w:rsidRDefault="00AD0858" w:rsidP="00BA0FFC">
            <w:pPr>
              <w:suppressAutoHyphens w:val="0"/>
              <w:spacing w:before="120" w:after="120"/>
              <w:rPr>
                <w:rFonts w:ascii="Cambria" w:eastAsia="Calibri" w:hAnsi="Cambria" w:cstheme="minorHAnsi"/>
                <w:color w:val="17365D" w:themeColor="text2" w:themeShade="BF"/>
                <w:sz w:val="22"/>
                <w:szCs w:val="22"/>
                <w:lang w:eastAsia="pl-PL"/>
              </w:rPr>
            </w:pPr>
            <w:r w:rsidRPr="00195B80">
              <w:rPr>
                <w:rFonts w:ascii="Cambria" w:eastAsia="Calibri" w:hAnsi="Cambria" w:cstheme="minorHAnsi"/>
                <w:color w:val="17365D" w:themeColor="text2" w:themeShade="BF"/>
                <w:sz w:val="22"/>
                <w:szCs w:val="22"/>
                <w:lang w:eastAsia="en-US"/>
              </w:rPr>
              <w:t>PORZ</w:t>
            </w:r>
            <w:r w:rsidR="006D4F8C" w:rsidRPr="00195B80">
              <w:rPr>
                <w:rFonts w:ascii="Cambria" w:eastAsia="Calibri" w:hAnsi="Cambria" w:cstheme="minorHAnsi"/>
                <w:color w:val="17365D" w:themeColor="text2" w:themeShade="BF"/>
                <w:sz w:val="22"/>
                <w:szCs w:val="22"/>
                <w:lang w:eastAsia="en-US"/>
              </w:rPr>
              <w:t>&gt;</w:t>
            </w:r>
            <w:r w:rsidRPr="00195B80">
              <w:rPr>
                <w:rFonts w:ascii="Cambria" w:eastAsia="Calibri" w:hAnsi="Cambria" w:cstheme="minorHAnsi"/>
                <w:color w:val="17365D" w:themeColor="text2" w:themeShade="BF"/>
                <w:sz w:val="22"/>
                <w:szCs w:val="22"/>
                <w:lang w:eastAsia="en-US"/>
              </w:rPr>
              <w:t>100P</w:t>
            </w:r>
          </w:p>
        </w:tc>
        <w:tc>
          <w:tcPr>
            <w:tcW w:w="897" w:type="pct"/>
            <w:shd w:val="clear" w:color="auto" w:fill="auto"/>
          </w:tcPr>
          <w:p w14:paraId="0BDEB9A6" w14:textId="3A0A20FE" w:rsidR="00AD0858" w:rsidRPr="00195B80" w:rsidRDefault="00AD0858" w:rsidP="00BA0FFC">
            <w:pPr>
              <w:suppressAutoHyphens w:val="0"/>
              <w:spacing w:before="120" w:after="120"/>
              <w:rPr>
                <w:rFonts w:ascii="Cambria" w:eastAsia="Calibri" w:hAnsi="Cambria" w:cstheme="minorHAnsi"/>
                <w:bCs/>
                <w:iCs/>
                <w:color w:val="17365D" w:themeColor="text2" w:themeShade="BF"/>
                <w:sz w:val="22"/>
                <w:szCs w:val="22"/>
                <w:lang w:eastAsia="pl-PL"/>
              </w:rPr>
            </w:pPr>
            <w:r w:rsidRPr="00195B80">
              <w:rPr>
                <w:rFonts w:ascii="Cambria" w:eastAsia="Calibri" w:hAnsi="Cambria" w:cstheme="minorHAnsi"/>
                <w:color w:val="17365D" w:themeColor="text2" w:themeShade="BF"/>
                <w:sz w:val="22"/>
                <w:szCs w:val="22"/>
                <w:lang w:eastAsia="en-US"/>
              </w:rPr>
              <w:t>PORZ</w:t>
            </w:r>
            <w:r w:rsidR="006D4F8C" w:rsidRPr="00195B80">
              <w:rPr>
                <w:rFonts w:ascii="Cambria" w:eastAsia="Calibri" w:hAnsi="Cambria" w:cstheme="minorHAnsi"/>
                <w:color w:val="17365D" w:themeColor="text2" w:themeShade="BF"/>
                <w:sz w:val="22"/>
                <w:szCs w:val="22"/>
                <w:lang w:eastAsia="en-US"/>
              </w:rPr>
              <w:t>&gt;</w:t>
            </w:r>
            <w:r w:rsidRPr="00195B80">
              <w:rPr>
                <w:rFonts w:ascii="Cambria" w:eastAsia="Calibri" w:hAnsi="Cambria" w:cstheme="minorHAnsi"/>
                <w:color w:val="17365D" w:themeColor="text2" w:themeShade="BF"/>
                <w:sz w:val="22"/>
                <w:szCs w:val="22"/>
                <w:lang w:eastAsia="en-US"/>
              </w:rPr>
              <w:t>100P</w:t>
            </w:r>
          </w:p>
        </w:tc>
        <w:tc>
          <w:tcPr>
            <w:tcW w:w="2031" w:type="pct"/>
            <w:shd w:val="clear" w:color="auto" w:fill="auto"/>
          </w:tcPr>
          <w:p w14:paraId="7A84BC30" w14:textId="2EB66E30" w:rsidR="00AD0858" w:rsidRPr="00195B80" w:rsidRDefault="00AD0858" w:rsidP="00BA0FFC">
            <w:pPr>
              <w:suppressAutoHyphens w:val="0"/>
              <w:spacing w:before="120" w:after="120"/>
              <w:rPr>
                <w:rFonts w:ascii="Cambria" w:eastAsia="Calibri" w:hAnsi="Cambria" w:cstheme="minorHAnsi"/>
                <w:color w:val="17365D" w:themeColor="text2" w:themeShade="BF"/>
                <w:sz w:val="22"/>
                <w:szCs w:val="22"/>
                <w:lang w:eastAsia="pl-PL"/>
              </w:rPr>
            </w:pPr>
            <w:r w:rsidRPr="00195B80">
              <w:rPr>
                <w:rFonts w:ascii="Cambria" w:eastAsia="Calibri" w:hAnsi="Cambria" w:cstheme="minorHAnsi"/>
                <w:color w:val="17365D" w:themeColor="text2" w:themeShade="BF"/>
                <w:sz w:val="22"/>
                <w:szCs w:val="22"/>
                <w:lang w:eastAsia="pl-PL"/>
              </w:rPr>
              <w:t xml:space="preserve">Oczyszczanie powierzchni </w:t>
            </w:r>
            <w:proofErr w:type="spellStart"/>
            <w:r w:rsidRPr="00195B80">
              <w:rPr>
                <w:rFonts w:ascii="Cambria" w:eastAsia="Calibri" w:hAnsi="Cambria" w:cstheme="minorHAnsi"/>
                <w:color w:val="17365D" w:themeColor="text2" w:themeShade="BF"/>
                <w:sz w:val="22"/>
                <w:szCs w:val="22"/>
                <w:lang w:eastAsia="pl-PL"/>
              </w:rPr>
              <w:t>przedrębnych</w:t>
            </w:r>
            <w:proofErr w:type="spellEnd"/>
            <w:r w:rsidRPr="00195B80">
              <w:rPr>
                <w:rFonts w:ascii="Cambria" w:eastAsia="Calibri" w:hAnsi="Cambria" w:cstheme="minorHAnsi"/>
                <w:color w:val="17365D" w:themeColor="text2" w:themeShade="BF"/>
                <w:sz w:val="22"/>
                <w:szCs w:val="22"/>
                <w:lang w:eastAsia="pl-PL"/>
              </w:rPr>
              <w:t xml:space="preserve"> ze zbędnych podrostów, odrośli, krzewów i krzewinek poprzez wycinanie i wynoszenie wyciętego materiału - dla 100% pokrycia powierzchni</w:t>
            </w:r>
          </w:p>
        </w:tc>
        <w:tc>
          <w:tcPr>
            <w:tcW w:w="775" w:type="pct"/>
            <w:shd w:val="clear" w:color="auto" w:fill="auto"/>
          </w:tcPr>
          <w:p w14:paraId="5134880E" w14:textId="77777777" w:rsidR="00AD0858" w:rsidRPr="00195B80" w:rsidRDefault="00AD0858" w:rsidP="00BA0FFC">
            <w:pPr>
              <w:suppressAutoHyphens w:val="0"/>
              <w:spacing w:before="120" w:after="120"/>
              <w:jc w:val="center"/>
              <w:rPr>
                <w:rFonts w:ascii="Cambria" w:eastAsia="Calibri" w:hAnsi="Cambria" w:cstheme="minorHAnsi"/>
                <w:bCs/>
                <w:iCs/>
                <w:color w:val="17365D" w:themeColor="text2" w:themeShade="BF"/>
                <w:sz w:val="22"/>
                <w:szCs w:val="22"/>
                <w:lang w:eastAsia="pl-PL"/>
              </w:rPr>
            </w:pPr>
            <w:r w:rsidRPr="00195B80">
              <w:rPr>
                <w:rFonts w:ascii="Cambria" w:eastAsia="Calibri" w:hAnsi="Cambria" w:cstheme="minorHAnsi"/>
                <w:bCs/>
                <w:iCs/>
                <w:color w:val="17365D" w:themeColor="text2" w:themeShade="BF"/>
                <w:sz w:val="22"/>
                <w:szCs w:val="22"/>
                <w:lang w:eastAsia="pl-PL"/>
              </w:rPr>
              <w:t>HA</w:t>
            </w:r>
          </w:p>
        </w:tc>
      </w:tr>
      <w:tr w:rsidR="00195B80" w:rsidRPr="00195B80" w14:paraId="03B07CA2" w14:textId="77777777" w:rsidTr="00BA0FFC">
        <w:trPr>
          <w:trHeight w:val="625"/>
          <w:jc w:val="center"/>
        </w:trPr>
        <w:tc>
          <w:tcPr>
            <w:tcW w:w="352" w:type="pct"/>
            <w:shd w:val="clear" w:color="auto" w:fill="auto"/>
          </w:tcPr>
          <w:p w14:paraId="2A6A852F" w14:textId="3CB780DC" w:rsidR="00AD0858" w:rsidRPr="00195B80" w:rsidRDefault="00AD0858" w:rsidP="00BA0FFC">
            <w:pPr>
              <w:suppressAutoHyphens w:val="0"/>
              <w:spacing w:before="120" w:after="120"/>
              <w:jc w:val="center"/>
              <w:rPr>
                <w:rFonts w:ascii="Cambria" w:eastAsia="Calibri" w:hAnsi="Cambria" w:cstheme="minorHAnsi"/>
                <w:bCs/>
                <w:iCs/>
                <w:color w:val="17365D" w:themeColor="text2" w:themeShade="BF"/>
                <w:sz w:val="22"/>
                <w:szCs w:val="22"/>
                <w:lang w:eastAsia="pl-PL"/>
              </w:rPr>
            </w:pPr>
            <w:r w:rsidRPr="00195B80">
              <w:rPr>
                <w:rFonts w:ascii="Cambria" w:eastAsia="Calibri" w:hAnsi="Cambria" w:cstheme="minorHAnsi"/>
                <w:bCs/>
                <w:iCs/>
                <w:color w:val="17365D" w:themeColor="text2" w:themeShade="BF"/>
                <w:sz w:val="22"/>
                <w:szCs w:val="22"/>
                <w:lang w:eastAsia="pl-PL"/>
              </w:rPr>
              <w:t>12.2</w:t>
            </w:r>
          </w:p>
        </w:tc>
        <w:tc>
          <w:tcPr>
            <w:tcW w:w="944" w:type="pct"/>
            <w:shd w:val="clear" w:color="auto" w:fill="auto"/>
          </w:tcPr>
          <w:p w14:paraId="53842FC5" w14:textId="3A2FE3F5" w:rsidR="00AD0858" w:rsidRPr="00195B80" w:rsidRDefault="00AD0858" w:rsidP="00BA0FFC">
            <w:pPr>
              <w:suppressAutoHyphens w:val="0"/>
              <w:spacing w:before="120" w:after="120"/>
              <w:rPr>
                <w:rFonts w:ascii="Cambria" w:eastAsia="Calibri" w:hAnsi="Cambria" w:cstheme="minorHAnsi"/>
                <w:color w:val="17365D" w:themeColor="text2" w:themeShade="BF"/>
                <w:sz w:val="22"/>
                <w:szCs w:val="22"/>
                <w:lang w:eastAsia="pl-PL"/>
              </w:rPr>
            </w:pPr>
            <w:r w:rsidRPr="00195B80">
              <w:rPr>
                <w:rFonts w:ascii="Cambria" w:eastAsia="Calibri" w:hAnsi="Cambria" w:cstheme="minorHAnsi"/>
                <w:color w:val="17365D" w:themeColor="text2" w:themeShade="BF"/>
                <w:sz w:val="22"/>
                <w:szCs w:val="22"/>
                <w:lang w:eastAsia="en-US"/>
              </w:rPr>
              <w:t>PORB</w:t>
            </w:r>
            <w:r w:rsidR="006D4F8C" w:rsidRPr="00195B80">
              <w:rPr>
                <w:rFonts w:ascii="Cambria" w:eastAsia="Calibri" w:hAnsi="Cambria" w:cstheme="minorHAnsi"/>
                <w:color w:val="17365D" w:themeColor="text2" w:themeShade="BF"/>
                <w:sz w:val="22"/>
                <w:szCs w:val="22"/>
                <w:lang w:eastAsia="en-US"/>
              </w:rPr>
              <w:t>&gt;</w:t>
            </w:r>
            <w:r w:rsidRPr="00195B80">
              <w:rPr>
                <w:rFonts w:ascii="Cambria" w:eastAsia="Calibri" w:hAnsi="Cambria" w:cstheme="minorHAnsi"/>
                <w:color w:val="17365D" w:themeColor="text2" w:themeShade="BF"/>
                <w:sz w:val="22"/>
                <w:szCs w:val="22"/>
                <w:lang w:eastAsia="en-US"/>
              </w:rPr>
              <w:t>100P</w:t>
            </w:r>
          </w:p>
        </w:tc>
        <w:tc>
          <w:tcPr>
            <w:tcW w:w="897" w:type="pct"/>
            <w:shd w:val="clear" w:color="auto" w:fill="auto"/>
          </w:tcPr>
          <w:p w14:paraId="11296E4A" w14:textId="74166C47" w:rsidR="00AD0858" w:rsidRPr="00195B80" w:rsidRDefault="00AD0858" w:rsidP="00BA0FFC">
            <w:pPr>
              <w:suppressAutoHyphens w:val="0"/>
              <w:spacing w:before="120" w:after="120"/>
              <w:rPr>
                <w:rFonts w:ascii="Cambria" w:eastAsia="Calibri" w:hAnsi="Cambria" w:cstheme="minorHAnsi"/>
                <w:color w:val="17365D" w:themeColor="text2" w:themeShade="BF"/>
                <w:sz w:val="22"/>
                <w:szCs w:val="22"/>
                <w:lang w:eastAsia="pl-PL"/>
              </w:rPr>
            </w:pPr>
            <w:r w:rsidRPr="00195B80">
              <w:rPr>
                <w:rFonts w:ascii="Cambria" w:eastAsia="Calibri" w:hAnsi="Cambria" w:cstheme="minorHAnsi"/>
                <w:color w:val="17365D" w:themeColor="text2" w:themeShade="BF"/>
                <w:sz w:val="22"/>
                <w:szCs w:val="22"/>
                <w:lang w:eastAsia="en-US"/>
              </w:rPr>
              <w:t>PORB</w:t>
            </w:r>
            <w:r w:rsidR="006D4F8C" w:rsidRPr="00195B80">
              <w:rPr>
                <w:rFonts w:ascii="Cambria" w:eastAsia="Calibri" w:hAnsi="Cambria" w:cstheme="minorHAnsi"/>
                <w:color w:val="17365D" w:themeColor="text2" w:themeShade="BF"/>
                <w:sz w:val="22"/>
                <w:szCs w:val="22"/>
                <w:lang w:eastAsia="en-US"/>
              </w:rPr>
              <w:t>&gt;</w:t>
            </w:r>
            <w:r w:rsidRPr="00195B80">
              <w:rPr>
                <w:rFonts w:ascii="Cambria" w:eastAsia="Calibri" w:hAnsi="Cambria" w:cstheme="minorHAnsi"/>
                <w:color w:val="17365D" w:themeColor="text2" w:themeShade="BF"/>
                <w:sz w:val="22"/>
                <w:szCs w:val="22"/>
                <w:lang w:eastAsia="en-US"/>
              </w:rPr>
              <w:t>100P</w:t>
            </w:r>
          </w:p>
        </w:tc>
        <w:tc>
          <w:tcPr>
            <w:tcW w:w="2031" w:type="pct"/>
            <w:shd w:val="clear" w:color="auto" w:fill="auto"/>
          </w:tcPr>
          <w:p w14:paraId="7D78B890" w14:textId="7E28426F" w:rsidR="00AD0858" w:rsidRPr="00195B80" w:rsidRDefault="00AD0858" w:rsidP="00BA0FFC">
            <w:pPr>
              <w:suppressAutoHyphens w:val="0"/>
              <w:spacing w:before="120" w:after="120"/>
              <w:rPr>
                <w:rFonts w:ascii="Cambria" w:eastAsia="Calibri" w:hAnsi="Cambria" w:cstheme="minorHAnsi"/>
                <w:color w:val="17365D" w:themeColor="text2" w:themeShade="BF"/>
                <w:sz w:val="22"/>
                <w:szCs w:val="22"/>
                <w:lang w:eastAsia="pl-PL"/>
              </w:rPr>
            </w:pPr>
            <w:r w:rsidRPr="00195B80">
              <w:rPr>
                <w:rFonts w:ascii="Cambria" w:eastAsia="Calibri" w:hAnsi="Cambria" w:cstheme="minorHAnsi"/>
                <w:color w:val="17365D" w:themeColor="text2" w:themeShade="BF"/>
                <w:sz w:val="22"/>
                <w:szCs w:val="22"/>
                <w:lang w:eastAsia="pl-PL"/>
              </w:rPr>
              <w:t xml:space="preserve">Oczyszczanie powierzchni </w:t>
            </w:r>
            <w:proofErr w:type="spellStart"/>
            <w:r w:rsidRPr="00195B80">
              <w:rPr>
                <w:rFonts w:ascii="Cambria" w:eastAsia="Calibri" w:hAnsi="Cambria" w:cstheme="minorHAnsi"/>
                <w:color w:val="17365D" w:themeColor="text2" w:themeShade="BF"/>
                <w:sz w:val="22"/>
                <w:szCs w:val="22"/>
                <w:lang w:eastAsia="pl-PL"/>
              </w:rPr>
              <w:t>przedrębnych</w:t>
            </w:r>
            <w:proofErr w:type="spellEnd"/>
            <w:r w:rsidRPr="00195B80">
              <w:rPr>
                <w:rFonts w:ascii="Cambria" w:eastAsia="Calibri" w:hAnsi="Cambria" w:cstheme="minorHAnsi"/>
                <w:color w:val="17365D" w:themeColor="text2" w:themeShade="BF"/>
                <w:sz w:val="22"/>
                <w:szCs w:val="22"/>
                <w:lang w:eastAsia="pl-PL"/>
              </w:rPr>
              <w:t xml:space="preserve"> ze zbędnych podrostów, odrośli, krzewów i krzewinek poprzez wycinanie bez wynoszenia i układania - dla 100% pokrycia powierzchni</w:t>
            </w:r>
          </w:p>
        </w:tc>
        <w:tc>
          <w:tcPr>
            <w:tcW w:w="775" w:type="pct"/>
            <w:shd w:val="clear" w:color="auto" w:fill="auto"/>
          </w:tcPr>
          <w:p w14:paraId="1B4D688C" w14:textId="77777777" w:rsidR="00AD0858" w:rsidRPr="00195B80" w:rsidRDefault="00AD0858" w:rsidP="00BA0FFC">
            <w:pPr>
              <w:suppressAutoHyphens w:val="0"/>
              <w:spacing w:before="120" w:after="120"/>
              <w:jc w:val="center"/>
              <w:rPr>
                <w:rFonts w:ascii="Cambria" w:eastAsia="Calibri" w:hAnsi="Cambria" w:cstheme="minorHAnsi"/>
                <w:bCs/>
                <w:iCs/>
                <w:color w:val="17365D" w:themeColor="text2" w:themeShade="BF"/>
                <w:sz w:val="22"/>
                <w:szCs w:val="22"/>
                <w:lang w:eastAsia="pl-PL"/>
              </w:rPr>
            </w:pPr>
            <w:r w:rsidRPr="00195B80">
              <w:rPr>
                <w:rFonts w:ascii="Cambria" w:eastAsia="Calibri" w:hAnsi="Cambria" w:cstheme="minorHAnsi"/>
                <w:bCs/>
                <w:iCs/>
                <w:color w:val="17365D" w:themeColor="text2" w:themeShade="BF"/>
                <w:sz w:val="22"/>
                <w:szCs w:val="22"/>
                <w:lang w:eastAsia="pl-PL"/>
              </w:rPr>
              <w:t>HA</w:t>
            </w:r>
          </w:p>
        </w:tc>
      </w:tr>
    </w:tbl>
    <w:p w14:paraId="24AA080D" w14:textId="77777777" w:rsidR="00AD0858" w:rsidRPr="00195B80" w:rsidRDefault="00AD0858" w:rsidP="00AD0858">
      <w:pPr>
        <w:widowControl w:val="0"/>
        <w:suppressAutoHyphens w:val="0"/>
        <w:spacing w:before="120" w:after="120"/>
        <w:jc w:val="both"/>
        <w:rPr>
          <w:rFonts w:ascii="Cambria" w:eastAsia="Verdana" w:hAnsi="Cambria" w:cstheme="minorHAnsi"/>
          <w:color w:val="17365D" w:themeColor="text2" w:themeShade="BF"/>
          <w:kern w:val="1"/>
          <w:sz w:val="22"/>
          <w:szCs w:val="22"/>
          <w:lang w:eastAsia="zh-CN" w:bidi="hi-IN"/>
        </w:rPr>
      </w:pPr>
      <w:r w:rsidRPr="00195B80">
        <w:rPr>
          <w:rFonts w:ascii="Cambria" w:eastAsia="Calibri" w:hAnsi="Cambria" w:cstheme="minorHAnsi"/>
          <w:b/>
          <w:bCs/>
          <w:color w:val="17365D" w:themeColor="text2" w:themeShade="BF"/>
          <w:sz w:val="22"/>
          <w:szCs w:val="22"/>
          <w:lang w:eastAsia="pl-PL"/>
        </w:rPr>
        <w:t>Standard technologii prac obejmuje:</w:t>
      </w:r>
    </w:p>
    <w:p w14:paraId="2A03B337" w14:textId="3496FD9D" w:rsidR="00AD0858" w:rsidRPr="00195B80" w:rsidRDefault="00AD0858" w:rsidP="00AD0858">
      <w:pPr>
        <w:pStyle w:val="Akapitzlist"/>
        <w:numPr>
          <w:ilvl w:val="0"/>
          <w:numId w:val="16"/>
        </w:numPr>
        <w:suppressAutoHyphens w:val="0"/>
        <w:autoSpaceDE w:val="0"/>
        <w:autoSpaceDN w:val="0"/>
        <w:adjustRightInd w:val="0"/>
        <w:spacing w:before="120" w:after="120"/>
        <w:jc w:val="both"/>
        <w:rPr>
          <w:rFonts w:ascii="Cambria" w:eastAsia="Calibri" w:hAnsi="Cambria" w:cstheme="minorHAnsi"/>
          <w:color w:val="17365D" w:themeColor="text2" w:themeShade="BF"/>
          <w:sz w:val="22"/>
          <w:szCs w:val="22"/>
          <w:lang w:eastAsia="en-US"/>
        </w:rPr>
      </w:pPr>
      <w:r w:rsidRPr="00195B80">
        <w:rPr>
          <w:rFonts w:ascii="Cambria" w:eastAsia="Calibri" w:hAnsi="Cambria" w:cstheme="minorHAnsi"/>
          <w:color w:val="17365D" w:themeColor="text2" w:themeShade="BF"/>
          <w:sz w:val="22"/>
          <w:szCs w:val="22"/>
          <w:lang w:eastAsia="en-US"/>
        </w:rPr>
        <w:t xml:space="preserve">oczyszczanie </w:t>
      </w:r>
      <w:r w:rsidR="006D4F8C" w:rsidRPr="00195B80">
        <w:rPr>
          <w:rFonts w:ascii="Cambria" w:eastAsia="Calibri" w:hAnsi="Cambria" w:cstheme="minorHAnsi"/>
          <w:color w:val="17365D" w:themeColor="text2" w:themeShade="BF"/>
          <w:sz w:val="22"/>
          <w:szCs w:val="22"/>
          <w:lang w:eastAsia="en-US"/>
        </w:rPr>
        <w:t xml:space="preserve">powierzchni </w:t>
      </w:r>
      <w:proofErr w:type="spellStart"/>
      <w:r w:rsidR="006D4F8C" w:rsidRPr="00195B80">
        <w:rPr>
          <w:rFonts w:ascii="Cambria" w:eastAsia="Calibri" w:hAnsi="Cambria" w:cstheme="minorHAnsi"/>
          <w:color w:val="17365D" w:themeColor="text2" w:themeShade="BF"/>
          <w:sz w:val="22"/>
          <w:szCs w:val="22"/>
          <w:lang w:eastAsia="en-US"/>
        </w:rPr>
        <w:t>przedrębnych</w:t>
      </w:r>
      <w:proofErr w:type="spellEnd"/>
      <w:r w:rsidR="006D4F8C" w:rsidRPr="00195B80">
        <w:rPr>
          <w:rFonts w:ascii="Cambria" w:eastAsia="Calibri" w:hAnsi="Cambria" w:cstheme="minorHAnsi"/>
          <w:color w:val="17365D" w:themeColor="text2" w:themeShade="BF"/>
          <w:sz w:val="22"/>
          <w:szCs w:val="22"/>
          <w:lang w:eastAsia="en-US"/>
        </w:rPr>
        <w:t xml:space="preserve"> </w:t>
      </w:r>
      <w:r w:rsidRPr="00195B80">
        <w:rPr>
          <w:rFonts w:ascii="Cambria" w:eastAsia="Calibri" w:hAnsi="Cambria" w:cstheme="minorHAnsi"/>
          <w:color w:val="17365D" w:themeColor="text2" w:themeShade="BF"/>
          <w:sz w:val="22"/>
          <w:szCs w:val="22"/>
          <w:lang w:eastAsia="en-US"/>
        </w:rPr>
        <w:t xml:space="preserve">ze zbędnych podrostów, odrośli, krzewów i </w:t>
      </w:r>
      <w:proofErr w:type="gramStart"/>
      <w:r w:rsidRPr="00195B80">
        <w:rPr>
          <w:rFonts w:ascii="Cambria" w:eastAsia="Calibri" w:hAnsi="Cambria" w:cstheme="minorHAnsi"/>
          <w:color w:val="17365D" w:themeColor="text2" w:themeShade="BF"/>
          <w:sz w:val="22"/>
          <w:szCs w:val="22"/>
          <w:lang w:eastAsia="en-US"/>
        </w:rPr>
        <w:t>krzewinek  poprzez</w:t>
      </w:r>
      <w:proofErr w:type="gramEnd"/>
      <w:r w:rsidRPr="00195B80">
        <w:rPr>
          <w:rFonts w:ascii="Cambria" w:eastAsia="Calibri" w:hAnsi="Cambria" w:cstheme="minorHAnsi"/>
          <w:color w:val="17365D" w:themeColor="text2" w:themeShade="BF"/>
          <w:sz w:val="22"/>
          <w:szCs w:val="22"/>
          <w:lang w:eastAsia="en-US"/>
        </w:rPr>
        <w:t xml:space="preserve"> wycinanie,</w:t>
      </w:r>
    </w:p>
    <w:p w14:paraId="6AFF0C4F" w14:textId="77777777" w:rsidR="00AD0858" w:rsidRPr="00195B80" w:rsidRDefault="00AD0858" w:rsidP="00AD0858">
      <w:pPr>
        <w:pStyle w:val="Akapitzlist"/>
        <w:numPr>
          <w:ilvl w:val="0"/>
          <w:numId w:val="16"/>
        </w:numPr>
        <w:suppressAutoHyphens w:val="0"/>
        <w:autoSpaceDE w:val="0"/>
        <w:autoSpaceDN w:val="0"/>
        <w:adjustRightInd w:val="0"/>
        <w:spacing w:before="120" w:after="120"/>
        <w:jc w:val="both"/>
        <w:rPr>
          <w:rFonts w:ascii="Cambria" w:eastAsia="Calibri" w:hAnsi="Cambria" w:cstheme="minorHAnsi"/>
          <w:color w:val="17365D" w:themeColor="text2" w:themeShade="BF"/>
          <w:sz w:val="22"/>
          <w:szCs w:val="22"/>
          <w:lang w:eastAsia="en-US"/>
        </w:rPr>
      </w:pPr>
      <w:r w:rsidRPr="00195B80">
        <w:rPr>
          <w:rFonts w:ascii="Cambria" w:eastAsia="Calibri" w:hAnsi="Cambria" w:cstheme="minorHAnsi"/>
          <w:color w:val="17365D" w:themeColor="text2" w:themeShade="BF"/>
          <w:sz w:val="22"/>
          <w:szCs w:val="22"/>
          <w:lang w:eastAsia="en-US"/>
        </w:rPr>
        <w:t>wynoszenie wyciętego materiału na odległość do 25 m lub spychanie.</w:t>
      </w:r>
    </w:p>
    <w:p w14:paraId="55882FE7" w14:textId="77777777" w:rsidR="00AD0858" w:rsidRPr="00195B80" w:rsidRDefault="00AD0858" w:rsidP="00AD0858">
      <w:pPr>
        <w:autoSpaceDE w:val="0"/>
        <w:autoSpaceDN w:val="0"/>
        <w:adjustRightInd w:val="0"/>
        <w:spacing w:before="120" w:after="120"/>
        <w:jc w:val="both"/>
        <w:rPr>
          <w:rFonts w:ascii="Cambria" w:eastAsia="Calibri" w:hAnsi="Cambria" w:cstheme="minorHAnsi"/>
          <w:b/>
          <w:color w:val="17365D" w:themeColor="text2" w:themeShade="BF"/>
          <w:sz w:val="22"/>
          <w:szCs w:val="22"/>
          <w:lang w:eastAsia="en-US"/>
        </w:rPr>
      </w:pPr>
      <w:r w:rsidRPr="00195B80">
        <w:rPr>
          <w:rFonts w:ascii="Cambria" w:eastAsia="Calibri" w:hAnsi="Cambria" w:cstheme="minorHAnsi"/>
          <w:b/>
          <w:color w:val="17365D" w:themeColor="text2" w:themeShade="BF"/>
          <w:sz w:val="22"/>
          <w:szCs w:val="22"/>
          <w:lang w:eastAsia="en-US"/>
        </w:rPr>
        <w:t>Uwagi:</w:t>
      </w:r>
    </w:p>
    <w:p w14:paraId="64A29ED6" w14:textId="18FB3EFA" w:rsidR="00AD0858" w:rsidRPr="00195B80" w:rsidRDefault="00AD0858" w:rsidP="00AD0858">
      <w:pPr>
        <w:pStyle w:val="Akapitzlist"/>
        <w:numPr>
          <w:ilvl w:val="0"/>
          <w:numId w:val="15"/>
        </w:numPr>
        <w:suppressAutoHyphens w:val="0"/>
        <w:autoSpaceDE w:val="0"/>
        <w:autoSpaceDN w:val="0"/>
        <w:adjustRightInd w:val="0"/>
        <w:spacing w:before="120" w:after="120"/>
        <w:jc w:val="both"/>
        <w:rPr>
          <w:rFonts w:ascii="Cambria" w:eastAsia="Calibri" w:hAnsi="Cambria" w:cstheme="minorHAnsi"/>
          <w:color w:val="17365D" w:themeColor="text2" w:themeShade="BF"/>
          <w:sz w:val="22"/>
          <w:szCs w:val="22"/>
          <w:lang w:eastAsia="en-US"/>
        </w:rPr>
      </w:pPr>
      <w:r w:rsidRPr="00195B80">
        <w:rPr>
          <w:rFonts w:ascii="Cambria" w:eastAsia="Calibri" w:hAnsi="Cambria" w:cstheme="minorHAnsi"/>
          <w:color w:val="17365D" w:themeColor="text2" w:themeShade="BF"/>
          <w:sz w:val="22"/>
          <w:szCs w:val="22"/>
          <w:lang w:eastAsia="en-US"/>
        </w:rPr>
        <w:t>wycięty materiał powinien zostać wyniesiony we wskazane w zleceniu miejsce, w sposób niepowodujący utrudnień w realizacji czynności gospodarczych, przejezdności i drożności szlaków komunikacyjnych, cieków wodnych oraz niestwarzający innych zagrożeń (w szczególności dotyczących pożaru). Zamiast wynoszenia wyciętego materiału, dopuszcza się ułożenie w pryzmach lub pasach. W przypadku zastosowania czynności PORB</w:t>
      </w:r>
      <w:r w:rsidR="006D4F8C" w:rsidRPr="00195B80">
        <w:rPr>
          <w:rFonts w:ascii="Cambria" w:eastAsia="Calibri" w:hAnsi="Cambria" w:cstheme="minorHAnsi"/>
          <w:color w:val="17365D" w:themeColor="text2" w:themeShade="BF"/>
          <w:sz w:val="22"/>
          <w:szCs w:val="22"/>
          <w:lang w:eastAsia="en-US"/>
        </w:rPr>
        <w:t>&gt;</w:t>
      </w:r>
      <w:r w:rsidRPr="00195B80">
        <w:rPr>
          <w:rFonts w:ascii="Cambria" w:eastAsia="Calibri" w:hAnsi="Cambria" w:cstheme="minorHAnsi"/>
          <w:color w:val="17365D" w:themeColor="text2" w:themeShade="BF"/>
          <w:sz w:val="22"/>
          <w:szCs w:val="22"/>
          <w:lang w:eastAsia="en-US"/>
        </w:rPr>
        <w:t>100</w:t>
      </w:r>
      <w:r w:rsidR="006D4F8C" w:rsidRPr="00195B80">
        <w:rPr>
          <w:rFonts w:ascii="Cambria" w:eastAsia="Calibri" w:hAnsi="Cambria" w:cstheme="minorHAnsi"/>
          <w:color w:val="17365D" w:themeColor="text2" w:themeShade="BF"/>
          <w:sz w:val="22"/>
          <w:szCs w:val="22"/>
          <w:lang w:eastAsia="en-US"/>
        </w:rPr>
        <w:t>P</w:t>
      </w:r>
      <w:r w:rsidRPr="00195B80">
        <w:rPr>
          <w:rFonts w:ascii="Cambria" w:eastAsia="Calibri" w:hAnsi="Cambria" w:cstheme="minorHAnsi"/>
          <w:color w:val="17365D" w:themeColor="text2" w:themeShade="BF"/>
          <w:sz w:val="22"/>
          <w:szCs w:val="22"/>
          <w:lang w:eastAsia="en-US"/>
        </w:rPr>
        <w:t xml:space="preserve"> wycięty materiał pozostawia się na miejscu bez wynoszenia i układania.</w:t>
      </w:r>
    </w:p>
    <w:p w14:paraId="4DB4637D" w14:textId="73A8A716" w:rsidR="00AD0858" w:rsidRPr="00195B80" w:rsidRDefault="00AD0858" w:rsidP="00AD0858">
      <w:pPr>
        <w:pStyle w:val="Akapitzlist"/>
        <w:numPr>
          <w:ilvl w:val="0"/>
          <w:numId w:val="15"/>
        </w:numPr>
        <w:suppressAutoHyphens w:val="0"/>
        <w:autoSpaceDE w:val="0"/>
        <w:autoSpaceDN w:val="0"/>
        <w:adjustRightInd w:val="0"/>
        <w:spacing w:before="120" w:after="120"/>
        <w:jc w:val="both"/>
        <w:rPr>
          <w:rFonts w:ascii="Cambria" w:eastAsia="Calibri" w:hAnsi="Cambria" w:cstheme="minorHAnsi"/>
          <w:color w:val="17365D" w:themeColor="text2" w:themeShade="BF"/>
          <w:sz w:val="22"/>
          <w:szCs w:val="22"/>
          <w:lang w:eastAsia="en-US"/>
        </w:rPr>
      </w:pPr>
      <w:r w:rsidRPr="00195B80">
        <w:rPr>
          <w:rFonts w:ascii="Cambria" w:eastAsia="Calibri" w:hAnsi="Cambria" w:cstheme="minorHAnsi"/>
          <w:color w:val="17365D" w:themeColor="text2" w:themeShade="BF"/>
          <w:sz w:val="22"/>
          <w:szCs w:val="22"/>
          <w:lang w:eastAsia="en-US"/>
        </w:rPr>
        <w:t>na powierzchni objętej czynnością PORZ</w:t>
      </w:r>
      <w:r w:rsidR="006D4F8C" w:rsidRPr="00195B80">
        <w:rPr>
          <w:rFonts w:ascii="Cambria" w:eastAsia="Calibri" w:hAnsi="Cambria" w:cstheme="minorHAnsi"/>
          <w:color w:val="17365D" w:themeColor="text2" w:themeShade="BF"/>
          <w:sz w:val="22"/>
          <w:szCs w:val="22"/>
          <w:lang w:eastAsia="en-US"/>
        </w:rPr>
        <w:t>&gt;</w:t>
      </w:r>
      <w:r w:rsidRPr="00195B80">
        <w:rPr>
          <w:rFonts w:ascii="Cambria" w:eastAsia="Calibri" w:hAnsi="Cambria" w:cstheme="minorHAnsi"/>
          <w:color w:val="17365D" w:themeColor="text2" w:themeShade="BF"/>
          <w:sz w:val="22"/>
          <w:szCs w:val="22"/>
          <w:lang w:eastAsia="en-US"/>
        </w:rPr>
        <w:t>100</w:t>
      </w:r>
      <w:r w:rsidR="006D4F8C" w:rsidRPr="00195B80">
        <w:rPr>
          <w:rFonts w:ascii="Cambria" w:eastAsia="Calibri" w:hAnsi="Cambria" w:cstheme="minorHAnsi"/>
          <w:color w:val="17365D" w:themeColor="text2" w:themeShade="BF"/>
          <w:sz w:val="22"/>
          <w:szCs w:val="22"/>
          <w:lang w:eastAsia="en-US"/>
        </w:rPr>
        <w:t>P</w:t>
      </w:r>
      <w:r w:rsidRPr="00195B80">
        <w:rPr>
          <w:rFonts w:ascii="Cambria" w:eastAsia="Calibri" w:hAnsi="Cambria" w:cstheme="minorHAnsi"/>
          <w:color w:val="17365D" w:themeColor="text2" w:themeShade="BF"/>
          <w:sz w:val="22"/>
          <w:szCs w:val="22"/>
          <w:lang w:eastAsia="en-US"/>
        </w:rPr>
        <w:t xml:space="preserve"> lub PORB</w:t>
      </w:r>
      <w:r w:rsidR="006D4F8C" w:rsidRPr="00195B80">
        <w:rPr>
          <w:rFonts w:ascii="Cambria" w:eastAsia="Calibri" w:hAnsi="Cambria" w:cstheme="minorHAnsi"/>
          <w:color w:val="17365D" w:themeColor="text2" w:themeShade="BF"/>
          <w:sz w:val="22"/>
          <w:szCs w:val="22"/>
          <w:lang w:eastAsia="en-US"/>
        </w:rPr>
        <w:t>&gt;</w:t>
      </w:r>
      <w:r w:rsidRPr="00195B80">
        <w:rPr>
          <w:rFonts w:ascii="Cambria" w:eastAsia="Calibri" w:hAnsi="Cambria" w:cstheme="minorHAnsi"/>
          <w:color w:val="17365D" w:themeColor="text2" w:themeShade="BF"/>
          <w:sz w:val="22"/>
          <w:szCs w:val="22"/>
          <w:lang w:eastAsia="en-US"/>
        </w:rPr>
        <w:t>100</w:t>
      </w:r>
      <w:r w:rsidR="006D4F8C" w:rsidRPr="00195B80">
        <w:rPr>
          <w:rFonts w:ascii="Cambria" w:eastAsia="Calibri" w:hAnsi="Cambria" w:cstheme="minorHAnsi"/>
          <w:color w:val="17365D" w:themeColor="text2" w:themeShade="BF"/>
          <w:sz w:val="22"/>
          <w:szCs w:val="22"/>
          <w:lang w:eastAsia="en-US"/>
        </w:rPr>
        <w:t>P</w:t>
      </w:r>
      <w:r w:rsidRPr="00195B80">
        <w:rPr>
          <w:rFonts w:ascii="Cambria" w:eastAsia="Calibri" w:hAnsi="Cambria" w:cstheme="minorHAnsi"/>
          <w:color w:val="17365D" w:themeColor="text2" w:themeShade="BF"/>
          <w:sz w:val="22"/>
          <w:szCs w:val="22"/>
          <w:lang w:eastAsia="en-US"/>
        </w:rPr>
        <w:t xml:space="preserve"> nie stosuje się czynności </w:t>
      </w:r>
      <w:proofErr w:type="gramStart"/>
      <w:r w:rsidRPr="00195B80">
        <w:rPr>
          <w:rFonts w:ascii="Cambria" w:eastAsia="Calibri" w:hAnsi="Cambria" w:cstheme="minorHAnsi"/>
          <w:color w:val="17365D" w:themeColor="text2" w:themeShade="BF"/>
          <w:sz w:val="22"/>
          <w:szCs w:val="22"/>
          <w:lang w:eastAsia="en-US"/>
        </w:rPr>
        <w:t>… .</w:t>
      </w:r>
      <w:proofErr w:type="gramEnd"/>
    </w:p>
    <w:p w14:paraId="1C5993E5" w14:textId="77777777" w:rsidR="00AD0858" w:rsidRPr="00195B80" w:rsidRDefault="00AD0858" w:rsidP="00AD0858">
      <w:pPr>
        <w:suppressAutoHyphens w:val="0"/>
        <w:autoSpaceDE w:val="0"/>
        <w:autoSpaceDN w:val="0"/>
        <w:adjustRightInd w:val="0"/>
        <w:spacing w:before="120" w:after="120"/>
        <w:jc w:val="both"/>
        <w:rPr>
          <w:rFonts w:ascii="Cambria" w:eastAsia="Calibri" w:hAnsi="Cambria" w:cstheme="minorHAnsi"/>
          <w:b/>
          <w:color w:val="17365D" w:themeColor="text2" w:themeShade="BF"/>
          <w:sz w:val="22"/>
          <w:szCs w:val="22"/>
          <w:lang w:eastAsia="en-US"/>
        </w:rPr>
      </w:pPr>
      <w:r w:rsidRPr="00195B80">
        <w:rPr>
          <w:rFonts w:ascii="Cambria" w:eastAsia="Calibri" w:hAnsi="Cambria" w:cstheme="minorHAnsi"/>
          <w:b/>
          <w:color w:val="17365D" w:themeColor="text2" w:themeShade="BF"/>
          <w:sz w:val="22"/>
          <w:szCs w:val="22"/>
          <w:lang w:eastAsia="en-US"/>
        </w:rPr>
        <w:t>Procedura odbioru:</w:t>
      </w:r>
    </w:p>
    <w:p w14:paraId="338B77BB" w14:textId="77777777" w:rsidR="00AD0858" w:rsidRPr="00195B80" w:rsidRDefault="00AD0858" w:rsidP="00AD0858">
      <w:pPr>
        <w:widowControl w:val="0"/>
        <w:spacing w:before="120" w:after="120"/>
        <w:jc w:val="both"/>
        <w:rPr>
          <w:rFonts w:ascii="Cambria" w:eastAsia="Calibri" w:hAnsi="Cambria" w:cstheme="minorHAnsi"/>
          <w:color w:val="17365D" w:themeColor="text2" w:themeShade="BF"/>
          <w:kern w:val="1"/>
          <w:sz w:val="22"/>
          <w:szCs w:val="22"/>
          <w:lang w:eastAsia="hi-IN" w:bidi="hi-IN"/>
        </w:rPr>
      </w:pPr>
      <w:r w:rsidRPr="00195B80">
        <w:rPr>
          <w:rFonts w:ascii="Cambria" w:eastAsia="Calibri" w:hAnsi="Cambria" w:cstheme="minorHAnsi"/>
          <w:color w:val="17365D" w:themeColor="text2" w:themeShade="BF"/>
          <w:kern w:val="1"/>
          <w:sz w:val="22"/>
          <w:szCs w:val="22"/>
          <w:lang w:eastAsia="hi-IN" w:bidi="hi-IN"/>
        </w:rPr>
        <w:t>Odbiór prac nastąpi poprzez:</w:t>
      </w:r>
    </w:p>
    <w:p w14:paraId="087D1BFA" w14:textId="77777777" w:rsidR="00AD0858" w:rsidRPr="00195B80" w:rsidRDefault="00AD0858" w:rsidP="00AD0858">
      <w:pPr>
        <w:pStyle w:val="Akapitzlist"/>
        <w:widowControl w:val="0"/>
        <w:numPr>
          <w:ilvl w:val="0"/>
          <w:numId w:val="17"/>
        </w:numPr>
        <w:suppressAutoHyphens w:val="0"/>
        <w:spacing w:before="120" w:after="120"/>
        <w:jc w:val="both"/>
        <w:rPr>
          <w:rFonts w:ascii="Cambria" w:eastAsia="Calibri" w:hAnsi="Cambria" w:cstheme="minorHAnsi"/>
          <w:color w:val="17365D" w:themeColor="text2" w:themeShade="BF"/>
          <w:kern w:val="1"/>
          <w:sz w:val="22"/>
          <w:szCs w:val="22"/>
          <w:lang w:eastAsia="hi-IN" w:bidi="hi-IN"/>
        </w:rPr>
      </w:pPr>
      <w:r w:rsidRPr="00195B80">
        <w:rPr>
          <w:rFonts w:ascii="Cambria" w:eastAsia="Calibri" w:hAnsi="Cambria" w:cstheme="minorHAnsi"/>
          <w:color w:val="17365D" w:themeColor="text2" w:themeShade="BF"/>
          <w:kern w:val="1"/>
          <w:sz w:val="22"/>
          <w:szCs w:val="22"/>
          <w:lang w:eastAsia="hi-IN" w:bidi="hi-IN"/>
        </w:rPr>
        <w:t>zweryfikowanie prawidłowości ich wykonania z opisem czynności i zleceniem,</w:t>
      </w:r>
    </w:p>
    <w:p w14:paraId="42A6ED88" w14:textId="77777777" w:rsidR="00AD0858" w:rsidRPr="00195B80" w:rsidRDefault="00AD0858" w:rsidP="00AD0858">
      <w:pPr>
        <w:pStyle w:val="Akapitzlist"/>
        <w:widowControl w:val="0"/>
        <w:numPr>
          <w:ilvl w:val="0"/>
          <w:numId w:val="17"/>
        </w:numPr>
        <w:suppressAutoHyphens w:val="0"/>
        <w:spacing w:before="120" w:after="120"/>
        <w:jc w:val="both"/>
        <w:rPr>
          <w:rFonts w:ascii="Cambria" w:eastAsia="Calibri" w:hAnsi="Cambria" w:cstheme="minorHAnsi"/>
          <w:color w:val="17365D" w:themeColor="text2" w:themeShade="BF"/>
          <w:kern w:val="1"/>
          <w:sz w:val="22"/>
          <w:szCs w:val="22"/>
          <w:lang w:eastAsia="hi-IN" w:bidi="hi-IN"/>
        </w:rPr>
      </w:pPr>
      <w:r w:rsidRPr="00195B80">
        <w:rPr>
          <w:rFonts w:ascii="Cambria" w:eastAsia="Calibri" w:hAnsi="Cambria" w:cstheme="minorHAnsi"/>
          <w:color w:val="17365D" w:themeColor="text2" w:themeShade="BF"/>
          <w:kern w:val="1"/>
          <w:sz w:val="22"/>
          <w:szCs w:val="22"/>
          <w:lang w:eastAsia="hi-IN" w:bidi="hi-IN"/>
        </w:rPr>
        <w:t xml:space="preserve">dokonanie pomiaru powierzchni wykonanego zabiegu (np. przy pomocy: dalmierza, taśmy mierniczej, GPS, </w:t>
      </w:r>
      <w:proofErr w:type="spellStart"/>
      <w:r w:rsidRPr="00195B80">
        <w:rPr>
          <w:rFonts w:ascii="Cambria" w:eastAsia="Calibri" w:hAnsi="Cambria" w:cstheme="minorHAnsi"/>
          <w:color w:val="17365D" w:themeColor="text2" w:themeShade="BF"/>
          <w:kern w:val="1"/>
          <w:sz w:val="22"/>
          <w:szCs w:val="22"/>
          <w:lang w:eastAsia="hi-IN" w:bidi="hi-IN"/>
        </w:rPr>
        <w:t>itp</w:t>
      </w:r>
      <w:proofErr w:type="spellEnd"/>
      <w:r w:rsidRPr="00195B80">
        <w:rPr>
          <w:rFonts w:ascii="Cambria" w:eastAsia="Calibri" w:hAnsi="Cambria" w:cstheme="minorHAnsi"/>
          <w:color w:val="17365D" w:themeColor="text2" w:themeShade="BF"/>
          <w:kern w:val="1"/>
          <w:sz w:val="22"/>
          <w:szCs w:val="22"/>
          <w:lang w:eastAsia="hi-IN" w:bidi="hi-IN"/>
        </w:rPr>
        <w:t xml:space="preserve">). </w:t>
      </w:r>
      <w:r w:rsidRPr="00195B80">
        <w:rPr>
          <w:rFonts w:ascii="Cambria" w:eastAsia="Calibri" w:hAnsi="Cambria" w:cstheme="minorHAnsi"/>
          <w:color w:val="17365D" w:themeColor="text2" w:themeShade="BF"/>
          <w:sz w:val="22"/>
          <w:szCs w:val="22"/>
        </w:rPr>
        <w:t>Zlecona powierzchnia powinna być pomniejszona o istniejące w wydzieleniu takie elementy jak: drogi, kępy drzewostanu nie objęte zabiegiem, bagna itp</w:t>
      </w:r>
      <w:r w:rsidRPr="00195B80">
        <w:rPr>
          <w:rFonts w:ascii="Cambria" w:eastAsia="Calibri" w:hAnsi="Cambria" w:cstheme="minorHAnsi"/>
          <w:color w:val="17365D" w:themeColor="text2" w:themeShade="BF"/>
          <w:kern w:val="1"/>
          <w:sz w:val="22"/>
          <w:szCs w:val="22"/>
          <w:lang w:eastAsia="hi-IN" w:bidi="hi-IN"/>
        </w:rPr>
        <w:t>.</w:t>
      </w:r>
    </w:p>
    <w:p w14:paraId="18F35E97" w14:textId="77777777" w:rsidR="00AD0858" w:rsidRPr="00195B80" w:rsidRDefault="00AD0858" w:rsidP="00AD0858">
      <w:pPr>
        <w:spacing w:before="120" w:after="120"/>
        <w:jc w:val="both"/>
        <w:rPr>
          <w:rFonts w:ascii="Cambria" w:eastAsia="Calibri" w:hAnsi="Cambria" w:cstheme="minorHAnsi"/>
          <w:color w:val="17365D" w:themeColor="text2" w:themeShade="BF"/>
          <w:sz w:val="22"/>
          <w:szCs w:val="22"/>
          <w:lang w:eastAsia="en-US"/>
        </w:rPr>
      </w:pPr>
      <w:r w:rsidRPr="00195B80">
        <w:rPr>
          <w:rFonts w:ascii="Cambria" w:eastAsia="Calibri" w:hAnsi="Cambria" w:cstheme="minorHAnsi"/>
          <w:color w:val="17365D" w:themeColor="text2" w:themeShade="BF"/>
          <w:sz w:val="22"/>
          <w:szCs w:val="22"/>
          <w:lang w:eastAsia="en-US"/>
        </w:rPr>
        <w:t xml:space="preserve">Stopień pokrycia odnosi się do powierzchni zredukowanej, określonej szczegółowo w zleceniu. Powierzchnia zredukowana określana jest w następujący sposób: przykładowa 1 ha powierzchnia do odnowienia wymagająca oczyszczenia jedynie na fragmentach (mająca </w:t>
      </w:r>
      <w:r w:rsidRPr="00195B80">
        <w:rPr>
          <w:rFonts w:ascii="Cambria" w:eastAsia="Calibri" w:hAnsi="Cambria" w:cstheme="minorHAnsi"/>
          <w:color w:val="17365D" w:themeColor="text2" w:themeShade="BF"/>
          <w:sz w:val="22"/>
          <w:szCs w:val="22"/>
          <w:lang w:eastAsia="en-US"/>
        </w:rPr>
        <w:lastRenderedPageBreak/>
        <w:t>pokrycie krzewami, krzewinkami itp. 20%) będzie traktowana, jako 0,20 ha powierzchnia z pokryciem 100%.</w:t>
      </w:r>
    </w:p>
    <w:p w14:paraId="4B8074B6" w14:textId="77777777" w:rsidR="00AD0858" w:rsidRPr="00195B80" w:rsidRDefault="00AD0858" w:rsidP="00AD0858">
      <w:pPr>
        <w:suppressAutoHyphens w:val="0"/>
        <w:spacing w:before="120" w:after="120"/>
        <w:rPr>
          <w:rFonts w:ascii="Cambria" w:eastAsia="Calibri" w:hAnsi="Cambria" w:cstheme="minorHAnsi"/>
          <w:i/>
          <w:iCs/>
          <w:color w:val="17365D" w:themeColor="text2" w:themeShade="BF"/>
          <w:kern w:val="1"/>
          <w:sz w:val="22"/>
          <w:szCs w:val="22"/>
          <w:lang w:eastAsia="hi-IN" w:bidi="hi-IN"/>
        </w:rPr>
      </w:pPr>
      <w:r w:rsidRPr="00195B80">
        <w:rPr>
          <w:rFonts w:ascii="Cambria" w:eastAsia="Calibri" w:hAnsi="Cambria" w:cstheme="minorHAnsi"/>
          <w:i/>
          <w:iCs/>
          <w:color w:val="17365D" w:themeColor="text2" w:themeShade="BF"/>
          <w:kern w:val="1"/>
          <w:sz w:val="22"/>
          <w:szCs w:val="22"/>
          <w:lang w:eastAsia="hi-IN" w:bidi="hi-IN"/>
        </w:rPr>
        <w:t>(</w:t>
      </w:r>
      <w:r w:rsidRPr="00195B80">
        <w:rPr>
          <w:rFonts w:ascii="Cambria" w:eastAsia="Calibri" w:hAnsi="Cambria" w:cstheme="minorHAnsi"/>
          <w:bCs/>
          <w:i/>
          <w:iCs/>
          <w:color w:val="17365D" w:themeColor="text2" w:themeShade="BF"/>
          <w:sz w:val="22"/>
          <w:szCs w:val="22"/>
        </w:rPr>
        <w:t>rozliczenie</w:t>
      </w:r>
      <w:r w:rsidRPr="00195B80">
        <w:rPr>
          <w:rFonts w:ascii="Cambria" w:eastAsia="Calibri" w:hAnsi="Cambria" w:cstheme="minorHAnsi"/>
          <w:i/>
          <w:iCs/>
          <w:color w:val="17365D" w:themeColor="text2" w:themeShade="BF"/>
          <w:kern w:val="1"/>
          <w:sz w:val="22"/>
          <w:szCs w:val="22"/>
          <w:lang w:eastAsia="hi-IN" w:bidi="hi-IN"/>
        </w:rPr>
        <w:t xml:space="preserve"> z dokładnością do dwóch miejsc po przecinku)</w:t>
      </w:r>
    </w:p>
    <w:p w14:paraId="25880FE1" w14:textId="77777777" w:rsidR="00224482" w:rsidRPr="00195B80" w:rsidRDefault="00224482" w:rsidP="00AD0858">
      <w:pPr>
        <w:suppressAutoHyphens w:val="0"/>
        <w:spacing w:before="120" w:after="120"/>
        <w:rPr>
          <w:rFonts w:ascii="Cambria" w:eastAsia="Calibri" w:hAnsi="Cambria" w:cstheme="minorHAnsi"/>
          <w:i/>
          <w:iCs/>
          <w:color w:val="17365D" w:themeColor="text2" w:themeShade="BF"/>
          <w:kern w:val="1"/>
          <w:sz w:val="22"/>
          <w:szCs w:val="22"/>
          <w:lang w:eastAsia="hi-IN" w:bidi="hi-IN"/>
        </w:rPr>
      </w:pPr>
    </w:p>
    <w:p w14:paraId="2F91F3B7" w14:textId="31BD467F" w:rsidR="00224482" w:rsidRPr="00195B80" w:rsidRDefault="00224482" w:rsidP="00224482">
      <w:pPr>
        <w:suppressAutoHyphens w:val="0"/>
        <w:spacing w:before="120" w:after="120"/>
        <w:rPr>
          <w:rFonts w:ascii="Cambria" w:eastAsia="Calibri" w:hAnsi="Cambria" w:cstheme="minorHAnsi"/>
          <w:b/>
          <w:color w:val="17365D" w:themeColor="text2" w:themeShade="BF"/>
          <w:sz w:val="22"/>
          <w:szCs w:val="22"/>
          <w:lang w:eastAsia="pl-PL"/>
        </w:rPr>
      </w:pPr>
      <w:r w:rsidRPr="00195B80">
        <w:rPr>
          <w:rFonts w:ascii="Cambria" w:eastAsia="Calibri" w:hAnsi="Cambria" w:cstheme="minorHAnsi"/>
          <w:b/>
          <w:color w:val="17365D" w:themeColor="text2" w:themeShade="BF"/>
          <w:sz w:val="22"/>
          <w:szCs w:val="22"/>
          <w:lang w:eastAsia="pl-PL"/>
        </w:rPr>
        <w:t xml:space="preserve">Wycinanie podszytów i podrostów w cięciach </w:t>
      </w:r>
      <w:proofErr w:type="spellStart"/>
      <w:r w:rsidRPr="00195B80">
        <w:rPr>
          <w:rFonts w:ascii="Cambria" w:eastAsia="Calibri" w:hAnsi="Cambria" w:cstheme="minorHAnsi"/>
          <w:b/>
          <w:color w:val="17365D" w:themeColor="text2" w:themeShade="BF"/>
          <w:sz w:val="22"/>
          <w:szCs w:val="22"/>
          <w:lang w:eastAsia="pl-PL"/>
        </w:rPr>
        <w:t>przedrębnych</w:t>
      </w:r>
      <w:proofErr w:type="spellEnd"/>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9"/>
        <w:gridCol w:w="3891"/>
        <w:gridCol w:w="1340"/>
      </w:tblGrid>
      <w:tr w:rsidR="00195B80" w:rsidRPr="00195B80" w14:paraId="5E17EE72" w14:textId="77777777" w:rsidTr="00BA0FFC">
        <w:trPr>
          <w:trHeight w:val="161"/>
          <w:jc w:val="center"/>
        </w:trPr>
        <w:tc>
          <w:tcPr>
            <w:tcW w:w="358" w:type="pct"/>
            <w:shd w:val="clear" w:color="auto" w:fill="auto"/>
          </w:tcPr>
          <w:p w14:paraId="0D3F7412" w14:textId="77777777" w:rsidR="00224482" w:rsidRPr="00195B80" w:rsidRDefault="00224482" w:rsidP="00BA0FFC">
            <w:pPr>
              <w:suppressAutoHyphens w:val="0"/>
              <w:spacing w:before="120" w:after="120"/>
              <w:jc w:val="center"/>
              <w:rPr>
                <w:rFonts w:ascii="Cambria" w:eastAsia="Calibri" w:hAnsi="Cambria" w:cstheme="minorHAnsi"/>
                <w:b/>
                <w:bCs/>
                <w:i/>
                <w:iCs/>
                <w:color w:val="17365D" w:themeColor="text2" w:themeShade="BF"/>
                <w:sz w:val="22"/>
                <w:szCs w:val="22"/>
                <w:lang w:eastAsia="pl-PL"/>
              </w:rPr>
            </w:pPr>
            <w:r w:rsidRPr="00195B80">
              <w:rPr>
                <w:rFonts w:ascii="Cambria" w:eastAsia="Calibri" w:hAnsi="Cambria" w:cstheme="minorHAnsi"/>
                <w:b/>
                <w:bCs/>
                <w:i/>
                <w:iCs/>
                <w:color w:val="17365D" w:themeColor="text2" w:themeShade="BF"/>
                <w:sz w:val="22"/>
                <w:szCs w:val="22"/>
                <w:lang w:eastAsia="pl-PL"/>
              </w:rPr>
              <w:t>Nr</w:t>
            </w:r>
          </w:p>
        </w:tc>
        <w:tc>
          <w:tcPr>
            <w:tcW w:w="959" w:type="pct"/>
            <w:shd w:val="clear" w:color="auto" w:fill="auto"/>
          </w:tcPr>
          <w:p w14:paraId="5654A00B" w14:textId="77777777" w:rsidR="00224482" w:rsidRPr="00195B80" w:rsidRDefault="00224482" w:rsidP="00BA0FFC">
            <w:pPr>
              <w:spacing w:before="120" w:after="120"/>
              <w:rPr>
                <w:rFonts w:ascii="Cambria" w:eastAsia="Calibri" w:hAnsi="Cambria" w:cstheme="minorHAnsi"/>
                <w:b/>
                <w:bCs/>
                <w:i/>
                <w:iCs/>
                <w:color w:val="17365D" w:themeColor="text2" w:themeShade="BF"/>
                <w:sz w:val="22"/>
                <w:szCs w:val="22"/>
                <w:lang w:eastAsia="pl-PL"/>
              </w:rPr>
            </w:pPr>
            <w:r w:rsidRPr="00195B80">
              <w:rPr>
                <w:rFonts w:ascii="Cambria" w:eastAsia="Calibri" w:hAnsi="Cambria" w:cstheme="minorHAnsi"/>
                <w:b/>
                <w:bCs/>
                <w:i/>
                <w:iCs/>
                <w:color w:val="17365D" w:themeColor="text2" w:themeShade="BF"/>
                <w:sz w:val="22"/>
                <w:szCs w:val="22"/>
                <w:lang w:eastAsia="pl-PL"/>
              </w:rPr>
              <w:t>Kod czynności do rozliczenia</w:t>
            </w:r>
          </w:p>
        </w:tc>
        <w:tc>
          <w:tcPr>
            <w:tcW w:w="911" w:type="pct"/>
            <w:shd w:val="clear" w:color="auto" w:fill="auto"/>
          </w:tcPr>
          <w:p w14:paraId="078CA71B" w14:textId="77777777" w:rsidR="00224482" w:rsidRPr="00195B80" w:rsidRDefault="00224482" w:rsidP="00BA0FFC">
            <w:pPr>
              <w:spacing w:before="120" w:after="120"/>
              <w:jc w:val="right"/>
              <w:rPr>
                <w:rFonts w:ascii="Cambria" w:eastAsia="Calibri" w:hAnsi="Cambria" w:cstheme="minorHAnsi"/>
                <w:b/>
                <w:bCs/>
                <w:i/>
                <w:iCs/>
                <w:color w:val="17365D" w:themeColor="text2" w:themeShade="BF"/>
                <w:sz w:val="22"/>
                <w:szCs w:val="22"/>
                <w:lang w:eastAsia="pl-PL"/>
              </w:rPr>
            </w:pPr>
            <w:r w:rsidRPr="00195B80">
              <w:rPr>
                <w:rFonts w:ascii="Cambria" w:eastAsia="Calibri" w:hAnsi="Cambria" w:cstheme="minorHAnsi"/>
                <w:b/>
                <w:bCs/>
                <w:i/>
                <w:iCs/>
                <w:color w:val="17365D" w:themeColor="text2" w:themeShade="BF"/>
                <w:sz w:val="22"/>
                <w:szCs w:val="22"/>
                <w:lang w:eastAsia="pl-PL"/>
              </w:rPr>
              <w:t xml:space="preserve">Kod </w:t>
            </w:r>
            <w:proofErr w:type="spellStart"/>
            <w:r w:rsidRPr="00195B80">
              <w:rPr>
                <w:rFonts w:ascii="Cambria" w:eastAsia="Calibri" w:hAnsi="Cambria" w:cstheme="minorHAnsi"/>
                <w:b/>
                <w:bCs/>
                <w:i/>
                <w:iCs/>
                <w:color w:val="17365D" w:themeColor="text2" w:themeShade="BF"/>
                <w:sz w:val="22"/>
                <w:szCs w:val="22"/>
                <w:lang w:eastAsia="pl-PL"/>
              </w:rPr>
              <w:t>czynn</w:t>
            </w:r>
            <w:proofErr w:type="spellEnd"/>
            <w:r w:rsidRPr="00195B80">
              <w:rPr>
                <w:rFonts w:ascii="Cambria" w:eastAsia="Calibri" w:hAnsi="Cambria" w:cstheme="minorHAnsi"/>
                <w:b/>
                <w:bCs/>
                <w:i/>
                <w:iCs/>
                <w:color w:val="17365D" w:themeColor="text2" w:themeShade="BF"/>
                <w:sz w:val="22"/>
                <w:szCs w:val="22"/>
                <w:lang w:eastAsia="pl-PL"/>
              </w:rPr>
              <w:t>. / materiału do wyceny</w:t>
            </w:r>
          </w:p>
        </w:tc>
        <w:tc>
          <w:tcPr>
            <w:tcW w:w="2062" w:type="pct"/>
            <w:shd w:val="clear" w:color="auto" w:fill="auto"/>
          </w:tcPr>
          <w:p w14:paraId="39F379DF" w14:textId="77777777" w:rsidR="00224482" w:rsidRPr="00195B80" w:rsidRDefault="00224482" w:rsidP="00BA0FFC">
            <w:pPr>
              <w:suppressAutoHyphens w:val="0"/>
              <w:spacing w:before="120" w:after="120"/>
              <w:rPr>
                <w:rFonts w:ascii="Cambria" w:eastAsia="Calibri" w:hAnsi="Cambria" w:cstheme="minorHAnsi"/>
                <w:b/>
                <w:bCs/>
                <w:i/>
                <w:iCs/>
                <w:color w:val="17365D" w:themeColor="text2" w:themeShade="BF"/>
                <w:sz w:val="22"/>
                <w:szCs w:val="22"/>
                <w:lang w:eastAsia="pl-PL"/>
              </w:rPr>
            </w:pPr>
            <w:r w:rsidRPr="00195B80">
              <w:rPr>
                <w:rFonts w:ascii="Cambria" w:eastAsia="Calibri" w:hAnsi="Cambria" w:cstheme="minorHAnsi"/>
                <w:b/>
                <w:bCs/>
                <w:i/>
                <w:iCs/>
                <w:color w:val="17365D" w:themeColor="text2" w:themeShade="BF"/>
                <w:sz w:val="22"/>
                <w:szCs w:val="22"/>
                <w:lang w:eastAsia="pl-PL"/>
              </w:rPr>
              <w:t>Opis kodu czynności</w:t>
            </w:r>
          </w:p>
        </w:tc>
        <w:tc>
          <w:tcPr>
            <w:tcW w:w="710" w:type="pct"/>
            <w:shd w:val="clear" w:color="auto" w:fill="auto"/>
          </w:tcPr>
          <w:p w14:paraId="4C97294B" w14:textId="77777777" w:rsidR="00224482" w:rsidRPr="00195B80" w:rsidRDefault="00224482" w:rsidP="00BA0FFC">
            <w:pPr>
              <w:suppressAutoHyphens w:val="0"/>
              <w:spacing w:before="120" w:after="120"/>
              <w:rPr>
                <w:rFonts w:ascii="Cambria" w:eastAsia="Calibri" w:hAnsi="Cambria" w:cstheme="minorHAnsi"/>
                <w:b/>
                <w:bCs/>
                <w:i/>
                <w:iCs/>
                <w:color w:val="17365D" w:themeColor="text2" w:themeShade="BF"/>
                <w:sz w:val="22"/>
                <w:szCs w:val="22"/>
                <w:lang w:eastAsia="pl-PL"/>
              </w:rPr>
            </w:pPr>
            <w:r w:rsidRPr="00195B80">
              <w:rPr>
                <w:rFonts w:ascii="Cambria" w:eastAsia="Calibri" w:hAnsi="Cambria" w:cstheme="minorHAnsi"/>
                <w:b/>
                <w:bCs/>
                <w:i/>
                <w:iCs/>
                <w:color w:val="17365D" w:themeColor="text2" w:themeShade="BF"/>
                <w:sz w:val="22"/>
                <w:szCs w:val="22"/>
                <w:lang w:eastAsia="pl-PL"/>
              </w:rPr>
              <w:t>Jednostka miary</w:t>
            </w:r>
          </w:p>
        </w:tc>
      </w:tr>
      <w:tr w:rsidR="00195B80" w:rsidRPr="00195B80" w14:paraId="57A9EA48" w14:textId="77777777" w:rsidTr="00BA0FFC">
        <w:trPr>
          <w:trHeight w:val="625"/>
          <w:jc w:val="center"/>
        </w:trPr>
        <w:tc>
          <w:tcPr>
            <w:tcW w:w="358" w:type="pct"/>
            <w:shd w:val="clear" w:color="auto" w:fill="auto"/>
          </w:tcPr>
          <w:p w14:paraId="57238133" w14:textId="5389752A" w:rsidR="00224482" w:rsidRPr="00195B80" w:rsidRDefault="00224482" w:rsidP="00BA0FFC">
            <w:pPr>
              <w:suppressAutoHyphens w:val="0"/>
              <w:spacing w:before="120" w:after="120"/>
              <w:jc w:val="center"/>
              <w:rPr>
                <w:rFonts w:ascii="Cambria" w:eastAsia="Calibri" w:hAnsi="Cambria" w:cstheme="minorHAnsi"/>
                <w:bCs/>
                <w:iCs/>
                <w:color w:val="17365D" w:themeColor="text2" w:themeShade="BF"/>
                <w:sz w:val="22"/>
                <w:szCs w:val="22"/>
                <w:lang w:eastAsia="pl-PL"/>
              </w:rPr>
            </w:pPr>
            <w:r w:rsidRPr="00195B80">
              <w:rPr>
                <w:rFonts w:ascii="Cambria" w:eastAsia="Calibri" w:hAnsi="Cambria" w:cstheme="minorHAnsi"/>
                <w:bCs/>
                <w:iCs/>
                <w:color w:val="17365D" w:themeColor="text2" w:themeShade="BF"/>
                <w:sz w:val="22"/>
                <w:szCs w:val="22"/>
                <w:lang w:eastAsia="pl-PL"/>
              </w:rPr>
              <w:t>20.1</w:t>
            </w:r>
          </w:p>
        </w:tc>
        <w:tc>
          <w:tcPr>
            <w:tcW w:w="959" w:type="pct"/>
            <w:shd w:val="clear" w:color="auto" w:fill="auto"/>
          </w:tcPr>
          <w:p w14:paraId="0820700D" w14:textId="5EA3DB3D" w:rsidR="00224482" w:rsidRPr="00195B80" w:rsidRDefault="00224482" w:rsidP="00BA0FFC">
            <w:pPr>
              <w:suppressAutoHyphens w:val="0"/>
              <w:spacing w:before="120" w:after="120"/>
              <w:rPr>
                <w:rFonts w:ascii="Cambria" w:eastAsia="Calibri" w:hAnsi="Cambria" w:cstheme="minorHAnsi"/>
                <w:bCs/>
                <w:iCs/>
                <w:color w:val="17365D" w:themeColor="text2" w:themeShade="BF"/>
                <w:sz w:val="22"/>
                <w:szCs w:val="22"/>
                <w:lang w:eastAsia="pl-PL"/>
              </w:rPr>
            </w:pPr>
            <w:r w:rsidRPr="00195B80">
              <w:rPr>
                <w:rFonts w:ascii="Cambria" w:eastAsia="Calibri" w:hAnsi="Cambria" w:cstheme="minorHAnsi"/>
                <w:color w:val="17365D" w:themeColor="text2" w:themeShade="BF"/>
                <w:sz w:val="22"/>
                <w:szCs w:val="22"/>
                <w:lang w:eastAsia="en-US"/>
              </w:rPr>
              <w:t>WPOD-PN</w:t>
            </w:r>
          </w:p>
        </w:tc>
        <w:tc>
          <w:tcPr>
            <w:tcW w:w="911" w:type="pct"/>
            <w:shd w:val="clear" w:color="auto" w:fill="auto"/>
          </w:tcPr>
          <w:p w14:paraId="5F775320" w14:textId="4B78CC5B" w:rsidR="00224482" w:rsidRPr="00195B80" w:rsidRDefault="00224482" w:rsidP="00BA0FFC">
            <w:pPr>
              <w:suppressAutoHyphens w:val="0"/>
              <w:spacing w:before="120" w:after="120"/>
              <w:rPr>
                <w:rFonts w:ascii="Cambria" w:eastAsia="Calibri" w:hAnsi="Cambria" w:cstheme="minorHAnsi"/>
                <w:bCs/>
                <w:iCs/>
                <w:color w:val="17365D" w:themeColor="text2" w:themeShade="BF"/>
                <w:sz w:val="22"/>
                <w:szCs w:val="22"/>
                <w:lang w:val="pt-BR" w:eastAsia="pl-PL"/>
              </w:rPr>
            </w:pPr>
            <w:r w:rsidRPr="00195B80">
              <w:rPr>
                <w:rFonts w:ascii="Cambria" w:eastAsia="Calibri" w:hAnsi="Cambria" w:cstheme="minorHAnsi"/>
                <w:color w:val="17365D" w:themeColor="text2" w:themeShade="BF"/>
                <w:sz w:val="22"/>
                <w:szCs w:val="22"/>
                <w:lang w:val="pt-BR" w:eastAsia="en-US"/>
              </w:rPr>
              <w:t xml:space="preserve">WPOD-31PN, </w:t>
            </w:r>
            <w:r w:rsidRPr="00195B80">
              <w:rPr>
                <w:rFonts w:ascii="Cambria" w:eastAsia="Calibri" w:hAnsi="Cambria" w:cstheme="minorHAnsi"/>
                <w:color w:val="17365D" w:themeColor="text2" w:themeShade="BF"/>
                <w:sz w:val="22"/>
                <w:szCs w:val="22"/>
                <w:lang w:val="pt-BR" w:eastAsia="en-US"/>
              </w:rPr>
              <w:br/>
              <w:t xml:space="preserve">WPOD-61PN, WPOD&gt;61PN, </w:t>
            </w:r>
            <w:r w:rsidRPr="00195B80">
              <w:rPr>
                <w:rFonts w:ascii="Cambria" w:eastAsia="Calibri" w:hAnsi="Cambria" w:cstheme="minorHAnsi"/>
                <w:color w:val="17365D" w:themeColor="text2" w:themeShade="BF"/>
                <w:sz w:val="22"/>
                <w:szCs w:val="22"/>
                <w:lang w:val="pt-BR" w:eastAsia="en-US"/>
              </w:rPr>
              <w:br/>
              <w:t xml:space="preserve">WPOD-32PN, </w:t>
            </w:r>
            <w:r w:rsidRPr="00195B80">
              <w:rPr>
                <w:rFonts w:ascii="Cambria" w:eastAsia="Calibri" w:hAnsi="Cambria" w:cstheme="minorHAnsi"/>
                <w:color w:val="17365D" w:themeColor="text2" w:themeShade="BF"/>
                <w:sz w:val="22"/>
                <w:szCs w:val="22"/>
                <w:lang w:val="pt-BR" w:eastAsia="en-US"/>
              </w:rPr>
              <w:br/>
              <w:t xml:space="preserve">WPOD-62PN, WPOD&gt;62PN, </w:t>
            </w:r>
            <w:r w:rsidRPr="00195B80">
              <w:rPr>
                <w:rFonts w:ascii="Cambria" w:eastAsia="Calibri" w:hAnsi="Cambria" w:cstheme="minorHAnsi"/>
                <w:color w:val="17365D" w:themeColor="text2" w:themeShade="BF"/>
                <w:sz w:val="22"/>
                <w:szCs w:val="22"/>
                <w:lang w:val="pt-BR" w:eastAsia="en-US"/>
              </w:rPr>
              <w:br/>
              <w:t xml:space="preserve">WPOD-33PN, </w:t>
            </w:r>
            <w:r w:rsidRPr="00195B80">
              <w:rPr>
                <w:rFonts w:ascii="Cambria" w:eastAsia="Calibri" w:hAnsi="Cambria" w:cstheme="minorHAnsi"/>
                <w:color w:val="17365D" w:themeColor="text2" w:themeShade="BF"/>
                <w:sz w:val="22"/>
                <w:szCs w:val="22"/>
                <w:lang w:val="pt-BR" w:eastAsia="en-US"/>
              </w:rPr>
              <w:br/>
              <w:t>WPOD-63PN, WPOD&gt;63PN</w:t>
            </w:r>
          </w:p>
        </w:tc>
        <w:tc>
          <w:tcPr>
            <w:tcW w:w="2062" w:type="pct"/>
            <w:shd w:val="clear" w:color="auto" w:fill="auto"/>
          </w:tcPr>
          <w:p w14:paraId="7FBCD97F" w14:textId="77777777" w:rsidR="00224482" w:rsidRPr="00195B80" w:rsidRDefault="00224482" w:rsidP="00BA0FFC">
            <w:pPr>
              <w:suppressAutoHyphens w:val="0"/>
              <w:spacing w:before="120" w:after="120"/>
              <w:rPr>
                <w:rFonts w:ascii="Cambria" w:eastAsia="Calibri" w:hAnsi="Cambria" w:cstheme="minorHAnsi"/>
                <w:bCs/>
                <w:iCs/>
                <w:color w:val="17365D" w:themeColor="text2" w:themeShade="BF"/>
                <w:sz w:val="22"/>
                <w:szCs w:val="22"/>
                <w:lang w:eastAsia="pl-PL"/>
              </w:rPr>
            </w:pPr>
            <w:r w:rsidRPr="00195B80">
              <w:rPr>
                <w:rFonts w:ascii="Cambria" w:eastAsia="Calibri" w:hAnsi="Cambria" w:cstheme="minorHAnsi"/>
                <w:bCs/>
                <w:iCs/>
                <w:color w:val="17365D" w:themeColor="text2" w:themeShade="BF"/>
                <w:sz w:val="22"/>
                <w:szCs w:val="22"/>
                <w:lang w:eastAsia="pl-PL"/>
              </w:rPr>
              <w:t>Wycinanie podszytów i podrostów (teren równy lub falisty)</w:t>
            </w:r>
          </w:p>
        </w:tc>
        <w:tc>
          <w:tcPr>
            <w:tcW w:w="710" w:type="pct"/>
            <w:shd w:val="clear" w:color="auto" w:fill="auto"/>
          </w:tcPr>
          <w:p w14:paraId="0AF0EC67" w14:textId="77777777" w:rsidR="00224482" w:rsidRPr="00195B80" w:rsidRDefault="00224482" w:rsidP="00BA0FFC">
            <w:pPr>
              <w:suppressAutoHyphens w:val="0"/>
              <w:spacing w:before="120" w:after="120"/>
              <w:jc w:val="center"/>
              <w:rPr>
                <w:rFonts w:ascii="Cambria" w:eastAsia="Calibri" w:hAnsi="Cambria" w:cstheme="minorHAnsi"/>
                <w:bCs/>
                <w:iCs/>
                <w:color w:val="17365D" w:themeColor="text2" w:themeShade="BF"/>
                <w:sz w:val="22"/>
                <w:szCs w:val="22"/>
                <w:lang w:eastAsia="pl-PL"/>
              </w:rPr>
            </w:pPr>
            <w:r w:rsidRPr="00195B80">
              <w:rPr>
                <w:rFonts w:ascii="Cambria" w:eastAsia="Calibri" w:hAnsi="Cambria" w:cstheme="minorHAnsi"/>
                <w:bCs/>
                <w:iCs/>
                <w:color w:val="17365D" w:themeColor="text2" w:themeShade="BF"/>
                <w:sz w:val="22"/>
                <w:szCs w:val="22"/>
                <w:lang w:eastAsia="pl-PL"/>
              </w:rPr>
              <w:t>HA</w:t>
            </w:r>
          </w:p>
        </w:tc>
      </w:tr>
      <w:tr w:rsidR="00195B80" w:rsidRPr="00195B80" w14:paraId="1DCEF417" w14:textId="77777777" w:rsidTr="00BA0FFC">
        <w:trPr>
          <w:trHeight w:val="625"/>
          <w:jc w:val="center"/>
        </w:trPr>
        <w:tc>
          <w:tcPr>
            <w:tcW w:w="358" w:type="pct"/>
            <w:shd w:val="clear" w:color="auto" w:fill="auto"/>
          </w:tcPr>
          <w:p w14:paraId="2C8DB535" w14:textId="2906F9C5" w:rsidR="00224482" w:rsidRPr="00195B80" w:rsidRDefault="00224482" w:rsidP="00BA0FFC">
            <w:pPr>
              <w:suppressAutoHyphens w:val="0"/>
              <w:spacing w:before="120" w:after="120"/>
              <w:jc w:val="center"/>
              <w:rPr>
                <w:rFonts w:ascii="Cambria" w:eastAsia="Calibri" w:hAnsi="Cambria" w:cstheme="minorHAnsi"/>
                <w:bCs/>
                <w:iCs/>
                <w:color w:val="17365D" w:themeColor="text2" w:themeShade="BF"/>
                <w:sz w:val="22"/>
                <w:szCs w:val="22"/>
                <w:lang w:eastAsia="pl-PL"/>
              </w:rPr>
            </w:pPr>
            <w:r w:rsidRPr="00195B80">
              <w:rPr>
                <w:rFonts w:ascii="Cambria" w:eastAsia="Calibri" w:hAnsi="Cambria" w:cstheme="minorHAnsi"/>
                <w:bCs/>
                <w:iCs/>
                <w:color w:val="17365D" w:themeColor="text2" w:themeShade="BF"/>
                <w:sz w:val="22"/>
                <w:szCs w:val="22"/>
                <w:lang w:eastAsia="pl-PL"/>
              </w:rPr>
              <w:t>20.2</w:t>
            </w:r>
          </w:p>
        </w:tc>
        <w:tc>
          <w:tcPr>
            <w:tcW w:w="959" w:type="pct"/>
            <w:shd w:val="clear" w:color="auto" w:fill="auto"/>
          </w:tcPr>
          <w:p w14:paraId="536D7F0E" w14:textId="4F1E9923" w:rsidR="00224482" w:rsidRPr="00195B80" w:rsidRDefault="00224482" w:rsidP="00BA0FFC">
            <w:pPr>
              <w:suppressAutoHyphens w:val="0"/>
              <w:spacing w:before="120" w:after="120"/>
              <w:rPr>
                <w:rFonts w:ascii="Cambria" w:eastAsia="Calibri" w:hAnsi="Cambria" w:cstheme="minorHAnsi"/>
                <w:bCs/>
                <w:iCs/>
                <w:color w:val="17365D" w:themeColor="text2" w:themeShade="BF"/>
                <w:sz w:val="22"/>
                <w:szCs w:val="22"/>
                <w:lang w:eastAsia="pl-PL"/>
              </w:rPr>
            </w:pPr>
            <w:r w:rsidRPr="00195B80">
              <w:rPr>
                <w:rFonts w:ascii="Cambria" w:eastAsia="Calibri" w:hAnsi="Cambria" w:cstheme="minorHAnsi"/>
                <w:color w:val="17365D" w:themeColor="text2" w:themeShade="BF"/>
                <w:sz w:val="22"/>
                <w:szCs w:val="22"/>
                <w:lang w:eastAsia="en-US"/>
              </w:rPr>
              <w:t>WPOD-PG</w:t>
            </w:r>
          </w:p>
        </w:tc>
        <w:tc>
          <w:tcPr>
            <w:tcW w:w="911" w:type="pct"/>
            <w:shd w:val="clear" w:color="auto" w:fill="auto"/>
          </w:tcPr>
          <w:p w14:paraId="2AB01CE5" w14:textId="44FEE9EC" w:rsidR="00224482" w:rsidRPr="00195B80" w:rsidRDefault="00224482" w:rsidP="00BA0FFC">
            <w:pPr>
              <w:suppressAutoHyphens w:val="0"/>
              <w:spacing w:before="120" w:after="120"/>
              <w:rPr>
                <w:rFonts w:ascii="Cambria" w:eastAsia="Calibri" w:hAnsi="Cambria" w:cstheme="minorHAnsi"/>
                <w:bCs/>
                <w:iCs/>
                <w:color w:val="17365D" w:themeColor="text2" w:themeShade="BF"/>
                <w:sz w:val="22"/>
                <w:szCs w:val="22"/>
                <w:lang w:eastAsia="pl-PL"/>
              </w:rPr>
            </w:pPr>
            <w:r w:rsidRPr="00195B80">
              <w:rPr>
                <w:rFonts w:ascii="Cambria" w:eastAsia="Calibri" w:hAnsi="Cambria" w:cstheme="minorHAnsi"/>
                <w:color w:val="17365D" w:themeColor="text2" w:themeShade="BF"/>
                <w:sz w:val="22"/>
                <w:szCs w:val="22"/>
                <w:lang w:eastAsia="en-US"/>
              </w:rPr>
              <w:t xml:space="preserve">WPOD-31PG, </w:t>
            </w:r>
            <w:r w:rsidRPr="00195B80">
              <w:rPr>
                <w:rFonts w:ascii="Cambria" w:eastAsia="Calibri" w:hAnsi="Cambria" w:cstheme="minorHAnsi"/>
                <w:color w:val="17365D" w:themeColor="text2" w:themeShade="BF"/>
                <w:sz w:val="22"/>
                <w:szCs w:val="22"/>
                <w:lang w:eastAsia="en-US"/>
              </w:rPr>
              <w:br/>
              <w:t xml:space="preserve">WPOD-61PG, WPOD&gt;61PG, </w:t>
            </w:r>
            <w:r w:rsidRPr="00195B80">
              <w:rPr>
                <w:rFonts w:ascii="Cambria" w:eastAsia="Calibri" w:hAnsi="Cambria" w:cstheme="minorHAnsi"/>
                <w:color w:val="17365D" w:themeColor="text2" w:themeShade="BF"/>
                <w:sz w:val="22"/>
                <w:szCs w:val="22"/>
                <w:lang w:eastAsia="en-US"/>
              </w:rPr>
              <w:br/>
              <w:t xml:space="preserve">WPOD-32PG, </w:t>
            </w:r>
            <w:r w:rsidRPr="00195B80">
              <w:rPr>
                <w:rFonts w:ascii="Cambria" w:eastAsia="Calibri" w:hAnsi="Cambria" w:cstheme="minorHAnsi"/>
                <w:color w:val="17365D" w:themeColor="text2" w:themeShade="BF"/>
                <w:sz w:val="22"/>
                <w:szCs w:val="22"/>
                <w:lang w:eastAsia="en-US"/>
              </w:rPr>
              <w:br/>
              <w:t xml:space="preserve">WPOD-62PG, WPOD&gt;62PG, </w:t>
            </w:r>
            <w:r w:rsidRPr="00195B80">
              <w:rPr>
                <w:rFonts w:ascii="Cambria" w:eastAsia="Calibri" w:hAnsi="Cambria" w:cstheme="minorHAnsi"/>
                <w:color w:val="17365D" w:themeColor="text2" w:themeShade="BF"/>
                <w:sz w:val="22"/>
                <w:szCs w:val="22"/>
                <w:lang w:eastAsia="en-US"/>
              </w:rPr>
              <w:br/>
              <w:t xml:space="preserve">WPOD-33PG, </w:t>
            </w:r>
            <w:r w:rsidRPr="00195B80">
              <w:rPr>
                <w:rFonts w:ascii="Cambria" w:eastAsia="Calibri" w:hAnsi="Cambria" w:cstheme="minorHAnsi"/>
                <w:color w:val="17365D" w:themeColor="text2" w:themeShade="BF"/>
                <w:sz w:val="22"/>
                <w:szCs w:val="22"/>
                <w:lang w:eastAsia="en-US"/>
              </w:rPr>
              <w:br/>
              <w:t>WPOD-63PG, WPOD&gt;63PG</w:t>
            </w:r>
          </w:p>
        </w:tc>
        <w:tc>
          <w:tcPr>
            <w:tcW w:w="2062" w:type="pct"/>
            <w:shd w:val="clear" w:color="auto" w:fill="auto"/>
          </w:tcPr>
          <w:p w14:paraId="41514ABE" w14:textId="77777777" w:rsidR="00224482" w:rsidRPr="00195B80" w:rsidRDefault="00224482" w:rsidP="00BA0FFC">
            <w:pPr>
              <w:suppressAutoHyphens w:val="0"/>
              <w:spacing w:before="120" w:after="120"/>
              <w:rPr>
                <w:rFonts w:ascii="Cambria" w:eastAsia="Calibri" w:hAnsi="Cambria" w:cstheme="minorHAnsi"/>
                <w:color w:val="17365D" w:themeColor="text2" w:themeShade="BF"/>
                <w:sz w:val="22"/>
                <w:szCs w:val="22"/>
                <w:lang w:eastAsia="pl-PL"/>
              </w:rPr>
            </w:pPr>
            <w:r w:rsidRPr="00195B80">
              <w:rPr>
                <w:rFonts w:ascii="Cambria" w:eastAsia="Calibri" w:hAnsi="Cambria" w:cstheme="minorHAnsi"/>
                <w:color w:val="17365D" w:themeColor="text2" w:themeShade="BF"/>
                <w:sz w:val="22"/>
                <w:szCs w:val="22"/>
                <w:lang w:eastAsia="pl-PL"/>
              </w:rPr>
              <w:t>Wycinanie podszytów i podrostów (teren o nachyleniu powyżej 23</w:t>
            </w:r>
            <w:proofErr w:type="gramStart"/>
            <w:r w:rsidRPr="00195B80">
              <w:rPr>
                <w:rFonts w:ascii="Cambria" w:eastAsia="Calibri" w:hAnsi="Cambria" w:cstheme="minorHAnsi"/>
                <w:color w:val="17365D" w:themeColor="text2" w:themeShade="BF"/>
                <w:sz w:val="22"/>
                <w:szCs w:val="22"/>
                <w:lang w:eastAsia="pl-PL"/>
              </w:rPr>
              <w:t>% )</w:t>
            </w:r>
            <w:proofErr w:type="gramEnd"/>
          </w:p>
        </w:tc>
        <w:tc>
          <w:tcPr>
            <w:tcW w:w="710" w:type="pct"/>
            <w:shd w:val="clear" w:color="auto" w:fill="auto"/>
          </w:tcPr>
          <w:p w14:paraId="66AD34C9" w14:textId="77777777" w:rsidR="00224482" w:rsidRPr="00195B80" w:rsidRDefault="00224482" w:rsidP="00BA0FFC">
            <w:pPr>
              <w:suppressAutoHyphens w:val="0"/>
              <w:spacing w:before="120" w:after="120"/>
              <w:jc w:val="center"/>
              <w:rPr>
                <w:rFonts w:ascii="Cambria" w:eastAsia="Calibri" w:hAnsi="Cambria" w:cstheme="minorHAnsi"/>
                <w:bCs/>
                <w:iCs/>
                <w:color w:val="17365D" w:themeColor="text2" w:themeShade="BF"/>
                <w:sz w:val="22"/>
                <w:szCs w:val="22"/>
                <w:lang w:eastAsia="pl-PL"/>
              </w:rPr>
            </w:pPr>
            <w:r w:rsidRPr="00195B80">
              <w:rPr>
                <w:rFonts w:ascii="Cambria" w:eastAsia="Calibri" w:hAnsi="Cambria" w:cstheme="minorHAnsi"/>
                <w:bCs/>
                <w:iCs/>
                <w:color w:val="17365D" w:themeColor="text2" w:themeShade="BF"/>
                <w:sz w:val="22"/>
                <w:szCs w:val="22"/>
                <w:lang w:eastAsia="pl-PL"/>
              </w:rPr>
              <w:t>HA</w:t>
            </w:r>
          </w:p>
        </w:tc>
      </w:tr>
    </w:tbl>
    <w:p w14:paraId="2776CD81" w14:textId="77777777" w:rsidR="00224482" w:rsidRPr="00195B80" w:rsidRDefault="00224482" w:rsidP="00224482">
      <w:pPr>
        <w:widowControl w:val="0"/>
        <w:suppressAutoHyphens w:val="0"/>
        <w:spacing w:before="120" w:after="120"/>
        <w:jc w:val="both"/>
        <w:rPr>
          <w:rFonts w:ascii="Cambria" w:eastAsia="Verdana" w:hAnsi="Cambria" w:cstheme="minorHAnsi"/>
          <w:color w:val="17365D" w:themeColor="text2" w:themeShade="BF"/>
          <w:kern w:val="1"/>
          <w:sz w:val="22"/>
          <w:szCs w:val="22"/>
          <w:lang w:eastAsia="zh-CN" w:bidi="hi-IN"/>
        </w:rPr>
      </w:pPr>
      <w:r w:rsidRPr="00195B80">
        <w:rPr>
          <w:rFonts w:ascii="Cambria" w:eastAsia="Calibri" w:hAnsi="Cambria" w:cstheme="minorHAnsi"/>
          <w:b/>
          <w:bCs/>
          <w:color w:val="17365D" w:themeColor="text2" w:themeShade="BF"/>
          <w:sz w:val="22"/>
          <w:szCs w:val="22"/>
          <w:lang w:eastAsia="pl-PL"/>
        </w:rPr>
        <w:t>Standard technologii prac obejmuje:</w:t>
      </w:r>
    </w:p>
    <w:p w14:paraId="13B69BB8" w14:textId="388BA2C7" w:rsidR="00224482" w:rsidRPr="00195B80" w:rsidRDefault="00224482" w:rsidP="00224482">
      <w:pPr>
        <w:pStyle w:val="Akapitzlist"/>
        <w:numPr>
          <w:ilvl w:val="0"/>
          <w:numId w:val="18"/>
        </w:numPr>
        <w:suppressAutoHyphens w:val="0"/>
        <w:autoSpaceDE w:val="0"/>
        <w:autoSpaceDN w:val="0"/>
        <w:adjustRightInd w:val="0"/>
        <w:spacing w:before="120" w:after="120"/>
        <w:jc w:val="both"/>
        <w:rPr>
          <w:rFonts w:ascii="Cambria" w:eastAsia="Calibri" w:hAnsi="Cambria" w:cstheme="minorHAnsi"/>
          <w:bCs/>
          <w:color w:val="17365D" w:themeColor="text2" w:themeShade="BF"/>
          <w:sz w:val="22"/>
          <w:szCs w:val="22"/>
        </w:rPr>
      </w:pPr>
      <w:r w:rsidRPr="00195B80">
        <w:rPr>
          <w:rFonts w:ascii="Cambria" w:eastAsia="Calibri" w:hAnsi="Cambria" w:cstheme="minorHAnsi"/>
          <w:color w:val="17365D" w:themeColor="text2" w:themeShade="BF"/>
          <w:sz w:val="22"/>
          <w:szCs w:val="22"/>
        </w:rPr>
        <w:t xml:space="preserve">wycinanie podszytów i podrostów w cięciach </w:t>
      </w:r>
      <w:proofErr w:type="spellStart"/>
      <w:r w:rsidRPr="00195B80">
        <w:rPr>
          <w:rFonts w:ascii="Cambria" w:eastAsia="Calibri" w:hAnsi="Cambria" w:cstheme="minorHAnsi"/>
          <w:color w:val="17365D" w:themeColor="text2" w:themeShade="BF"/>
          <w:sz w:val="22"/>
          <w:szCs w:val="22"/>
        </w:rPr>
        <w:t>przedrębnych</w:t>
      </w:r>
      <w:proofErr w:type="spellEnd"/>
      <w:r w:rsidRPr="00195B80">
        <w:rPr>
          <w:rFonts w:ascii="Cambria" w:eastAsia="Calibri" w:hAnsi="Cambria" w:cstheme="minorHAnsi"/>
          <w:color w:val="17365D" w:themeColor="text2" w:themeShade="BF"/>
          <w:sz w:val="22"/>
          <w:szCs w:val="22"/>
        </w:rPr>
        <w:t>,</w:t>
      </w:r>
    </w:p>
    <w:p w14:paraId="5F808AC1" w14:textId="77777777" w:rsidR="00224482" w:rsidRPr="00195B80" w:rsidRDefault="00224482" w:rsidP="00224482">
      <w:pPr>
        <w:pStyle w:val="Akapitzlist"/>
        <w:numPr>
          <w:ilvl w:val="0"/>
          <w:numId w:val="18"/>
        </w:numPr>
        <w:suppressAutoHyphens w:val="0"/>
        <w:autoSpaceDE w:val="0"/>
        <w:autoSpaceDN w:val="0"/>
        <w:adjustRightInd w:val="0"/>
        <w:spacing w:before="120" w:after="120"/>
        <w:jc w:val="both"/>
        <w:rPr>
          <w:rFonts w:ascii="Cambria" w:eastAsia="Calibri" w:hAnsi="Cambria" w:cstheme="minorHAnsi"/>
          <w:bCs/>
          <w:color w:val="17365D" w:themeColor="text2" w:themeShade="BF"/>
          <w:sz w:val="22"/>
          <w:szCs w:val="22"/>
        </w:rPr>
      </w:pPr>
      <w:r w:rsidRPr="00195B80">
        <w:rPr>
          <w:rFonts w:ascii="Cambria" w:eastAsia="Calibri" w:hAnsi="Cambria" w:cstheme="minorHAnsi"/>
          <w:color w:val="17365D" w:themeColor="text2" w:themeShade="BF"/>
          <w:sz w:val="22"/>
          <w:szCs w:val="22"/>
        </w:rPr>
        <w:t>znoszenie i układanie w stosy niewymiarowe z pozostawieniem na powierzchni.</w:t>
      </w:r>
    </w:p>
    <w:p w14:paraId="6157EEB2" w14:textId="77777777" w:rsidR="00224482" w:rsidRPr="00195B80" w:rsidRDefault="00224482" w:rsidP="00224482">
      <w:pPr>
        <w:spacing w:before="120" w:after="120"/>
        <w:jc w:val="both"/>
        <w:rPr>
          <w:rFonts w:ascii="Cambria" w:eastAsia="Calibri" w:hAnsi="Cambria" w:cstheme="minorHAnsi"/>
          <w:b/>
          <w:bCs/>
          <w:color w:val="17365D" w:themeColor="text2" w:themeShade="BF"/>
          <w:sz w:val="22"/>
          <w:szCs w:val="22"/>
          <w:lang w:eastAsia="pl-PL"/>
        </w:rPr>
      </w:pPr>
    </w:p>
    <w:p w14:paraId="056D01AD" w14:textId="77777777" w:rsidR="00224482" w:rsidRPr="00195B80" w:rsidRDefault="00224482" w:rsidP="00224482">
      <w:pPr>
        <w:spacing w:before="120" w:after="120"/>
        <w:jc w:val="both"/>
        <w:rPr>
          <w:rFonts w:ascii="Cambria" w:eastAsia="Calibri" w:hAnsi="Cambria" w:cstheme="minorHAnsi"/>
          <w:b/>
          <w:bCs/>
          <w:color w:val="17365D" w:themeColor="text2" w:themeShade="BF"/>
          <w:sz w:val="22"/>
          <w:szCs w:val="22"/>
          <w:lang w:eastAsia="pl-PL"/>
        </w:rPr>
      </w:pPr>
      <w:r w:rsidRPr="00195B80">
        <w:rPr>
          <w:rFonts w:ascii="Cambria" w:eastAsia="Calibri" w:hAnsi="Cambria" w:cstheme="minorHAnsi"/>
          <w:b/>
          <w:bCs/>
          <w:color w:val="17365D" w:themeColor="text2" w:themeShade="BF"/>
          <w:sz w:val="22"/>
          <w:szCs w:val="22"/>
          <w:lang w:eastAsia="pl-PL"/>
        </w:rPr>
        <w:t>Uwagi:</w:t>
      </w:r>
    </w:p>
    <w:p w14:paraId="41E6099D" w14:textId="77777777" w:rsidR="00224482" w:rsidRPr="00195B80" w:rsidRDefault="00224482" w:rsidP="00224482">
      <w:pPr>
        <w:pStyle w:val="Akapitzlist"/>
        <w:numPr>
          <w:ilvl w:val="0"/>
          <w:numId w:val="20"/>
        </w:numPr>
        <w:suppressAutoHyphens w:val="0"/>
        <w:autoSpaceDE w:val="0"/>
        <w:autoSpaceDN w:val="0"/>
        <w:adjustRightInd w:val="0"/>
        <w:spacing w:before="120" w:after="120"/>
        <w:jc w:val="both"/>
        <w:rPr>
          <w:rFonts w:ascii="Cambria" w:hAnsi="Cambria" w:cstheme="minorHAnsi"/>
          <w:color w:val="17365D" w:themeColor="text2" w:themeShade="BF"/>
          <w:sz w:val="22"/>
          <w:szCs w:val="22"/>
        </w:rPr>
      </w:pPr>
      <w:r w:rsidRPr="00195B80">
        <w:rPr>
          <w:rFonts w:ascii="Cambria" w:hAnsi="Cambria" w:cstheme="minorHAnsi"/>
          <w:color w:val="17365D" w:themeColor="text2" w:themeShade="BF"/>
          <w:sz w:val="22"/>
          <w:szCs w:val="22"/>
        </w:rPr>
        <w:t>sprzęt i narzędzia niezbędne do wykonania zabiegu zapewnia Wykonawca,</w:t>
      </w:r>
    </w:p>
    <w:p w14:paraId="310B959E" w14:textId="77777777" w:rsidR="00224482" w:rsidRPr="00195B80" w:rsidRDefault="00224482" w:rsidP="00224482">
      <w:pPr>
        <w:pStyle w:val="Akapitzlist"/>
        <w:numPr>
          <w:ilvl w:val="0"/>
          <w:numId w:val="20"/>
        </w:numPr>
        <w:suppressAutoHyphens w:val="0"/>
        <w:autoSpaceDE w:val="0"/>
        <w:autoSpaceDN w:val="0"/>
        <w:adjustRightInd w:val="0"/>
        <w:spacing w:before="120" w:after="120"/>
        <w:jc w:val="both"/>
        <w:rPr>
          <w:rFonts w:ascii="Cambria" w:eastAsia="Calibri" w:hAnsi="Cambria" w:cstheme="minorHAnsi"/>
          <w:color w:val="17365D" w:themeColor="text2" w:themeShade="BF"/>
          <w:sz w:val="22"/>
          <w:szCs w:val="22"/>
          <w:lang w:eastAsia="en-US"/>
        </w:rPr>
      </w:pPr>
      <w:r w:rsidRPr="00195B80">
        <w:rPr>
          <w:rFonts w:ascii="Cambria" w:eastAsia="Calibri" w:hAnsi="Cambria" w:cstheme="minorHAnsi"/>
          <w:color w:val="17365D" w:themeColor="text2" w:themeShade="BF"/>
          <w:sz w:val="22"/>
          <w:szCs w:val="22"/>
          <w:lang w:eastAsia="en-US"/>
        </w:rPr>
        <w:t xml:space="preserve">na powierzchni objętej ww. czynnościami nie stosuje się czynności </w:t>
      </w:r>
      <w:proofErr w:type="gramStart"/>
      <w:r w:rsidRPr="00195B80">
        <w:rPr>
          <w:rFonts w:ascii="Cambria" w:eastAsia="Calibri" w:hAnsi="Cambria" w:cstheme="minorHAnsi"/>
          <w:color w:val="17365D" w:themeColor="text2" w:themeShade="BF"/>
          <w:sz w:val="22"/>
          <w:szCs w:val="22"/>
          <w:lang w:eastAsia="en-US"/>
        </w:rPr>
        <w:t>… .</w:t>
      </w:r>
      <w:proofErr w:type="gramEnd"/>
      <w:r w:rsidRPr="00195B80">
        <w:rPr>
          <w:rFonts w:ascii="Cambria" w:eastAsia="Calibri" w:hAnsi="Cambria" w:cstheme="minorHAnsi"/>
          <w:color w:val="17365D" w:themeColor="text2" w:themeShade="BF"/>
          <w:sz w:val="22"/>
          <w:szCs w:val="22"/>
          <w:lang w:eastAsia="en-US"/>
        </w:rPr>
        <w:t xml:space="preserve"> </w:t>
      </w:r>
    </w:p>
    <w:p w14:paraId="2477901D" w14:textId="77777777" w:rsidR="00224482" w:rsidRPr="00195B80" w:rsidRDefault="00224482" w:rsidP="00224482">
      <w:pPr>
        <w:suppressAutoHyphens w:val="0"/>
        <w:spacing w:before="120" w:after="120"/>
        <w:rPr>
          <w:rFonts w:ascii="Cambria" w:eastAsia="Calibri" w:hAnsi="Cambria" w:cstheme="minorHAnsi"/>
          <w:color w:val="17365D" w:themeColor="text2" w:themeShade="BF"/>
          <w:sz w:val="22"/>
          <w:szCs w:val="22"/>
          <w:lang w:eastAsia="en-US"/>
        </w:rPr>
      </w:pPr>
      <w:r w:rsidRPr="00195B80">
        <w:rPr>
          <w:rFonts w:ascii="Cambria" w:eastAsia="Calibri" w:hAnsi="Cambria" w:cstheme="minorHAnsi"/>
          <w:b/>
          <w:bCs/>
          <w:color w:val="17365D" w:themeColor="text2" w:themeShade="BF"/>
          <w:sz w:val="22"/>
          <w:szCs w:val="22"/>
          <w:lang w:eastAsia="pl-PL"/>
        </w:rPr>
        <w:t>Procedura odbioru:</w:t>
      </w:r>
    </w:p>
    <w:p w14:paraId="19E0677A" w14:textId="77777777" w:rsidR="00224482" w:rsidRPr="00195B80" w:rsidRDefault="00224482" w:rsidP="00224482">
      <w:pPr>
        <w:widowControl w:val="0"/>
        <w:spacing w:before="120" w:after="120"/>
        <w:jc w:val="both"/>
        <w:rPr>
          <w:rFonts w:ascii="Cambria" w:eastAsia="Calibri" w:hAnsi="Cambria" w:cstheme="minorHAnsi"/>
          <w:color w:val="17365D" w:themeColor="text2" w:themeShade="BF"/>
          <w:kern w:val="1"/>
          <w:sz w:val="22"/>
          <w:szCs w:val="22"/>
          <w:lang w:eastAsia="hi-IN" w:bidi="hi-IN"/>
        </w:rPr>
      </w:pPr>
      <w:r w:rsidRPr="00195B80">
        <w:rPr>
          <w:rFonts w:ascii="Cambria" w:eastAsia="Calibri" w:hAnsi="Cambria" w:cstheme="minorHAnsi"/>
          <w:color w:val="17365D" w:themeColor="text2" w:themeShade="BF"/>
          <w:kern w:val="1"/>
          <w:sz w:val="22"/>
          <w:szCs w:val="22"/>
          <w:lang w:eastAsia="hi-IN" w:bidi="hi-IN"/>
        </w:rPr>
        <w:t>Odbiór prac nastąpi poprzez:</w:t>
      </w:r>
    </w:p>
    <w:p w14:paraId="50EE7CF9" w14:textId="77777777" w:rsidR="00224482" w:rsidRPr="00195B80" w:rsidRDefault="00224482" w:rsidP="00224482">
      <w:pPr>
        <w:pStyle w:val="Akapitzlist"/>
        <w:widowControl w:val="0"/>
        <w:numPr>
          <w:ilvl w:val="0"/>
          <w:numId w:val="19"/>
        </w:numPr>
        <w:suppressAutoHyphens w:val="0"/>
        <w:spacing w:before="120" w:after="120"/>
        <w:jc w:val="both"/>
        <w:rPr>
          <w:rFonts w:ascii="Cambria" w:eastAsia="Calibri" w:hAnsi="Cambria" w:cstheme="minorHAnsi"/>
          <w:color w:val="17365D" w:themeColor="text2" w:themeShade="BF"/>
          <w:kern w:val="1"/>
          <w:sz w:val="22"/>
          <w:szCs w:val="22"/>
          <w:lang w:eastAsia="hi-IN" w:bidi="hi-IN"/>
        </w:rPr>
      </w:pPr>
      <w:r w:rsidRPr="00195B80">
        <w:rPr>
          <w:rFonts w:ascii="Cambria" w:eastAsia="Calibri" w:hAnsi="Cambria" w:cstheme="minorHAnsi"/>
          <w:color w:val="17365D" w:themeColor="text2" w:themeShade="BF"/>
          <w:kern w:val="1"/>
          <w:sz w:val="22"/>
          <w:szCs w:val="22"/>
          <w:lang w:eastAsia="hi-IN" w:bidi="hi-IN"/>
        </w:rPr>
        <w:t>zweryfikowanie prawidłowości ich wykonania z opisem czynności i zleceniem,</w:t>
      </w:r>
    </w:p>
    <w:p w14:paraId="683D4B80" w14:textId="77777777" w:rsidR="00224482" w:rsidRPr="00195B80" w:rsidRDefault="00224482" w:rsidP="00224482">
      <w:pPr>
        <w:pStyle w:val="Akapitzlist"/>
        <w:widowControl w:val="0"/>
        <w:numPr>
          <w:ilvl w:val="0"/>
          <w:numId w:val="19"/>
        </w:numPr>
        <w:suppressAutoHyphens w:val="0"/>
        <w:spacing w:before="120" w:after="120"/>
        <w:jc w:val="both"/>
        <w:rPr>
          <w:rFonts w:ascii="Cambria" w:eastAsia="Calibri" w:hAnsi="Cambria" w:cstheme="minorHAnsi"/>
          <w:color w:val="17365D" w:themeColor="text2" w:themeShade="BF"/>
          <w:kern w:val="1"/>
          <w:sz w:val="22"/>
          <w:szCs w:val="22"/>
          <w:lang w:eastAsia="hi-IN" w:bidi="hi-IN"/>
        </w:rPr>
      </w:pPr>
      <w:r w:rsidRPr="00195B80">
        <w:rPr>
          <w:rFonts w:ascii="Cambria" w:eastAsia="Calibri" w:hAnsi="Cambria" w:cstheme="minorHAnsi"/>
          <w:color w:val="17365D" w:themeColor="text2" w:themeShade="BF"/>
          <w:kern w:val="1"/>
          <w:sz w:val="22"/>
          <w:szCs w:val="22"/>
          <w:lang w:eastAsia="hi-IN" w:bidi="hi-IN"/>
        </w:rPr>
        <w:t xml:space="preserve">dokonanie pomiaru powierzchni wykonanego zabiegu (np. przy pomocy: dalmierza, taśmy mierniczej, GPS, </w:t>
      </w:r>
      <w:proofErr w:type="spellStart"/>
      <w:r w:rsidRPr="00195B80">
        <w:rPr>
          <w:rFonts w:ascii="Cambria" w:eastAsia="Calibri" w:hAnsi="Cambria" w:cstheme="minorHAnsi"/>
          <w:color w:val="17365D" w:themeColor="text2" w:themeShade="BF"/>
          <w:kern w:val="1"/>
          <w:sz w:val="22"/>
          <w:szCs w:val="22"/>
          <w:lang w:eastAsia="hi-IN" w:bidi="hi-IN"/>
        </w:rPr>
        <w:t>itp</w:t>
      </w:r>
      <w:proofErr w:type="spellEnd"/>
      <w:r w:rsidRPr="00195B80">
        <w:rPr>
          <w:rFonts w:ascii="Cambria" w:eastAsia="Calibri" w:hAnsi="Cambria" w:cstheme="minorHAnsi"/>
          <w:color w:val="17365D" w:themeColor="text2" w:themeShade="BF"/>
          <w:kern w:val="1"/>
          <w:sz w:val="22"/>
          <w:szCs w:val="22"/>
          <w:lang w:eastAsia="hi-IN" w:bidi="hi-IN"/>
        </w:rPr>
        <w:t xml:space="preserve">). </w:t>
      </w:r>
      <w:r w:rsidRPr="00195B80">
        <w:rPr>
          <w:rFonts w:ascii="Cambria" w:eastAsia="Calibri" w:hAnsi="Cambria" w:cstheme="minorHAnsi"/>
          <w:color w:val="17365D" w:themeColor="text2" w:themeShade="BF"/>
          <w:sz w:val="22"/>
          <w:szCs w:val="22"/>
        </w:rPr>
        <w:t>Zlecona powierzchnia powinna być pomniejszona o istniejące w wydzieleniu takie elementy jak: drogi, kępy drzewostanu nie objęte zabiegiem, bagna itp</w:t>
      </w:r>
      <w:r w:rsidRPr="00195B80">
        <w:rPr>
          <w:rFonts w:ascii="Cambria" w:eastAsia="Calibri" w:hAnsi="Cambria" w:cstheme="minorHAnsi"/>
          <w:color w:val="17365D" w:themeColor="text2" w:themeShade="BF"/>
          <w:kern w:val="1"/>
          <w:sz w:val="22"/>
          <w:szCs w:val="22"/>
          <w:lang w:eastAsia="hi-IN" w:bidi="hi-IN"/>
        </w:rPr>
        <w:t>.</w:t>
      </w:r>
    </w:p>
    <w:p w14:paraId="12864EAF" w14:textId="77777777" w:rsidR="00224482" w:rsidRPr="00195B80" w:rsidRDefault="00224482" w:rsidP="00224482">
      <w:pPr>
        <w:suppressAutoHyphens w:val="0"/>
        <w:spacing w:after="200" w:line="276" w:lineRule="auto"/>
        <w:ind w:firstLine="708"/>
        <w:rPr>
          <w:rFonts w:ascii="Cambria" w:eastAsia="Calibri" w:hAnsi="Cambria" w:cstheme="minorHAnsi"/>
          <w:color w:val="17365D" w:themeColor="text2" w:themeShade="BF"/>
          <w:kern w:val="1"/>
          <w:sz w:val="22"/>
          <w:szCs w:val="22"/>
          <w:lang w:eastAsia="hi-IN" w:bidi="hi-IN"/>
        </w:rPr>
      </w:pPr>
      <w:r w:rsidRPr="00195B80">
        <w:rPr>
          <w:rFonts w:ascii="Cambria" w:eastAsia="Calibri" w:hAnsi="Cambria" w:cstheme="minorHAnsi"/>
          <w:color w:val="17365D" w:themeColor="text2" w:themeShade="BF"/>
          <w:kern w:val="1"/>
          <w:sz w:val="22"/>
          <w:szCs w:val="22"/>
          <w:lang w:eastAsia="hi-IN" w:bidi="hi-IN"/>
        </w:rPr>
        <w:t>(</w:t>
      </w:r>
      <w:r w:rsidRPr="00195B80">
        <w:rPr>
          <w:rFonts w:ascii="Cambria" w:eastAsia="Calibri" w:hAnsi="Cambria" w:cstheme="minorHAnsi"/>
          <w:bCs/>
          <w:i/>
          <w:color w:val="17365D" w:themeColor="text2" w:themeShade="BF"/>
          <w:sz w:val="22"/>
          <w:szCs w:val="22"/>
        </w:rPr>
        <w:t>rozliczenie</w:t>
      </w:r>
      <w:r w:rsidRPr="00195B80">
        <w:rPr>
          <w:rFonts w:ascii="Cambria" w:eastAsia="Calibri" w:hAnsi="Cambria" w:cstheme="minorHAnsi"/>
          <w:color w:val="17365D" w:themeColor="text2" w:themeShade="BF"/>
          <w:kern w:val="1"/>
          <w:sz w:val="22"/>
          <w:szCs w:val="22"/>
          <w:lang w:eastAsia="hi-IN" w:bidi="hi-IN"/>
        </w:rPr>
        <w:t xml:space="preserve"> z dokładnością do dwóch miejsc po przecinku)</w:t>
      </w:r>
    </w:p>
    <w:p w14:paraId="75E6F4ED" w14:textId="5E02F2BD" w:rsidR="00AD0858" w:rsidRDefault="00AD0858" w:rsidP="00AD0858">
      <w:pPr>
        <w:suppressAutoHyphens w:val="0"/>
        <w:spacing w:line="257" w:lineRule="auto"/>
        <w:jc w:val="center"/>
        <w:rPr>
          <w:ins w:id="0" w:author="Maciej Miśków" w:date="2023-07-27T10:40:00Z"/>
          <w:rFonts w:asciiTheme="majorHAnsi" w:eastAsia="Calibri" w:hAnsiTheme="majorHAnsi" w:cs="Arial"/>
          <w:b/>
          <w:color w:val="17365D" w:themeColor="text2" w:themeShade="BF"/>
          <w:sz w:val="24"/>
          <w:szCs w:val="24"/>
          <w:lang w:eastAsia="pl-PL"/>
        </w:rPr>
      </w:pPr>
    </w:p>
    <w:p w14:paraId="3227349F" w14:textId="77777777" w:rsidR="002C4BE6" w:rsidRPr="00195B80" w:rsidRDefault="002C4BE6" w:rsidP="00AD0858">
      <w:pPr>
        <w:suppressAutoHyphens w:val="0"/>
        <w:spacing w:line="257" w:lineRule="auto"/>
        <w:jc w:val="center"/>
        <w:rPr>
          <w:rFonts w:asciiTheme="majorHAnsi" w:eastAsia="Calibri" w:hAnsiTheme="majorHAnsi" w:cs="Arial"/>
          <w:b/>
          <w:color w:val="17365D" w:themeColor="text2" w:themeShade="BF"/>
          <w:sz w:val="24"/>
          <w:szCs w:val="24"/>
          <w:lang w:eastAsia="pl-PL"/>
        </w:rPr>
      </w:pPr>
    </w:p>
    <w:p w14:paraId="065DB038" w14:textId="2224C0DC" w:rsidR="00195B80" w:rsidRPr="00195B80" w:rsidRDefault="00195B80" w:rsidP="00195B80">
      <w:pPr>
        <w:jc w:val="both"/>
        <w:rPr>
          <w:rFonts w:ascii="Cambria" w:eastAsia="Calibri" w:hAnsi="Cambria" w:cstheme="minorHAnsi"/>
          <w:b/>
          <w:color w:val="17365D" w:themeColor="text2" w:themeShade="BF"/>
          <w:sz w:val="22"/>
          <w:szCs w:val="22"/>
        </w:rPr>
      </w:pPr>
      <w:r w:rsidRPr="00195B80">
        <w:rPr>
          <w:rFonts w:ascii="Cambria" w:eastAsia="Calibri" w:hAnsi="Cambria" w:cstheme="minorHAnsi"/>
          <w:b/>
          <w:color w:val="17365D" w:themeColor="text2" w:themeShade="BF"/>
          <w:sz w:val="22"/>
          <w:szCs w:val="22"/>
        </w:rPr>
        <w:lastRenderedPageBreak/>
        <w:t xml:space="preserve">Wycinanie podszytów i podrostów w cięciach </w:t>
      </w:r>
      <w:proofErr w:type="spellStart"/>
      <w:r w:rsidRPr="00195B80">
        <w:rPr>
          <w:rFonts w:ascii="Cambria" w:eastAsia="Calibri" w:hAnsi="Cambria" w:cstheme="minorHAnsi"/>
          <w:b/>
          <w:color w:val="17365D" w:themeColor="text2" w:themeShade="BF"/>
          <w:sz w:val="22"/>
          <w:szCs w:val="22"/>
        </w:rPr>
        <w:t>przedrębnych</w:t>
      </w:r>
      <w:proofErr w:type="spellEnd"/>
      <w:r w:rsidRPr="00195B80">
        <w:rPr>
          <w:rFonts w:ascii="Cambria" w:eastAsia="Calibri" w:hAnsi="Cambria" w:cstheme="minorHAnsi"/>
          <w:b/>
          <w:color w:val="17365D" w:themeColor="text2" w:themeShade="BF"/>
          <w:sz w:val="22"/>
          <w:szCs w:val="22"/>
        </w:rPr>
        <w:t xml:space="preserve"> bez znoszenia</w:t>
      </w:r>
    </w:p>
    <w:p w14:paraId="533DF862" w14:textId="77777777" w:rsidR="00195B80" w:rsidRPr="00195B80" w:rsidRDefault="00195B80" w:rsidP="00195B80">
      <w:pPr>
        <w:jc w:val="both"/>
        <w:rPr>
          <w:rFonts w:ascii="Cambria" w:eastAsia="Calibri" w:hAnsi="Cambria" w:cstheme="minorHAnsi"/>
          <w:b/>
          <w:color w:val="17365D" w:themeColor="text2" w:themeShade="BF"/>
          <w:sz w:val="22"/>
          <w:szCs w:val="22"/>
          <w:u w:val="single"/>
        </w:rPr>
      </w:pPr>
    </w:p>
    <w:tbl>
      <w:tblPr>
        <w:tblStyle w:val="TableGrid0"/>
        <w:tblW w:w="9356" w:type="dxa"/>
        <w:tblInd w:w="-5" w:type="dxa"/>
        <w:tblCellMar>
          <w:top w:w="167" w:type="dxa"/>
          <w:left w:w="108" w:type="dxa"/>
          <w:right w:w="71" w:type="dxa"/>
        </w:tblCellMar>
        <w:tblLook w:val="04A0" w:firstRow="1" w:lastRow="0" w:firstColumn="1" w:lastColumn="0" w:noHBand="0" w:noVBand="1"/>
      </w:tblPr>
      <w:tblGrid>
        <w:gridCol w:w="1177"/>
        <w:gridCol w:w="1557"/>
        <w:gridCol w:w="1799"/>
        <w:gridCol w:w="3547"/>
        <w:gridCol w:w="1276"/>
      </w:tblGrid>
      <w:tr w:rsidR="00195B80" w:rsidRPr="00195B80" w14:paraId="10A3CBF0" w14:textId="77777777" w:rsidTr="00BA0FFC">
        <w:trPr>
          <w:trHeight w:val="1015"/>
        </w:trPr>
        <w:tc>
          <w:tcPr>
            <w:tcW w:w="1177" w:type="dxa"/>
            <w:tcBorders>
              <w:top w:val="single" w:sz="4" w:space="0" w:color="000000"/>
              <w:left w:val="single" w:sz="4" w:space="0" w:color="000000"/>
              <w:bottom w:val="single" w:sz="4" w:space="0" w:color="000000"/>
              <w:right w:val="single" w:sz="4" w:space="0" w:color="000000"/>
            </w:tcBorders>
          </w:tcPr>
          <w:p w14:paraId="0B6EAF9B" w14:textId="77777777" w:rsidR="00195B80" w:rsidRPr="00195B80" w:rsidRDefault="00195B80" w:rsidP="00BA0FFC">
            <w:pPr>
              <w:spacing w:line="259" w:lineRule="auto"/>
              <w:ind w:right="37"/>
              <w:jc w:val="center"/>
              <w:rPr>
                <w:rFonts w:ascii="Cambria" w:hAnsi="Cambria" w:cstheme="minorHAnsi"/>
                <w:b/>
                <w:color w:val="17365D" w:themeColor="text2" w:themeShade="BF"/>
              </w:rPr>
            </w:pPr>
            <w:r w:rsidRPr="00195B80">
              <w:rPr>
                <w:rFonts w:ascii="Cambria" w:hAnsi="Cambria" w:cstheme="minorHAnsi"/>
                <w:b/>
                <w:i/>
                <w:color w:val="17365D" w:themeColor="text2" w:themeShade="BF"/>
              </w:rPr>
              <w:t>Nr</w:t>
            </w:r>
          </w:p>
        </w:tc>
        <w:tc>
          <w:tcPr>
            <w:tcW w:w="1557" w:type="dxa"/>
            <w:tcBorders>
              <w:top w:val="single" w:sz="4" w:space="0" w:color="000000"/>
              <w:left w:val="single" w:sz="4" w:space="0" w:color="000000"/>
              <w:bottom w:val="single" w:sz="4" w:space="0" w:color="000000"/>
              <w:right w:val="single" w:sz="4" w:space="0" w:color="000000"/>
            </w:tcBorders>
          </w:tcPr>
          <w:p w14:paraId="30538548" w14:textId="77777777" w:rsidR="00195B80" w:rsidRPr="00195B80" w:rsidRDefault="00195B80" w:rsidP="00BA0FFC">
            <w:pPr>
              <w:spacing w:line="259" w:lineRule="auto"/>
              <w:jc w:val="center"/>
              <w:rPr>
                <w:rFonts w:ascii="Cambria" w:hAnsi="Cambria" w:cstheme="minorHAnsi"/>
                <w:b/>
                <w:color w:val="17365D" w:themeColor="text2" w:themeShade="BF"/>
              </w:rPr>
            </w:pPr>
            <w:r w:rsidRPr="00195B80">
              <w:rPr>
                <w:rFonts w:ascii="Cambria" w:hAnsi="Cambria" w:cstheme="minorHAnsi"/>
                <w:b/>
                <w:i/>
                <w:color w:val="17365D" w:themeColor="text2" w:themeShade="BF"/>
              </w:rPr>
              <w:t>Kod czynności do rozliczenia</w:t>
            </w:r>
          </w:p>
        </w:tc>
        <w:tc>
          <w:tcPr>
            <w:tcW w:w="1799" w:type="dxa"/>
            <w:tcBorders>
              <w:top w:val="single" w:sz="4" w:space="0" w:color="000000"/>
              <w:left w:val="single" w:sz="4" w:space="0" w:color="000000"/>
              <w:bottom w:val="single" w:sz="4" w:space="0" w:color="000000"/>
              <w:right w:val="single" w:sz="4" w:space="0" w:color="000000"/>
            </w:tcBorders>
          </w:tcPr>
          <w:p w14:paraId="0F2CE8EF" w14:textId="77777777" w:rsidR="00195B80" w:rsidRPr="00195B80" w:rsidRDefault="00195B80" w:rsidP="00BA0FFC">
            <w:pPr>
              <w:spacing w:line="259" w:lineRule="auto"/>
              <w:jc w:val="center"/>
              <w:rPr>
                <w:rFonts w:ascii="Cambria" w:hAnsi="Cambria" w:cstheme="minorHAnsi"/>
                <w:b/>
                <w:color w:val="17365D" w:themeColor="text2" w:themeShade="BF"/>
              </w:rPr>
            </w:pPr>
            <w:r w:rsidRPr="00195B80">
              <w:rPr>
                <w:rFonts w:ascii="Cambria" w:hAnsi="Cambria" w:cstheme="minorHAnsi"/>
                <w:b/>
                <w:i/>
                <w:color w:val="17365D" w:themeColor="text2" w:themeShade="BF"/>
              </w:rPr>
              <w:t xml:space="preserve">Kod </w:t>
            </w:r>
            <w:proofErr w:type="spellStart"/>
            <w:r w:rsidRPr="00195B80">
              <w:rPr>
                <w:rFonts w:ascii="Cambria" w:hAnsi="Cambria" w:cstheme="minorHAnsi"/>
                <w:b/>
                <w:i/>
                <w:color w:val="17365D" w:themeColor="text2" w:themeShade="BF"/>
              </w:rPr>
              <w:t>czynn</w:t>
            </w:r>
            <w:proofErr w:type="spellEnd"/>
            <w:r w:rsidRPr="00195B80">
              <w:rPr>
                <w:rFonts w:ascii="Cambria" w:hAnsi="Cambria" w:cstheme="minorHAnsi"/>
                <w:b/>
                <w:i/>
                <w:color w:val="17365D" w:themeColor="text2" w:themeShade="BF"/>
              </w:rPr>
              <w:t>. / materiału do wyceny</w:t>
            </w:r>
          </w:p>
        </w:tc>
        <w:tc>
          <w:tcPr>
            <w:tcW w:w="3547" w:type="dxa"/>
            <w:tcBorders>
              <w:top w:val="single" w:sz="4" w:space="0" w:color="000000"/>
              <w:left w:val="single" w:sz="4" w:space="0" w:color="000000"/>
              <w:bottom w:val="single" w:sz="4" w:space="0" w:color="000000"/>
              <w:right w:val="single" w:sz="4" w:space="0" w:color="000000"/>
            </w:tcBorders>
          </w:tcPr>
          <w:p w14:paraId="48F0E121" w14:textId="77777777" w:rsidR="00195B80" w:rsidRPr="00195B80" w:rsidRDefault="00195B80" w:rsidP="00BA0FFC">
            <w:pPr>
              <w:spacing w:line="259" w:lineRule="auto"/>
              <w:ind w:right="38"/>
              <w:rPr>
                <w:rFonts w:ascii="Cambria" w:hAnsi="Cambria" w:cstheme="minorHAnsi"/>
                <w:b/>
                <w:color w:val="17365D" w:themeColor="text2" w:themeShade="BF"/>
              </w:rPr>
            </w:pPr>
            <w:r w:rsidRPr="00195B80">
              <w:rPr>
                <w:rFonts w:ascii="Cambria" w:hAnsi="Cambria" w:cstheme="minorHAnsi"/>
                <w:b/>
                <w:i/>
                <w:color w:val="17365D" w:themeColor="text2" w:themeShade="BF"/>
              </w:rPr>
              <w:t>Opis kodu czynności</w:t>
            </w:r>
          </w:p>
        </w:tc>
        <w:tc>
          <w:tcPr>
            <w:tcW w:w="1276" w:type="dxa"/>
            <w:tcBorders>
              <w:top w:val="single" w:sz="4" w:space="0" w:color="000000"/>
              <w:left w:val="single" w:sz="4" w:space="0" w:color="000000"/>
              <w:bottom w:val="single" w:sz="4" w:space="0" w:color="000000"/>
              <w:right w:val="single" w:sz="4" w:space="0" w:color="000000"/>
            </w:tcBorders>
          </w:tcPr>
          <w:p w14:paraId="5BF993B1" w14:textId="77777777" w:rsidR="00195B80" w:rsidRPr="00195B80" w:rsidRDefault="00195B80" w:rsidP="00BA0FFC">
            <w:pPr>
              <w:spacing w:line="259" w:lineRule="auto"/>
              <w:jc w:val="center"/>
              <w:rPr>
                <w:rFonts w:ascii="Cambria" w:hAnsi="Cambria" w:cstheme="minorHAnsi"/>
                <w:b/>
                <w:color w:val="17365D" w:themeColor="text2" w:themeShade="BF"/>
              </w:rPr>
            </w:pPr>
            <w:r w:rsidRPr="00195B80">
              <w:rPr>
                <w:rFonts w:ascii="Cambria" w:hAnsi="Cambria" w:cstheme="minorHAnsi"/>
                <w:b/>
                <w:i/>
                <w:color w:val="17365D" w:themeColor="text2" w:themeShade="BF"/>
              </w:rPr>
              <w:t>Jednostka miary</w:t>
            </w:r>
          </w:p>
        </w:tc>
      </w:tr>
      <w:tr w:rsidR="00195B80" w:rsidRPr="00195B80" w14:paraId="6BE7CFD5" w14:textId="77777777" w:rsidTr="00BA0FFC">
        <w:trPr>
          <w:trHeight w:val="534"/>
        </w:trPr>
        <w:tc>
          <w:tcPr>
            <w:tcW w:w="1177" w:type="dxa"/>
            <w:tcBorders>
              <w:top w:val="single" w:sz="4" w:space="0" w:color="000000"/>
              <w:left w:val="single" w:sz="4" w:space="0" w:color="000000"/>
              <w:bottom w:val="single" w:sz="4" w:space="0" w:color="000000"/>
              <w:right w:val="single" w:sz="4" w:space="0" w:color="000000"/>
            </w:tcBorders>
            <w:vAlign w:val="center"/>
          </w:tcPr>
          <w:p w14:paraId="76D37978" w14:textId="502C0D1A" w:rsidR="00195B80" w:rsidRPr="00195B80" w:rsidRDefault="00195B80" w:rsidP="00BA0FFC">
            <w:pPr>
              <w:spacing w:line="259" w:lineRule="auto"/>
              <w:ind w:left="34"/>
              <w:rPr>
                <w:rFonts w:ascii="Cambria" w:hAnsi="Cambria" w:cstheme="minorHAnsi"/>
                <w:color w:val="17365D" w:themeColor="text2" w:themeShade="BF"/>
              </w:rPr>
            </w:pPr>
            <w:r w:rsidRPr="00195B80">
              <w:rPr>
                <w:rFonts w:ascii="Cambria" w:hAnsi="Cambria" w:cstheme="minorHAnsi"/>
                <w:color w:val="17365D" w:themeColor="text2" w:themeShade="BF"/>
              </w:rPr>
              <w:t>2</w:t>
            </w:r>
            <w:r w:rsidR="00CF5223">
              <w:rPr>
                <w:rFonts w:ascii="Cambria" w:hAnsi="Cambria" w:cstheme="minorHAnsi"/>
                <w:color w:val="17365D" w:themeColor="text2" w:themeShade="BF"/>
              </w:rPr>
              <w:t>2.1</w:t>
            </w:r>
          </w:p>
        </w:tc>
        <w:tc>
          <w:tcPr>
            <w:tcW w:w="1557" w:type="dxa"/>
            <w:tcBorders>
              <w:top w:val="single" w:sz="4" w:space="0" w:color="000000"/>
              <w:left w:val="single" w:sz="4" w:space="0" w:color="000000"/>
              <w:bottom w:val="single" w:sz="4" w:space="0" w:color="000000"/>
              <w:right w:val="single" w:sz="4" w:space="0" w:color="000000"/>
            </w:tcBorders>
            <w:vAlign w:val="center"/>
          </w:tcPr>
          <w:p w14:paraId="29E7F525" w14:textId="7616F28A" w:rsidR="00195B80" w:rsidRPr="00195B80" w:rsidRDefault="00195B80" w:rsidP="00BA0FFC">
            <w:pPr>
              <w:spacing w:line="259" w:lineRule="auto"/>
              <w:rPr>
                <w:rFonts w:ascii="Cambria" w:hAnsi="Cambria" w:cstheme="minorHAnsi"/>
                <w:color w:val="17365D" w:themeColor="text2" w:themeShade="BF"/>
              </w:rPr>
            </w:pPr>
            <w:r w:rsidRPr="00195B80">
              <w:rPr>
                <w:rFonts w:ascii="Cambria" w:hAnsi="Cambria" w:cstheme="minorHAnsi"/>
                <w:color w:val="17365D" w:themeColor="text2" w:themeShade="BF"/>
              </w:rPr>
              <w:t>WPO-PBN</w:t>
            </w:r>
          </w:p>
        </w:tc>
        <w:tc>
          <w:tcPr>
            <w:tcW w:w="1799" w:type="dxa"/>
            <w:tcBorders>
              <w:top w:val="single" w:sz="4" w:space="0" w:color="000000"/>
              <w:left w:val="single" w:sz="4" w:space="0" w:color="000000"/>
              <w:bottom w:val="single" w:sz="4" w:space="0" w:color="000000"/>
              <w:right w:val="single" w:sz="4" w:space="0" w:color="000000"/>
            </w:tcBorders>
            <w:vAlign w:val="center"/>
          </w:tcPr>
          <w:p w14:paraId="42B44C5B" w14:textId="0A09352F" w:rsidR="00195B80" w:rsidRPr="00195B80" w:rsidRDefault="00195B80" w:rsidP="00BA0FFC">
            <w:pPr>
              <w:adjustRightInd w:val="0"/>
              <w:rPr>
                <w:rFonts w:ascii="Cambria" w:hAnsi="Cambria" w:cstheme="minorHAnsi"/>
                <w:color w:val="17365D" w:themeColor="text2" w:themeShade="BF"/>
              </w:rPr>
            </w:pPr>
            <w:r w:rsidRPr="00195B80">
              <w:rPr>
                <w:rFonts w:ascii="Cambria" w:hAnsi="Cambria" w:cstheme="minorHAnsi"/>
                <w:color w:val="17365D" w:themeColor="text2" w:themeShade="BF"/>
              </w:rPr>
              <w:t xml:space="preserve">  WPO-3PBN</w:t>
            </w:r>
          </w:p>
          <w:p w14:paraId="19E21694" w14:textId="17453CC0" w:rsidR="00195B80" w:rsidRPr="00195B80" w:rsidRDefault="00195B80" w:rsidP="00BA0FFC">
            <w:pPr>
              <w:adjustRightInd w:val="0"/>
              <w:rPr>
                <w:rFonts w:ascii="Cambria" w:hAnsi="Cambria" w:cstheme="minorHAnsi"/>
                <w:color w:val="17365D" w:themeColor="text2" w:themeShade="BF"/>
              </w:rPr>
            </w:pPr>
            <w:r w:rsidRPr="00195B80">
              <w:rPr>
                <w:rFonts w:ascii="Cambria" w:hAnsi="Cambria" w:cstheme="minorHAnsi"/>
                <w:color w:val="17365D" w:themeColor="text2" w:themeShade="BF"/>
              </w:rPr>
              <w:t xml:space="preserve">  WPO-6PBN</w:t>
            </w:r>
          </w:p>
          <w:p w14:paraId="1188E53D" w14:textId="41333C80" w:rsidR="00195B80" w:rsidRPr="00195B80" w:rsidRDefault="00195B80" w:rsidP="00BA0FFC">
            <w:pPr>
              <w:adjustRightInd w:val="0"/>
              <w:rPr>
                <w:rFonts w:ascii="Cambria" w:hAnsi="Cambria" w:cstheme="minorHAnsi"/>
                <w:color w:val="17365D" w:themeColor="text2" w:themeShade="BF"/>
              </w:rPr>
            </w:pPr>
            <w:r w:rsidRPr="00195B80">
              <w:rPr>
                <w:rFonts w:ascii="Cambria" w:hAnsi="Cambria" w:cstheme="minorHAnsi"/>
                <w:color w:val="17365D" w:themeColor="text2" w:themeShade="BF"/>
              </w:rPr>
              <w:t xml:space="preserve">  WPO&gt;6PBN</w:t>
            </w:r>
          </w:p>
          <w:p w14:paraId="4BCF14D9" w14:textId="77777777" w:rsidR="00195B80" w:rsidRPr="00195B80" w:rsidRDefault="00195B80" w:rsidP="00BA0FFC">
            <w:pPr>
              <w:spacing w:line="259" w:lineRule="auto"/>
              <w:ind w:right="38"/>
              <w:jc w:val="center"/>
              <w:rPr>
                <w:rFonts w:ascii="Cambria" w:hAnsi="Cambria" w:cstheme="minorHAnsi"/>
                <w:color w:val="17365D" w:themeColor="text2" w:themeShade="BF"/>
              </w:rPr>
            </w:pPr>
          </w:p>
        </w:tc>
        <w:tc>
          <w:tcPr>
            <w:tcW w:w="3547" w:type="dxa"/>
            <w:tcBorders>
              <w:top w:val="single" w:sz="4" w:space="0" w:color="000000"/>
              <w:left w:val="single" w:sz="4" w:space="0" w:color="000000"/>
              <w:bottom w:val="single" w:sz="4" w:space="0" w:color="000000"/>
              <w:right w:val="single" w:sz="4" w:space="0" w:color="000000"/>
            </w:tcBorders>
          </w:tcPr>
          <w:p w14:paraId="625FB1CE" w14:textId="39F62EF1" w:rsidR="00195B80" w:rsidRPr="00195B80" w:rsidRDefault="00195B80" w:rsidP="00BA0FFC">
            <w:pPr>
              <w:spacing w:line="259" w:lineRule="auto"/>
              <w:rPr>
                <w:rFonts w:ascii="Cambria" w:hAnsi="Cambria" w:cstheme="minorHAnsi"/>
                <w:color w:val="17365D" w:themeColor="text2" w:themeShade="BF"/>
              </w:rPr>
            </w:pPr>
            <w:r w:rsidRPr="00195B80">
              <w:rPr>
                <w:rFonts w:ascii="Cambria" w:eastAsia="Calibri" w:hAnsi="Cambria" w:cstheme="minorHAnsi"/>
                <w:bCs/>
                <w:iCs/>
                <w:color w:val="17365D" w:themeColor="text2" w:themeShade="BF"/>
              </w:rPr>
              <w:t xml:space="preserve">Wycinanie podszytów i podrostów w cięciach </w:t>
            </w:r>
            <w:proofErr w:type="spellStart"/>
            <w:r w:rsidR="00D51795">
              <w:rPr>
                <w:rFonts w:ascii="Cambria" w:eastAsia="Calibri" w:hAnsi="Cambria" w:cstheme="minorHAnsi"/>
                <w:bCs/>
                <w:iCs/>
                <w:color w:val="17365D" w:themeColor="text2" w:themeShade="BF"/>
              </w:rPr>
              <w:t>przed</w:t>
            </w:r>
            <w:r w:rsidRPr="00195B80">
              <w:rPr>
                <w:rFonts w:ascii="Cambria" w:eastAsia="Calibri" w:hAnsi="Cambria" w:cstheme="minorHAnsi"/>
                <w:bCs/>
                <w:iCs/>
                <w:color w:val="17365D" w:themeColor="text2" w:themeShade="BF"/>
              </w:rPr>
              <w:t>rębnych</w:t>
            </w:r>
            <w:proofErr w:type="spellEnd"/>
            <w:r w:rsidRPr="00195B80">
              <w:rPr>
                <w:rFonts w:ascii="Cambria" w:eastAsia="Calibri" w:hAnsi="Cambria" w:cstheme="minorHAnsi"/>
                <w:bCs/>
                <w:iCs/>
                <w:color w:val="17365D" w:themeColor="text2" w:themeShade="BF"/>
              </w:rPr>
              <w:t xml:space="preserve"> z pozostawieniem na powierzchni, bez znoszenia i układania w stosy (teren równy lub falisty)</w:t>
            </w:r>
          </w:p>
        </w:tc>
        <w:tc>
          <w:tcPr>
            <w:tcW w:w="1276" w:type="dxa"/>
            <w:tcBorders>
              <w:top w:val="single" w:sz="4" w:space="0" w:color="000000"/>
              <w:left w:val="single" w:sz="4" w:space="0" w:color="000000"/>
              <w:bottom w:val="single" w:sz="4" w:space="0" w:color="000000"/>
              <w:right w:val="single" w:sz="4" w:space="0" w:color="000000"/>
            </w:tcBorders>
            <w:vAlign w:val="center"/>
          </w:tcPr>
          <w:p w14:paraId="0C351809" w14:textId="77777777" w:rsidR="00195B80" w:rsidRPr="00195B80" w:rsidRDefault="00195B80" w:rsidP="00BA0FFC">
            <w:pPr>
              <w:spacing w:line="259" w:lineRule="auto"/>
              <w:ind w:right="38"/>
              <w:jc w:val="center"/>
              <w:rPr>
                <w:rFonts w:ascii="Cambria" w:hAnsi="Cambria" w:cstheme="minorHAnsi"/>
                <w:color w:val="17365D" w:themeColor="text2" w:themeShade="BF"/>
              </w:rPr>
            </w:pPr>
            <w:r w:rsidRPr="00195B80">
              <w:rPr>
                <w:rFonts w:ascii="Cambria" w:hAnsi="Cambria" w:cstheme="minorHAnsi"/>
                <w:color w:val="17365D" w:themeColor="text2" w:themeShade="BF"/>
              </w:rPr>
              <w:t>HA</w:t>
            </w:r>
          </w:p>
        </w:tc>
      </w:tr>
      <w:tr w:rsidR="00195B80" w:rsidRPr="00195B80" w14:paraId="678DFAF5" w14:textId="77777777" w:rsidTr="00BA0FFC">
        <w:trPr>
          <w:trHeight w:val="534"/>
        </w:trPr>
        <w:tc>
          <w:tcPr>
            <w:tcW w:w="1177" w:type="dxa"/>
            <w:tcBorders>
              <w:top w:val="single" w:sz="4" w:space="0" w:color="000000"/>
              <w:left w:val="single" w:sz="4" w:space="0" w:color="000000"/>
              <w:bottom w:val="single" w:sz="4" w:space="0" w:color="000000"/>
              <w:right w:val="single" w:sz="4" w:space="0" w:color="000000"/>
            </w:tcBorders>
            <w:vAlign w:val="center"/>
          </w:tcPr>
          <w:p w14:paraId="371D11EB" w14:textId="17E17841" w:rsidR="00195B80" w:rsidRPr="00195B80" w:rsidRDefault="00195B80" w:rsidP="00BA0FFC">
            <w:pPr>
              <w:spacing w:line="259" w:lineRule="auto"/>
              <w:ind w:left="34"/>
              <w:rPr>
                <w:rFonts w:ascii="Cambria" w:hAnsi="Cambria" w:cstheme="minorHAnsi"/>
                <w:color w:val="17365D" w:themeColor="text2" w:themeShade="BF"/>
              </w:rPr>
            </w:pPr>
            <w:r w:rsidRPr="00195B80">
              <w:rPr>
                <w:rFonts w:ascii="Cambria" w:hAnsi="Cambria" w:cstheme="minorHAnsi"/>
                <w:color w:val="17365D" w:themeColor="text2" w:themeShade="BF"/>
              </w:rPr>
              <w:t>22</w:t>
            </w:r>
            <w:r w:rsidR="00CF5223">
              <w:rPr>
                <w:rFonts w:ascii="Cambria" w:hAnsi="Cambria" w:cstheme="minorHAnsi"/>
                <w:color w:val="17365D" w:themeColor="text2" w:themeShade="BF"/>
              </w:rPr>
              <w:t>.2</w:t>
            </w:r>
          </w:p>
        </w:tc>
        <w:tc>
          <w:tcPr>
            <w:tcW w:w="1557" w:type="dxa"/>
            <w:tcBorders>
              <w:top w:val="single" w:sz="4" w:space="0" w:color="000000"/>
              <w:left w:val="single" w:sz="4" w:space="0" w:color="000000"/>
              <w:bottom w:val="single" w:sz="4" w:space="0" w:color="000000"/>
              <w:right w:val="single" w:sz="4" w:space="0" w:color="000000"/>
            </w:tcBorders>
            <w:vAlign w:val="center"/>
          </w:tcPr>
          <w:p w14:paraId="714541CE" w14:textId="29A1D1FA" w:rsidR="00195B80" w:rsidRPr="00195B80" w:rsidRDefault="00195B80" w:rsidP="00BA0FFC">
            <w:pPr>
              <w:spacing w:line="259" w:lineRule="auto"/>
              <w:rPr>
                <w:rStyle w:val="LPzwykly"/>
                <w:rFonts w:ascii="Cambria" w:hAnsi="Cambria" w:cstheme="minorHAnsi"/>
                <w:color w:val="17365D" w:themeColor="text2" w:themeShade="BF"/>
              </w:rPr>
            </w:pPr>
            <w:r w:rsidRPr="00195B80">
              <w:rPr>
                <w:rFonts w:ascii="Cambria" w:hAnsi="Cambria" w:cstheme="minorHAnsi"/>
                <w:color w:val="17365D" w:themeColor="text2" w:themeShade="BF"/>
              </w:rPr>
              <w:t>WPO-PBG</w:t>
            </w:r>
          </w:p>
        </w:tc>
        <w:tc>
          <w:tcPr>
            <w:tcW w:w="1799" w:type="dxa"/>
            <w:tcBorders>
              <w:top w:val="single" w:sz="4" w:space="0" w:color="000000"/>
              <w:left w:val="single" w:sz="4" w:space="0" w:color="000000"/>
              <w:bottom w:val="single" w:sz="4" w:space="0" w:color="000000"/>
              <w:right w:val="single" w:sz="4" w:space="0" w:color="000000"/>
            </w:tcBorders>
            <w:vAlign w:val="center"/>
          </w:tcPr>
          <w:p w14:paraId="08FA6916" w14:textId="7D1FDA0B" w:rsidR="00195B80" w:rsidRPr="00195B80" w:rsidRDefault="00195B80" w:rsidP="00BA0FFC">
            <w:pPr>
              <w:adjustRightInd w:val="0"/>
              <w:rPr>
                <w:rFonts w:ascii="Cambria" w:hAnsi="Cambria" w:cstheme="minorHAnsi"/>
                <w:color w:val="17365D" w:themeColor="text2" w:themeShade="BF"/>
              </w:rPr>
            </w:pPr>
            <w:r w:rsidRPr="00195B80">
              <w:rPr>
                <w:rFonts w:ascii="Cambria" w:hAnsi="Cambria" w:cstheme="minorHAnsi"/>
                <w:color w:val="17365D" w:themeColor="text2" w:themeShade="BF"/>
              </w:rPr>
              <w:t xml:space="preserve">  WPO-3PBG</w:t>
            </w:r>
          </w:p>
          <w:p w14:paraId="099E1E2D" w14:textId="05497F7B" w:rsidR="00195B80" w:rsidRPr="00195B80" w:rsidRDefault="00195B80" w:rsidP="00BA0FFC">
            <w:pPr>
              <w:adjustRightInd w:val="0"/>
              <w:rPr>
                <w:rFonts w:ascii="Cambria" w:hAnsi="Cambria" w:cstheme="minorHAnsi"/>
                <w:color w:val="17365D" w:themeColor="text2" w:themeShade="BF"/>
              </w:rPr>
            </w:pPr>
            <w:r w:rsidRPr="00195B80">
              <w:rPr>
                <w:rFonts w:ascii="Cambria" w:hAnsi="Cambria" w:cstheme="minorHAnsi"/>
                <w:color w:val="17365D" w:themeColor="text2" w:themeShade="BF"/>
              </w:rPr>
              <w:t xml:space="preserve">  WPO-6PBG</w:t>
            </w:r>
          </w:p>
          <w:p w14:paraId="11F86C22" w14:textId="3EE327B2" w:rsidR="00195B80" w:rsidRPr="00195B80" w:rsidRDefault="00195B80" w:rsidP="00BA0FFC">
            <w:pPr>
              <w:adjustRightInd w:val="0"/>
              <w:rPr>
                <w:rFonts w:ascii="Cambria" w:hAnsi="Cambria" w:cstheme="minorHAnsi"/>
                <w:color w:val="17365D" w:themeColor="text2" w:themeShade="BF"/>
              </w:rPr>
            </w:pPr>
            <w:r w:rsidRPr="00195B80">
              <w:rPr>
                <w:rFonts w:ascii="Cambria" w:hAnsi="Cambria" w:cstheme="minorHAnsi"/>
                <w:color w:val="17365D" w:themeColor="text2" w:themeShade="BF"/>
              </w:rPr>
              <w:t xml:space="preserve">  WPO&gt;6PBG</w:t>
            </w:r>
          </w:p>
          <w:p w14:paraId="02590848" w14:textId="77777777" w:rsidR="00195B80" w:rsidRPr="00195B80" w:rsidRDefault="00195B80" w:rsidP="00BA0FFC">
            <w:pPr>
              <w:spacing w:line="259" w:lineRule="auto"/>
              <w:ind w:right="38"/>
              <w:jc w:val="center"/>
              <w:rPr>
                <w:rStyle w:val="LPzwykly"/>
                <w:rFonts w:ascii="Cambria" w:hAnsi="Cambria" w:cstheme="minorHAnsi"/>
                <w:color w:val="17365D" w:themeColor="text2" w:themeShade="BF"/>
              </w:rPr>
            </w:pPr>
          </w:p>
        </w:tc>
        <w:tc>
          <w:tcPr>
            <w:tcW w:w="3547" w:type="dxa"/>
            <w:tcBorders>
              <w:top w:val="single" w:sz="4" w:space="0" w:color="000000"/>
              <w:left w:val="single" w:sz="4" w:space="0" w:color="000000"/>
              <w:bottom w:val="single" w:sz="4" w:space="0" w:color="000000"/>
              <w:right w:val="single" w:sz="4" w:space="0" w:color="000000"/>
            </w:tcBorders>
            <w:vAlign w:val="center"/>
          </w:tcPr>
          <w:p w14:paraId="2C9F60EA" w14:textId="45E761E2" w:rsidR="00195B80" w:rsidRPr="00195B80" w:rsidRDefault="00195B80" w:rsidP="00BA0FFC">
            <w:pPr>
              <w:spacing w:line="259" w:lineRule="auto"/>
              <w:rPr>
                <w:rFonts w:ascii="Cambria" w:hAnsi="Cambria" w:cstheme="minorHAnsi"/>
                <w:color w:val="17365D" w:themeColor="text2" w:themeShade="BF"/>
              </w:rPr>
            </w:pPr>
            <w:r w:rsidRPr="00195B80">
              <w:rPr>
                <w:rFonts w:ascii="Cambria" w:hAnsi="Cambria" w:cstheme="minorHAnsi"/>
                <w:color w:val="17365D" w:themeColor="text2" w:themeShade="BF"/>
              </w:rPr>
              <w:t xml:space="preserve"> </w:t>
            </w:r>
            <w:r w:rsidRPr="00195B80">
              <w:rPr>
                <w:rFonts w:ascii="Cambria" w:eastAsia="Calibri" w:hAnsi="Cambria" w:cstheme="minorHAnsi"/>
                <w:bCs/>
                <w:iCs/>
                <w:color w:val="17365D" w:themeColor="text2" w:themeShade="BF"/>
              </w:rPr>
              <w:t xml:space="preserve">Wycinanie podszytów i podrostów w cięciach </w:t>
            </w:r>
            <w:proofErr w:type="spellStart"/>
            <w:r w:rsidR="00D51795">
              <w:rPr>
                <w:rFonts w:ascii="Cambria" w:eastAsia="Calibri" w:hAnsi="Cambria" w:cstheme="minorHAnsi"/>
                <w:bCs/>
                <w:iCs/>
                <w:color w:val="17365D" w:themeColor="text2" w:themeShade="BF"/>
              </w:rPr>
              <w:t>przed</w:t>
            </w:r>
            <w:r w:rsidRPr="00195B80">
              <w:rPr>
                <w:rFonts w:ascii="Cambria" w:eastAsia="Calibri" w:hAnsi="Cambria" w:cstheme="minorHAnsi"/>
                <w:bCs/>
                <w:iCs/>
                <w:color w:val="17365D" w:themeColor="text2" w:themeShade="BF"/>
              </w:rPr>
              <w:t>rębnych</w:t>
            </w:r>
            <w:proofErr w:type="spellEnd"/>
            <w:r w:rsidRPr="00195B80">
              <w:rPr>
                <w:rFonts w:ascii="Cambria" w:eastAsia="Calibri" w:hAnsi="Cambria" w:cstheme="minorHAnsi"/>
                <w:bCs/>
                <w:iCs/>
                <w:color w:val="17365D" w:themeColor="text2" w:themeShade="BF"/>
              </w:rPr>
              <w:t xml:space="preserve"> z pozostawieniem na powierzchni, bez znoszenia i układania w stosy </w:t>
            </w:r>
            <w:r w:rsidRPr="00195B80">
              <w:rPr>
                <w:rFonts w:ascii="Cambria" w:hAnsi="Cambria" w:cstheme="minorHAnsi"/>
                <w:color w:val="17365D" w:themeColor="text2" w:themeShade="BF"/>
              </w:rPr>
              <w:t>(teren pagórkowaty, wzgórzowy i górski, stoki o nachyleniu pow.13%)</w:t>
            </w:r>
          </w:p>
        </w:tc>
        <w:tc>
          <w:tcPr>
            <w:tcW w:w="1276" w:type="dxa"/>
            <w:tcBorders>
              <w:top w:val="single" w:sz="4" w:space="0" w:color="000000"/>
              <w:left w:val="single" w:sz="4" w:space="0" w:color="000000"/>
              <w:bottom w:val="single" w:sz="4" w:space="0" w:color="000000"/>
              <w:right w:val="single" w:sz="4" w:space="0" w:color="000000"/>
            </w:tcBorders>
            <w:vAlign w:val="center"/>
          </w:tcPr>
          <w:p w14:paraId="7955B1AC" w14:textId="77777777" w:rsidR="00195B80" w:rsidRPr="00195B80" w:rsidRDefault="00195B80" w:rsidP="00BA0FFC">
            <w:pPr>
              <w:spacing w:line="259" w:lineRule="auto"/>
              <w:ind w:right="38"/>
              <w:jc w:val="center"/>
              <w:rPr>
                <w:rFonts w:ascii="Cambria" w:hAnsi="Cambria" w:cstheme="minorHAnsi"/>
                <w:color w:val="17365D" w:themeColor="text2" w:themeShade="BF"/>
              </w:rPr>
            </w:pPr>
            <w:r w:rsidRPr="00195B80">
              <w:rPr>
                <w:rFonts w:ascii="Cambria" w:hAnsi="Cambria" w:cstheme="minorHAnsi"/>
                <w:color w:val="17365D" w:themeColor="text2" w:themeShade="BF"/>
              </w:rPr>
              <w:t>HA</w:t>
            </w:r>
          </w:p>
        </w:tc>
      </w:tr>
    </w:tbl>
    <w:p w14:paraId="4CE1835D" w14:textId="77777777" w:rsidR="00195B80" w:rsidRPr="00195B80" w:rsidRDefault="00195B80" w:rsidP="00195B80">
      <w:pPr>
        <w:autoSpaceDE w:val="0"/>
        <w:autoSpaceDN w:val="0"/>
        <w:adjustRightInd w:val="0"/>
        <w:jc w:val="both"/>
        <w:rPr>
          <w:rFonts w:ascii="Cambria" w:eastAsia="Calibri" w:hAnsi="Cambria" w:cstheme="minorHAnsi"/>
          <w:b/>
          <w:bCs/>
          <w:color w:val="17365D" w:themeColor="text2" w:themeShade="BF"/>
          <w:sz w:val="22"/>
          <w:szCs w:val="22"/>
          <w:lang w:eastAsia="en-US"/>
        </w:rPr>
      </w:pPr>
      <w:r w:rsidRPr="00195B80">
        <w:rPr>
          <w:rFonts w:ascii="Cambria" w:eastAsia="Calibri" w:hAnsi="Cambria" w:cstheme="minorHAnsi"/>
          <w:b/>
          <w:bCs/>
          <w:color w:val="17365D" w:themeColor="text2" w:themeShade="BF"/>
          <w:sz w:val="22"/>
          <w:szCs w:val="22"/>
          <w:lang w:eastAsia="en-US"/>
        </w:rPr>
        <w:t>Standard technologii prac obejmuje:</w:t>
      </w:r>
    </w:p>
    <w:p w14:paraId="02795204" w14:textId="31B03077" w:rsidR="00195B80" w:rsidRPr="00195B80" w:rsidRDefault="00195B80" w:rsidP="00195B80">
      <w:pPr>
        <w:pStyle w:val="Akapitzlist"/>
        <w:numPr>
          <w:ilvl w:val="0"/>
          <w:numId w:val="21"/>
        </w:numPr>
        <w:suppressAutoHyphens w:val="0"/>
        <w:autoSpaceDE w:val="0"/>
        <w:autoSpaceDN w:val="0"/>
        <w:adjustRightInd w:val="0"/>
        <w:jc w:val="both"/>
        <w:rPr>
          <w:rFonts w:ascii="Cambria" w:eastAsia="Calibri" w:hAnsi="Cambria" w:cstheme="minorHAnsi"/>
          <w:bCs/>
          <w:color w:val="17365D" w:themeColor="text2" w:themeShade="BF"/>
          <w:sz w:val="22"/>
          <w:szCs w:val="22"/>
          <w:lang w:eastAsia="en-US"/>
        </w:rPr>
      </w:pPr>
      <w:r w:rsidRPr="00195B80">
        <w:rPr>
          <w:rFonts w:ascii="Cambria" w:eastAsia="Calibri" w:hAnsi="Cambria" w:cstheme="minorHAnsi"/>
          <w:bCs/>
          <w:color w:val="17365D" w:themeColor="text2" w:themeShade="BF"/>
          <w:sz w:val="22"/>
          <w:szCs w:val="22"/>
          <w:lang w:eastAsia="en-US"/>
        </w:rPr>
        <w:t xml:space="preserve">wycinanie podszytów i podrostów w cięciach </w:t>
      </w:r>
      <w:proofErr w:type="spellStart"/>
      <w:r w:rsidRPr="00195B80">
        <w:rPr>
          <w:rFonts w:ascii="Cambria" w:eastAsia="Calibri" w:hAnsi="Cambria" w:cstheme="minorHAnsi"/>
          <w:bCs/>
          <w:color w:val="17365D" w:themeColor="text2" w:themeShade="BF"/>
          <w:sz w:val="22"/>
          <w:szCs w:val="22"/>
          <w:lang w:eastAsia="en-US"/>
        </w:rPr>
        <w:t>przedrębnych</w:t>
      </w:r>
      <w:proofErr w:type="spellEnd"/>
      <w:r w:rsidRPr="00195B80">
        <w:rPr>
          <w:rFonts w:ascii="Cambria" w:eastAsia="Calibri" w:hAnsi="Cambria" w:cstheme="minorHAnsi"/>
          <w:bCs/>
          <w:color w:val="17365D" w:themeColor="text2" w:themeShade="BF"/>
          <w:sz w:val="22"/>
          <w:szCs w:val="22"/>
          <w:lang w:eastAsia="en-US"/>
        </w:rPr>
        <w:t xml:space="preserve"> z pozostawieniem na powierzchni,</w:t>
      </w:r>
      <w:r w:rsidRPr="00195B80">
        <w:rPr>
          <w:rFonts w:ascii="Cambria" w:eastAsia="Calibri" w:hAnsi="Cambria" w:cstheme="minorHAnsi"/>
          <w:bCs/>
          <w:iCs/>
          <w:color w:val="17365D" w:themeColor="text2" w:themeShade="BF"/>
          <w:sz w:val="22"/>
          <w:szCs w:val="22"/>
        </w:rPr>
        <w:t xml:space="preserve"> bez znoszenia i układania w stosy</w:t>
      </w:r>
      <w:r w:rsidRPr="00195B80">
        <w:rPr>
          <w:rFonts w:ascii="Cambria" w:eastAsia="Calibri" w:hAnsi="Cambria" w:cstheme="minorHAnsi"/>
          <w:bCs/>
          <w:color w:val="17365D" w:themeColor="text2" w:themeShade="BF"/>
          <w:sz w:val="22"/>
          <w:szCs w:val="22"/>
          <w:lang w:eastAsia="en-US"/>
        </w:rPr>
        <w:t>.</w:t>
      </w:r>
    </w:p>
    <w:p w14:paraId="034C2505" w14:textId="77777777" w:rsidR="00195B80" w:rsidRPr="00195B80" w:rsidRDefault="00195B80" w:rsidP="00195B80">
      <w:pPr>
        <w:autoSpaceDE w:val="0"/>
        <w:autoSpaceDN w:val="0"/>
        <w:adjustRightInd w:val="0"/>
        <w:jc w:val="both"/>
        <w:rPr>
          <w:rFonts w:ascii="Cambria" w:eastAsia="Calibri" w:hAnsi="Cambria" w:cstheme="minorHAnsi"/>
          <w:b/>
          <w:bCs/>
          <w:color w:val="17365D" w:themeColor="text2" w:themeShade="BF"/>
          <w:sz w:val="22"/>
          <w:szCs w:val="22"/>
        </w:rPr>
      </w:pPr>
    </w:p>
    <w:p w14:paraId="1B34E1D3" w14:textId="77777777" w:rsidR="00195B80" w:rsidRPr="00195B80" w:rsidRDefault="00195B80" w:rsidP="00195B80">
      <w:pPr>
        <w:autoSpaceDE w:val="0"/>
        <w:autoSpaceDN w:val="0"/>
        <w:adjustRightInd w:val="0"/>
        <w:jc w:val="both"/>
        <w:rPr>
          <w:rFonts w:ascii="Cambria" w:eastAsia="Calibri" w:hAnsi="Cambria" w:cstheme="minorHAnsi"/>
          <w:bCs/>
          <w:color w:val="17365D" w:themeColor="text2" w:themeShade="BF"/>
          <w:sz w:val="22"/>
          <w:szCs w:val="22"/>
        </w:rPr>
      </w:pPr>
      <w:r w:rsidRPr="00195B80">
        <w:rPr>
          <w:rFonts w:ascii="Cambria" w:eastAsia="Calibri" w:hAnsi="Cambria" w:cstheme="minorHAnsi"/>
          <w:b/>
          <w:bCs/>
          <w:color w:val="17365D" w:themeColor="text2" w:themeShade="BF"/>
          <w:sz w:val="22"/>
          <w:szCs w:val="22"/>
        </w:rPr>
        <w:t>Uwagi:</w:t>
      </w:r>
    </w:p>
    <w:p w14:paraId="56C81E2F" w14:textId="77777777" w:rsidR="00195B80" w:rsidRPr="00195B80" w:rsidRDefault="00195B80" w:rsidP="00195B80">
      <w:pPr>
        <w:pStyle w:val="Akapitzlist"/>
        <w:numPr>
          <w:ilvl w:val="0"/>
          <w:numId w:val="22"/>
        </w:numPr>
        <w:suppressAutoHyphens w:val="0"/>
        <w:autoSpaceDE w:val="0"/>
        <w:autoSpaceDN w:val="0"/>
        <w:adjustRightInd w:val="0"/>
        <w:spacing w:line="276" w:lineRule="auto"/>
        <w:ind w:left="714" w:hanging="357"/>
        <w:jc w:val="both"/>
        <w:rPr>
          <w:rFonts w:ascii="Cambria" w:hAnsi="Cambria" w:cstheme="minorHAnsi"/>
          <w:color w:val="17365D" w:themeColor="text2" w:themeShade="BF"/>
          <w:sz w:val="22"/>
          <w:szCs w:val="22"/>
        </w:rPr>
      </w:pPr>
      <w:r w:rsidRPr="00195B80">
        <w:rPr>
          <w:rFonts w:ascii="Cambria" w:hAnsi="Cambria" w:cstheme="minorHAnsi"/>
          <w:color w:val="17365D" w:themeColor="text2" w:themeShade="BF"/>
          <w:sz w:val="22"/>
          <w:szCs w:val="22"/>
        </w:rPr>
        <w:t>szczegółowa technologia i zakres prac zostaną określone przed rozpoczęciem zabiegu w zleceniu,</w:t>
      </w:r>
    </w:p>
    <w:p w14:paraId="563ACEA9" w14:textId="77777777" w:rsidR="00195B80" w:rsidRPr="00195B80" w:rsidRDefault="00195B80" w:rsidP="00195B80">
      <w:pPr>
        <w:pStyle w:val="Akapitzlist"/>
        <w:widowControl w:val="0"/>
        <w:numPr>
          <w:ilvl w:val="0"/>
          <w:numId w:val="22"/>
        </w:numPr>
        <w:suppressAutoHyphens w:val="0"/>
        <w:spacing w:line="276" w:lineRule="auto"/>
        <w:ind w:left="714" w:hanging="357"/>
        <w:jc w:val="both"/>
        <w:rPr>
          <w:rFonts w:ascii="Cambria" w:eastAsiaTheme="minorHAnsi" w:hAnsi="Cambria" w:cstheme="minorHAnsi"/>
          <w:color w:val="17365D" w:themeColor="text2" w:themeShade="BF"/>
          <w:sz w:val="22"/>
          <w:szCs w:val="22"/>
          <w:lang w:eastAsia="en-US"/>
        </w:rPr>
      </w:pPr>
      <w:r w:rsidRPr="00195B80">
        <w:rPr>
          <w:rFonts w:ascii="Cambria" w:eastAsiaTheme="minorHAnsi" w:hAnsi="Cambria" w:cstheme="minorHAnsi"/>
          <w:color w:val="17365D" w:themeColor="text2" w:themeShade="BF"/>
          <w:sz w:val="22"/>
          <w:szCs w:val="22"/>
          <w:lang w:eastAsia="en-US"/>
        </w:rPr>
        <w:t>sprzęt, narzędzia zapewnia Wykonawca,</w:t>
      </w:r>
    </w:p>
    <w:p w14:paraId="2916FE37" w14:textId="77777777" w:rsidR="00195B80" w:rsidRPr="00195B80" w:rsidRDefault="00195B80" w:rsidP="00195B80">
      <w:pPr>
        <w:pStyle w:val="Akapitzlist"/>
        <w:widowControl w:val="0"/>
        <w:numPr>
          <w:ilvl w:val="0"/>
          <w:numId w:val="22"/>
        </w:numPr>
        <w:suppressAutoHyphens w:val="0"/>
        <w:spacing w:line="276" w:lineRule="auto"/>
        <w:ind w:left="714" w:hanging="357"/>
        <w:jc w:val="both"/>
        <w:rPr>
          <w:rFonts w:ascii="Cambria" w:eastAsiaTheme="minorHAnsi" w:hAnsi="Cambria" w:cstheme="minorHAnsi"/>
          <w:color w:val="17365D" w:themeColor="text2" w:themeShade="BF"/>
          <w:sz w:val="22"/>
          <w:szCs w:val="22"/>
          <w:lang w:eastAsia="en-US"/>
        </w:rPr>
      </w:pPr>
      <w:r w:rsidRPr="00195B80">
        <w:rPr>
          <w:rFonts w:ascii="Cambria" w:eastAsia="Calibri" w:hAnsi="Cambria" w:cstheme="minorHAnsi"/>
          <w:color w:val="17365D" w:themeColor="text2" w:themeShade="BF"/>
          <w:sz w:val="22"/>
          <w:szCs w:val="22"/>
          <w:lang w:eastAsia="en-US"/>
        </w:rPr>
        <w:t xml:space="preserve">na powierzchni objętej ww. czynnościami nie stosuje się czynności </w:t>
      </w:r>
      <w:proofErr w:type="gramStart"/>
      <w:r w:rsidRPr="00195B80">
        <w:rPr>
          <w:rFonts w:ascii="Cambria" w:eastAsia="Calibri" w:hAnsi="Cambria" w:cstheme="minorHAnsi"/>
          <w:color w:val="17365D" w:themeColor="text2" w:themeShade="BF"/>
          <w:sz w:val="22"/>
          <w:szCs w:val="22"/>
          <w:lang w:eastAsia="en-US"/>
        </w:rPr>
        <w:t>… .</w:t>
      </w:r>
      <w:proofErr w:type="gramEnd"/>
    </w:p>
    <w:p w14:paraId="72234F21" w14:textId="77777777" w:rsidR="00195B80" w:rsidRPr="00195B80" w:rsidRDefault="00195B80" w:rsidP="00195B80">
      <w:pPr>
        <w:spacing w:before="120" w:after="120"/>
        <w:rPr>
          <w:rFonts w:ascii="Cambria" w:hAnsi="Cambria" w:cstheme="minorHAnsi"/>
          <w:color w:val="17365D" w:themeColor="text2" w:themeShade="BF"/>
          <w:sz w:val="22"/>
          <w:szCs w:val="22"/>
          <w:lang w:eastAsia="en-US"/>
        </w:rPr>
      </w:pPr>
      <w:r w:rsidRPr="00195B80">
        <w:rPr>
          <w:rFonts w:ascii="Cambria" w:hAnsi="Cambria" w:cstheme="minorHAnsi"/>
          <w:b/>
          <w:bCs/>
          <w:color w:val="17365D" w:themeColor="text2" w:themeShade="BF"/>
          <w:sz w:val="22"/>
          <w:szCs w:val="22"/>
        </w:rPr>
        <w:t>Procedura odbioru:</w:t>
      </w:r>
    </w:p>
    <w:p w14:paraId="4F9FAC4F" w14:textId="77777777" w:rsidR="00195B80" w:rsidRPr="00195B80" w:rsidRDefault="00195B80" w:rsidP="00195B80">
      <w:pPr>
        <w:pStyle w:val="Tekstpodstawowy"/>
        <w:spacing w:after="0" w:line="276" w:lineRule="auto"/>
        <w:jc w:val="both"/>
        <w:rPr>
          <w:rFonts w:ascii="Cambria" w:hAnsi="Cambria" w:cstheme="minorHAnsi"/>
          <w:color w:val="17365D" w:themeColor="text2" w:themeShade="BF"/>
          <w:sz w:val="22"/>
          <w:szCs w:val="22"/>
        </w:rPr>
      </w:pPr>
      <w:r w:rsidRPr="00195B80">
        <w:rPr>
          <w:rFonts w:ascii="Cambria" w:hAnsi="Cambria" w:cstheme="minorHAnsi"/>
          <w:color w:val="17365D" w:themeColor="text2" w:themeShade="BF"/>
          <w:sz w:val="22"/>
          <w:szCs w:val="22"/>
        </w:rPr>
        <w:t>Odbiór prac nastąpi poprzez:</w:t>
      </w:r>
    </w:p>
    <w:p w14:paraId="3BA22E56" w14:textId="77777777" w:rsidR="00195B80" w:rsidRPr="00195B80" w:rsidRDefault="00195B80" w:rsidP="00195B80">
      <w:pPr>
        <w:pStyle w:val="Tekstpodstawowy"/>
        <w:widowControl w:val="0"/>
        <w:numPr>
          <w:ilvl w:val="0"/>
          <w:numId w:val="23"/>
        </w:numPr>
        <w:suppressAutoHyphens w:val="0"/>
        <w:autoSpaceDE w:val="0"/>
        <w:autoSpaceDN w:val="0"/>
        <w:spacing w:after="0" w:line="276" w:lineRule="auto"/>
        <w:jc w:val="both"/>
        <w:rPr>
          <w:rFonts w:ascii="Cambria" w:hAnsi="Cambria" w:cstheme="minorHAnsi"/>
          <w:color w:val="17365D" w:themeColor="text2" w:themeShade="BF"/>
          <w:sz w:val="22"/>
          <w:szCs w:val="22"/>
        </w:rPr>
      </w:pPr>
      <w:r w:rsidRPr="00195B80">
        <w:rPr>
          <w:rFonts w:ascii="Cambria" w:hAnsi="Cambria" w:cstheme="minorHAnsi"/>
          <w:color w:val="17365D" w:themeColor="text2" w:themeShade="BF"/>
          <w:sz w:val="22"/>
          <w:szCs w:val="22"/>
        </w:rPr>
        <w:t>zweryfikowanie prawidłowości ich wykonania z opisem czynności i zleceniem,</w:t>
      </w:r>
    </w:p>
    <w:p w14:paraId="57D878B3" w14:textId="77777777" w:rsidR="00195B80" w:rsidRPr="00195B80" w:rsidRDefault="00195B80" w:rsidP="00195B80">
      <w:pPr>
        <w:pStyle w:val="Akapitzlist"/>
        <w:widowControl w:val="0"/>
        <w:numPr>
          <w:ilvl w:val="0"/>
          <w:numId w:val="23"/>
        </w:numPr>
        <w:tabs>
          <w:tab w:val="left" w:pos="567"/>
        </w:tabs>
        <w:suppressAutoHyphens w:val="0"/>
        <w:autoSpaceDE w:val="0"/>
        <w:autoSpaceDN w:val="0"/>
        <w:spacing w:line="276" w:lineRule="auto"/>
        <w:ind w:right="375"/>
        <w:contextualSpacing w:val="0"/>
        <w:jc w:val="both"/>
        <w:rPr>
          <w:rFonts w:ascii="Cambria" w:eastAsia="Cambria" w:hAnsi="Cambria" w:cstheme="minorHAnsi"/>
          <w:color w:val="17365D" w:themeColor="text2" w:themeShade="BF"/>
          <w:sz w:val="22"/>
          <w:szCs w:val="22"/>
          <w:lang w:bidi="pl-PL"/>
        </w:rPr>
      </w:pPr>
      <w:r w:rsidRPr="00195B80">
        <w:rPr>
          <w:rFonts w:ascii="Cambria" w:eastAsia="Cambria" w:hAnsi="Cambria" w:cstheme="minorHAnsi"/>
          <w:color w:val="17365D" w:themeColor="text2" w:themeShade="BF"/>
          <w:sz w:val="22"/>
          <w:szCs w:val="22"/>
          <w:lang w:bidi="pl-PL"/>
        </w:rPr>
        <w:t xml:space="preserve"> </w:t>
      </w:r>
      <w:r w:rsidRPr="00195B80">
        <w:rPr>
          <w:rFonts w:ascii="Cambria" w:eastAsia="Cambria" w:hAnsi="Cambria" w:cstheme="minorHAnsi"/>
          <w:color w:val="17365D" w:themeColor="text2" w:themeShade="BF"/>
          <w:sz w:val="22"/>
          <w:szCs w:val="22"/>
          <w:lang w:bidi="pl-PL"/>
        </w:rPr>
        <w:tab/>
        <w:t xml:space="preserve">dokonanie pomiaru powierzchni wykonanego zabiegu (np. przy pomocy: dalmierza, taśmy mierniczej, GPS, </w:t>
      </w:r>
      <w:proofErr w:type="spellStart"/>
      <w:r w:rsidRPr="00195B80">
        <w:rPr>
          <w:rFonts w:ascii="Cambria" w:eastAsia="Cambria" w:hAnsi="Cambria" w:cstheme="minorHAnsi"/>
          <w:color w:val="17365D" w:themeColor="text2" w:themeShade="BF"/>
          <w:sz w:val="22"/>
          <w:szCs w:val="22"/>
          <w:lang w:bidi="pl-PL"/>
        </w:rPr>
        <w:t>itp</w:t>
      </w:r>
      <w:proofErr w:type="spellEnd"/>
      <w:r w:rsidRPr="00195B80">
        <w:rPr>
          <w:rFonts w:ascii="Cambria" w:eastAsia="Cambria" w:hAnsi="Cambria" w:cstheme="minorHAnsi"/>
          <w:color w:val="17365D" w:themeColor="text2" w:themeShade="BF"/>
          <w:sz w:val="22"/>
          <w:szCs w:val="22"/>
          <w:lang w:bidi="pl-PL"/>
        </w:rPr>
        <w:t>). Zlecona powierzchnia powinna być pomniejszona o istniejące w wydzieleniu takie elementy jak: drogi, kępy drzewostanu nie objęte zabiegiem, bagna itp.</w:t>
      </w:r>
    </w:p>
    <w:p w14:paraId="6EB93FD1" w14:textId="269B549A" w:rsidR="00CF04DA" w:rsidRPr="00195B80" w:rsidRDefault="00195B80" w:rsidP="00195B80">
      <w:pPr>
        <w:spacing w:line="257" w:lineRule="auto"/>
        <w:jc w:val="both"/>
        <w:rPr>
          <w:rFonts w:ascii="Cambria" w:hAnsi="Cambria" w:cstheme="minorHAnsi"/>
          <w:i/>
          <w:color w:val="17365D" w:themeColor="text2" w:themeShade="BF"/>
          <w:sz w:val="22"/>
          <w:szCs w:val="22"/>
        </w:rPr>
      </w:pPr>
      <w:r w:rsidRPr="00195B80">
        <w:rPr>
          <w:rFonts w:ascii="Cambria" w:hAnsi="Cambria" w:cstheme="minorHAnsi"/>
          <w:color w:val="17365D" w:themeColor="text2" w:themeShade="BF"/>
          <w:sz w:val="22"/>
          <w:szCs w:val="22"/>
        </w:rPr>
        <w:t>(</w:t>
      </w:r>
      <w:r w:rsidRPr="00195B80">
        <w:rPr>
          <w:rFonts w:ascii="Cambria" w:hAnsi="Cambria" w:cstheme="minorHAnsi"/>
          <w:i/>
          <w:color w:val="17365D" w:themeColor="text2" w:themeShade="BF"/>
          <w:sz w:val="22"/>
          <w:szCs w:val="22"/>
        </w:rPr>
        <w:t>rozliczenie z dokładnością do dwóch miejsc po przecinku)</w:t>
      </w:r>
    </w:p>
    <w:p w14:paraId="68B5B590" w14:textId="77777777" w:rsidR="00195B80" w:rsidRDefault="00195B80" w:rsidP="00195B80">
      <w:pPr>
        <w:spacing w:line="257" w:lineRule="auto"/>
        <w:jc w:val="both"/>
        <w:rPr>
          <w:rFonts w:ascii="Cambria" w:eastAsia="Verdana" w:hAnsi="Cambria" w:cs="Verdana"/>
          <w:b/>
          <w:kern w:val="2"/>
          <w:sz w:val="24"/>
          <w:szCs w:val="24"/>
          <w:lang w:eastAsia="zh-CN" w:bidi="hi-IN"/>
        </w:rPr>
      </w:pPr>
    </w:p>
    <w:p w14:paraId="21238D8D" w14:textId="6DF8BB6A" w:rsidR="005B4F9C" w:rsidRPr="00C10F44" w:rsidRDefault="00CF04DA" w:rsidP="00C10F44">
      <w:pPr>
        <w:spacing w:line="257" w:lineRule="auto"/>
        <w:jc w:val="center"/>
        <w:rPr>
          <w:rFonts w:ascii="Cambria" w:eastAsia="Verdana" w:hAnsi="Cambria" w:cs="Verdana"/>
          <w:b/>
          <w:kern w:val="2"/>
          <w:sz w:val="28"/>
          <w:szCs w:val="28"/>
          <w:lang w:eastAsia="zh-CN" w:bidi="hi-IN"/>
        </w:rPr>
      </w:pPr>
      <w:r w:rsidRPr="00301556">
        <w:rPr>
          <w:rFonts w:ascii="Cambria" w:eastAsia="Verdana" w:hAnsi="Cambria" w:cs="Verdana"/>
          <w:b/>
          <w:kern w:val="2"/>
          <w:sz w:val="28"/>
          <w:szCs w:val="28"/>
          <w:lang w:eastAsia="zh-CN" w:bidi="hi-IN"/>
        </w:rPr>
        <w:t>Ochrona lasu</w:t>
      </w:r>
    </w:p>
    <w:p w14:paraId="24208A6C" w14:textId="77777777" w:rsidR="005B4F9C" w:rsidRDefault="005B4F9C" w:rsidP="00966C4E">
      <w:pPr>
        <w:spacing w:line="257" w:lineRule="auto"/>
        <w:jc w:val="both"/>
        <w:rPr>
          <w:rFonts w:ascii="Cambria" w:hAnsi="Cambria"/>
        </w:rPr>
      </w:pPr>
    </w:p>
    <w:p w14:paraId="42EE571C" w14:textId="5C2D60B4" w:rsidR="00CF04DA" w:rsidRPr="00C10F44" w:rsidRDefault="000002C6" w:rsidP="00C10F44">
      <w:pPr>
        <w:spacing w:line="257" w:lineRule="auto"/>
        <w:jc w:val="both"/>
        <w:rPr>
          <w:rFonts w:ascii="Cambria" w:eastAsia="Calibri" w:hAnsi="Cambria"/>
          <w:b/>
          <w:sz w:val="24"/>
          <w:szCs w:val="24"/>
        </w:rPr>
      </w:pPr>
      <w:bookmarkStart w:id="1" w:name="_Hlk69978665"/>
      <w:bookmarkStart w:id="2" w:name="_Hlk69978890"/>
      <w:r w:rsidRPr="00C10F44">
        <w:rPr>
          <w:rFonts w:ascii="Cambria" w:eastAsia="Calibri" w:hAnsi="Cambria"/>
          <w:b/>
          <w:sz w:val="24"/>
          <w:szCs w:val="24"/>
        </w:rPr>
        <w:t>Z</w:t>
      </w:r>
      <w:r w:rsidR="00CF04DA" w:rsidRPr="00C10F44">
        <w:rPr>
          <w:rFonts w:ascii="Cambria" w:eastAsia="Calibri" w:hAnsi="Cambria"/>
          <w:b/>
          <w:sz w:val="24"/>
          <w:szCs w:val="24"/>
        </w:rPr>
        <w:t>walczanie szkodników wtórnych</w:t>
      </w:r>
    </w:p>
    <w:tbl>
      <w:tblPr>
        <w:tblW w:w="490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8"/>
        <w:gridCol w:w="1704"/>
        <w:gridCol w:w="2409"/>
        <w:gridCol w:w="2936"/>
        <w:gridCol w:w="1194"/>
      </w:tblGrid>
      <w:tr w:rsidR="00826AF3" w14:paraId="75759AE6" w14:textId="77777777" w:rsidTr="00826AF3">
        <w:trPr>
          <w:trHeight w:val="393"/>
          <w:jc w:val="center"/>
        </w:trPr>
        <w:tc>
          <w:tcPr>
            <w:tcW w:w="477" w:type="pct"/>
            <w:tcBorders>
              <w:top w:val="single" w:sz="4" w:space="0" w:color="auto"/>
              <w:left w:val="single" w:sz="4" w:space="0" w:color="auto"/>
              <w:bottom w:val="single" w:sz="4" w:space="0" w:color="auto"/>
              <w:right w:val="single" w:sz="4" w:space="0" w:color="auto"/>
            </w:tcBorders>
            <w:hideMark/>
          </w:tcPr>
          <w:p w14:paraId="5FDCCE8B" w14:textId="77777777" w:rsidR="00826AF3" w:rsidRDefault="00826AF3" w:rsidP="00966C4E">
            <w:pPr>
              <w:suppressAutoHyphens w:val="0"/>
              <w:spacing w:before="120" w:line="257" w:lineRule="auto"/>
              <w:jc w:val="both"/>
              <w:rPr>
                <w:rFonts w:ascii="Cambria" w:eastAsia="Calibri" w:hAnsi="Cambria"/>
                <w:b/>
                <w:bCs/>
                <w:i/>
                <w:iCs/>
                <w:sz w:val="22"/>
                <w:szCs w:val="22"/>
                <w:lang w:eastAsia="pl-PL"/>
              </w:rPr>
            </w:pPr>
            <w:bookmarkStart w:id="3" w:name="_Hlk38969455"/>
            <w:bookmarkStart w:id="4" w:name="_Hlk69978391"/>
            <w:bookmarkEnd w:id="1"/>
            <w:r>
              <w:rPr>
                <w:rFonts w:ascii="Cambria" w:eastAsia="Calibri" w:hAnsi="Cambria"/>
                <w:b/>
                <w:bCs/>
                <w:i/>
                <w:iCs/>
                <w:sz w:val="22"/>
                <w:szCs w:val="22"/>
                <w:lang w:eastAsia="pl-PL"/>
              </w:rPr>
              <w:t>Nr</w:t>
            </w:r>
          </w:p>
        </w:tc>
        <w:tc>
          <w:tcPr>
            <w:tcW w:w="935" w:type="pct"/>
            <w:tcBorders>
              <w:top w:val="single" w:sz="4" w:space="0" w:color="auto"/>
              <w:left w:val="single" w:sz="4" w:space="0" w:color="auto"/>
              <w:bottom w:val="single" w:sz="4" w:space="0" w:color="auto"/>
              <w:right w:val="single" w:sz="4" w:space="0" w:color="auto"/>
            </w:tcBorders>
            <w:hideMark/>
          </w:tcPr>
          <w:p w14:paraId="34EC9EF0" w14:textId="35BEF285" w:rsidR="00826AF3" w:rsidRDefault="00826AF3" w:rsidP="00966C4E">
            <w:pPr>
              <w:suppressAutoHyphens w:val="0"/>
              <w:spacing w:before="120" w:line="257" w:lineRule="auto"/>
              <w:jc w:val="both"/>
              <w:rPr>
                <w:rFonts w:ascii="Cambria" w:eastAsia="Calibri" w:hAnsi="Cambria"/>
                <w:b/>
                <w:bCs/>
                <w:i/>
                <w:iCs/>
                <w:sz w:val="22"/>
                <w:szCs w:val="22"/>
                <w:lang w:eastAsia="pl-PL"/>
              </w:rPr>
            </w:pPr>
            <w:r>
              <w:rPr>
                <w:rFonts w:ascii="Cambria" w:eastAsia="Calibri" w:hAnsi="Cambria"/>
                <w:b/>
                <w:bCs/>
                <w:i/>
                <w:iCs/>
                <w:sz w:val="22"/>
                <w:szCs w:val="22"/>
                <w:lang w:eastAsia="pl-PL"/>
              </w:rPr>
              <w:t>Kod czynności do rozliczenia</w:t>
            </w:r>
          </w:p>
        </w:tc>
        <w:tc>
          <w:tcPr>
            <w:tcW w:w="1322" w:type="pct"/>
            <w:tcBorders>
              <w:top w:val="single" w:sz="4" w:space="0" w:color="auto"/>
              <w:left w:val="single" w:sz="4" w:space="0" w:color="auto"/>
              <w:bottom w:val="single" w:sz="4" w:space="0" w:color="auto"/>
              <w:right w:val="single" w:sz="4" w:space="0" w:color="auto"/>
            </w:tcBorders>
            <w:hideMark/>
          </w:tcPr>
          <w:p w14:paraId="749A1B00" w14:textId="77777777" w:rsidR="00826AF3" w:rsidRDefault="00826AF3" w:rsidP="00966C4E">
            <w:pPr>
              <w:suppressAutoHyphens w:val="0"/>
              <w:spacing w:before="120" w:line="257" w:lineRule="auto"/>
              <w:jc w:val="both"/>
              <w:rPr>
                <w:rFonts w:ascii="Cambria" w:eastAsia="Calibri" w:hAnsi="Cambria"/>
                <w:b/>
                <w:bCs/>
                <w:i/>
                <w:iCs/>
                <w:sz w:val="22"/>
                <w:szCs w:val="22"/>
                <w:lang w:eastAsia="pl-PL"/>
              </w:rPr>
            </w:pPr>
            <w:r>
              <w:rPr>
                <w:rFonts w:ascii="Cambria" w:eastAsia="Calibri" w:hAnsi="Cambria"/>
                <w:b/>
                <w:bCs/>
                <w:i/>
                <w:iCs/>
                <w:sz w:val="22"/>
                <w:szCs w:val="22"/>
                <w:lang w:eastAsia="pl-PL"/>
              </w:rPr>
              <w:t xml:space="preserve">Kod </w:t>
            </w:r>
            <w:proofErr w:type="spellStart"/>
            <w:r>
              <w:rPr>
                <w:rFonts w:ascii="Cambria" w:eastAsia="Calibri" w:hAnsi="Cambria"/>
                <w:b/>
                <w:bCs/>
                <w:i/>
                <w:iCs/>
                <w:sz w:val="22"/>
                <w:szCs w:val="22"/>
                <w:lang w:eastAsia="pl-PL"/>
              </w:rPr>
              <w:t>czynn</w:t>
            </w:r>
            <w:proofErr w:type="spellEnd"/>
            <w:r>
              <w:rPr>
                <w:rFonts w:ascii="Cambria" w:eastAsia="Calibri" w:hAnsi="Cambria"/>
                <w:b/>
                <w:bCs/>
                <w:i/>
                <w:iCs/>
                <w:sz w:val="22"/>
                <w:szCs w:val="22"/>
                <w:lang w:eastAsia="pl-PL"/>
              </w:rPr>
              <w:t>. / materiału do wyceny</w:t>
            </w:r>
          </w:p>
        </w:tc>
        <w:tc>
          <w:tcPr>
            <w:tcW w:w="1611" w:type="pct"/>
            <w:tcBorders>
              <w:top w:val="single" w:sz="4" w:space="0" w:color="auto"/>
              <w:left w:val="single" w:sz="4" w:space="0" w:color="auto"/>
              <w:bottom w:val="single" w:sz="4" w:space="0" w:color="auto"/>
              <w:right w:val="single" w:sz="4" w:space="0" w:color="auto"/>
            </w:tcBorders>
            <w:hideMark/>
          </w:tcPr>
          <w:p w14:paraId="570AC995" w14:textId="77777777" w:rsidR="00826AF3" w:rsidRDefault="00826AF3" w:rsidP="00966C4E">
            <w:pPr>
              <w:suppressAutoHyphens w:val="0"/>
              <w:spacing w:before="120" w:line="257" w:lineRule="auto"/>
              <w:jc w:val="both"/>
              <w:rPr>
                <w:rFonts w:ascii="Cambria" w:eastAsia="Calibri" w:hAnsi="Cambria"/>
                <w:b/>
                <w:bCs/>
                <w:i/>
                <w:iCs/>
                <w:sz w:val="22"/>
                <w:szCs w:val="22"/>
                <w:lang w:eastAsia="pl-PL"/>
              </w:rPr>
            </w:pPr>
            <w:r>
              <w:rPr>
                <w:rFonts w:ascii="Cambria" w:eastAsia="Calibri" w:hAnsi="Cambria"/>
                <w:b/>
                <w:bCs/>
                <w:i/>
                <w:iCs/>
                <w:sz w:val="22"/>
                <w:szCs w:val="22"/>
                <w:lang w:eastAsia="pl-PL"/>
              </w:rPr>
              <w:t>Opis kodu czynności</w:t>
            </w:r>
          </w:p>
        </w:tc>
        <w:tc>
          <w:tcPr>
            <w:tcW w:w="655" w:type="pct"/>
            <w:tcBorders>
              <w:top w:val="single" w:sz="4" w:space="0" w:color="auto"/>
              <w:left w:val="single" w:sz="4" w:space="0" w:color="auto"/>
              <w:bottom w:val="single" w:sz="4" w:space="0" w:color="auto"/>
              <w:right w:val="single" w:sz="4" w:space="0" w:color="auto"/>
            </w:tcBorders>
            <w:hideMark/>
          </w:tcPr>
          <w:p w14:paraId="53E43943" w14:textId="77777777" w:rsidR="00826AF3" w:rsidRDefault="00826AF3" w:rsidP="00966C4E">
            <w:pPr>
              <w:tabs>
                <w:tab w:val="left" w:pos="1026"/>
              </w:tabs>
              <w:suppressAutoHyphens w:val="0"/>
              <w:spacing w:before="120" w:line="257" w:lineRule="auto"/>
              <w:jc w:val="both"/>
              <w:rPr>
                <w:rFonts w:ascii="Cambria" w:eastAsia="Calibri" w:hAnsi="Cambria"/>
                <w:b/>
                <w:bCs/>
                <w:i/>
                <w:iCs/>
                <w:sz w:val="22"/>
                <w:szCs w:val="22"/>
                <w:lang w:eastAsia="pl-PL"/>
              </w:rPr>
            </w:pPr>
            <w:r>
              <w:rPr>
                <w:rFonts w:ascii="Cambria" w:eastAsia="Calibri" w:hAnsi="Cambria"/>
                <w:b/>
                <w:bCs/>
                <w:i/>
                <w:iCs/>
                <w:sz w:val="22"/>
                <w:szCs w:val="22"/>
                <w:lang w:eastAsia="pl-PL"/>
              </w:rPr>
              <w:t>Jednostka miary</w:t>
            </w:r>
          </w:p>
        </w:tc>
      </w:tr>
      <w:tr w:rsidR="00826AF3" w14:paraId="032878AA" w14:textId="77777777" w:rsidTr="00826AF3">
        <w:trPr>
          <w:trHeight w:val="164"/>
          <w:jc w:val="center"/>
        </w:trPr>
        <w:tc>
          <w:tcPr>
            <w:tcW w:w="477" w:type="pct"/>
            <w:tcBorders>
              <w:top w:val="single" w:sz="4" w:space="0" w:color="auto"/>
              <w:left w:val="single" w:sz="4" w:space="0" w:color="auto"/>
              <w:bottom w:val="single" w:sz="4" w:space="0" w:color="auto"/>
              <w:right w:val="single" w:sz="4" w:space="0" w:color="auto"/>
            </w:tcBorders>
            <w:hideMark/>
          </w:tcPr>
          <w:p w14:paraId="3BC46869" w14:textId="6B7940DC" w:rsidR="00826AF3" w:rsidRDefault="00826AF3" w:rsidP="00966C4E">
            <w:pPr>
              <w:suppressAutoHyphens w:val="0"/>
              <w:spacing w:before="120" w:line="257" w:lineRule="auto"/>
              <w:jc w:val="both"/>
              <w:rPr>
                <w:rFonts w:ascii="Cambria" w:eastAsia="Calibri" w:hAnsi="Cambria"/>
                <w:bCs/>
                <w:iCs/>
                <w:kern w:val="2"/>
                <w:sz w:val="22"/>
                <w:szCs w:val="22"/>
                <w:lang w:eastAsia="pl-PL" w:bidi="hi-IN"/>
              </w:rPr>
            </w:pPr>
            <w:r>
              <w:rPr>
                <w:rFonts w:ascii="Cambria" w:eastAsia="Calibri" w:hAnsi="Cambria"/>
                <w:bCs/>
                <w:iCs/>
                <w:kern w:val="2"/>
                <w:sz w:val="22"/>
                <w:szCs w:val="22"/>
                <w:lang w:eastAsia="pl-PL" w:bidi="hi-IN"/>
              </w:rPr>
              <w:t>168.1</w:t>
            </w:r>
          </w:p>
        </w:tc>
        <w:tc>
          <w:tcPr>
            <w:tcW w:w="935" w:type="pct"/>
            <w:tcBorders>
              <w:top w:val="single" w:sz="4" w:space="0" w:color="auto"/>
              <w:left w:val="single" w:sz="4" w:space="0" w:color="auto"/>
              <w:bottom w:val="single" w:sz="4" w:space="0" w:color="auto"/>
              <w:right w:val="single" w:sz="4" w:space="0" w:color="auto"/>
            </w:tcBorders>
            <w:hideMark/>
          </w:tcPr>
          <w:p w14:paraId="78E64B8C" w14:textId="09678691" w:rsidR="00826AF3" w:rsidRDefault="00826AF3" w:rsidP="00966C4E">
            <w:pPr>
              <w:suppressAutoHyphens w:val="0"/>
              <w:spacing w:before="120" w:line="257" w:lineRule="auto"/>
              <w:jc w:val="both"/>
              <w:rPr>
                <w:rFonts w:ascii="Cambria" w:eastAsia="Calibri" w:hAnsi="Cambria"/>
                <w:bCs/>
                <w:iCs/>
                <w:sz w:val="22"/>
                <w:szCs w:val="22"/>
                <w:lang w:eastAsia="pl-PL"/>
              </w:rPr>
            </w:pPr>
            <w:r>
              <w:rPr>
                <w:rFonts w:ascii="Cambria" w:eastAsia="Calibri" w:hAnsi="Cambria"/>
                <w:bCs/>
                <w:iCs/>
                <w:kern w:val="2"/>
                <w:sz w:val="22"/>
                <w:szCs w:val="22"/>
                <w:lang w:eastAsia="pl-PL" w:bidi="hi-IN"/>
              </w:rPr>
              <w:t>ZWSZ-U-HA</w:t>
            </w:r>
          </w:p>
        </w:tc>
        <w:tc>
          <w:tcPr>
            <w:tcW w:w="1322" w:type="pct"/>
            <w:tcBorders>
              <w:top w:val="single" w:sz="4" w:space="0" w:color="auto"/>
              <w:left w:val="single" w:sz="4" w:space="0" w:color="auto"/>
              <w:bottom w:val="single" w:sz="4" w:space="0" w:color="auto"/>
              <w:right w:val="single" w:sz="4" w:space="0" w:color="auto"/>
            </w:tcBorders>
            <w:hideMark/>
          </w:tcPr>
          <w:p w14:paraId="35ED3E09" w14:textId="77777777" w:rsidR="00826AF3" w:rsidRDefault="00826AF3" w:rsidP="00966C4E">
            <w:pPr>
              <w:widowControl w:val="0"/>
              <w:suppressAutoHyphens w:val="0"/>
              <w:spacing w:before="120" w:line="257" w:lineRule="auto"/>
              <w:jc w:val="both"/>
              <w:rPr>
                <w:rFonts w:ascii="Cambria" w:eastAsia="Calibri" w:hAnsi="Cambria"/>
                <w:bCs/>
                <w:iCs/>
                <w:kern w:val="2"/>
                <w:sz w:val="22"/>
                <w:szCs w:val="22"/>
                <w:lang w:eastAsia="pl-PL" w:bidi="hi-IN"/>
              </w:rPr>
            </w:pPr>
            <w:r>
              <w:rPr>
                <w:rFonts w:ascii="Cambria" w:eastAsia="Calibri" w:hAnsi="Cambria"/>
                <w:bCs/>
                <w:iCs/>
                <w:kern w:val="2"/>
                <w:sz w:val="22"/>
                <w:szCs w:val="22"/>
                <w:lang w:eastAsia="pl-PL" w:bidi="hi-IN"/>
              </w:rPr>
              <w:t>ZWSZ-U-HA</w:t>
            </w:r>
          </w:p>
        </w:tc>
        <w:tc>
          <w:tcPr>
            <w:tcW w:w="1611" w:type="pct"/>
            <w:tcBorders>
              <w:top w:val="single" w:sz="4" w:space="0" w:color="auto"/>
              <w:left w:val="single" w:sz="4" w:space="0" w:color="auto"/>
              <w:bottom w:val="single" w:sz="4" w:space="0" w:color="auto"/>
              <w:right w:val="single" w:sz="4" w:space="0" w:color="auto"/>
            </w:tcBorders>
            <w:hideMark/>
          </w:tcPr>
          <w:p w14:paraId="6971A2A1" w14:textId="77777777" w:rsidR="00826AF3" w:rsidRDefault="00826AF3" w:rsidP="00966C4E">
            <w:pPr>
              <w:widowControl w:val="0"/>
              <w:suppressAutoHyphens w:val="0"/>
              <w:spacing w:before="120" w:line="257" w:lineRule="auto"/>
              <w:jc w:val="both"/>
              <w:rPr>
                <w:rFonts w:ascii="Cambria" w:eastAsia="Calibri" w:hAnsi="Cambria"/>
                <w:bCs/>
                <w:iCs/>
                <w:kern w:val="2"/>
                <w:sz w:val="22"/>
                <w:szCs w:val="22"/>
                <w:lang w:eastAsia="pl-PL" w:bidi="hi-IN"/>
              </w:rPr>
            </w:pPr>
            <w:r>
              <w:rPr>
                <w:rFonts w:ascii="Cambria" w:eastAsia="Calibri" w:hAnsi="Cambria"/>
                <w:bCs/>
                <w:iCs/>
                <w:kern w:val="2"/>
                <w:sz w:val="22"/>
                <w:szCs w:val="22"/>
                <w:lang w:eastAsia="pl-PL" w:bidi="hi-IN"/>
              </w:rPr>
              <w:t>Zwalczanie szkodników wtórnych i grzybów drzew w młodszych fazach rozwojowych</w:t>
            </w:r>
          </w:p>
        </w:tc>
        <w:tc>
          <w:tcPr>
            <w:tcW w:w="655" w:type="pct"/>
            <w:tcBorders>
              <w:top w:val="single" w:sz="4" w:space="0" w:color="auto"/>
              <w:left w:val="single" w:sz="4" w:space="0" w:color="auto"/>
              <w:bottom w:val="single" w:sz="4" w:space="0" w:color="auto"/>
              <w:right w:val="single" w:sz="4" w:space="0" w:color="auto"/>
            </w:tcBorders>
            <w:hideMark/>
          </w:tcPr>
          <w:p w14:paraId="4778DFA4" w14:textId="77777777" w:rsidR="00826AF3" w:rsidRDefault="00826AF3" w:rsidP="00966C4E">
            <w:pPr>
              <w:tabs>
                <w:tab w:val="left" w:pos="1026"/>
              </w:tabs>
              <w:suppressAutoHyphens w:val="0"/>
              <w:spacing w:before="120" w:line="257" w:lineRule="auto"/>
              <w:jc w:val="both"/>
              <w:rPr>
                <w:rFonts w:ascii="Cambria" w:eastAsia="Calibri" w:hAnsi="Cambria"/>
                <w:bCs/>
                <w:iCs/>
                <w:sz w:val="22"/>
                <w:szCs w:val="22"/>
                <w:lang w:eastAsia="pl-PL"/>
              </w:rPr>
            </w:pPr>
            <w:r>
              <w:rPr>
                <w:rFonts w:ascii="Cambria" w:eastAsia="Calibri" w:hAnsi="Cambria"/>
                <w:bCs/>
                <w:iCs/>
                <w:kern w:val="2"/>
                <w:sz w:val="22"/>
                <w:szCs w:val="22"/>
                <w:lang w:eastAsia="pl-PL" w:bidi="hi-IN"/>
              </w:rPr>
              <w:t>HA</w:t>
            </w:r>
          </w:p>
        </w:tc>
      </w:tr>
    </w:tbl>
    <w:p w14:paraId="6C66E9CD" w14:textId="77777777" w:rsidR="00E6381B" w:rsidRDefault="00E6381B" w:rsidP="00966C4E">
      <w:pPr>
        <w:widowControl w:val="0"/>
        <w:suppressAutoHyphens w:val="0"/>
        <w:spacing w:before="120" w:line="257" w:lineRule="auto"/>
        <w:jc w:val="both"/>
        <w:rPr>
          <w:rFonts w:ascii="Cambria" w:eastAsia="Calibri" w:hAnsi="Cambria"/>
          <w:b/>
          <w:iCs/>
          <w:kern w:val="2"/>
          <w:sz w:val="22"/>
          <w:szCs w:val="22"/>
          <w:lang w:eastAsia="pl-PL" w:bidi="hi-IN"/>
        </w:rPr>
      </w:pPr>
      <w:bookmarkStart w:id="5" w:name="_Hlk38969444"/>
      <w:bookmarkStart w:id="6" w:name="_Hlk69978415"/>
      <w:bookmarkEnd w:id="3"/>
      <w:bookmarkEnd w:id="4"/>
    </w:p>
    <w:p w14:paraId="42A9BC51" w14:textId="4D666614" w:rsidR="00CF04DA" w:rsidRDefault="00CF04DA" w:rsidP="00966C4E">
      <w:pPr>
        <w:widowControl w:val="0"/>
        <w:suppressAutoHyphens w:val="0"/>
        <w:spacing w:before="120" w:line="257" w:lineRule="auto"/>
        <w:jc w:val="both"/>
        <w:rPr>
          <w:rFonts w:ascii="Cambria" w:eastAsia="Calibri" w:hAnsi="Cambria"/>
          <w:b/>
          <w:iCs/>
          <w:kern w:val="2"/>
          <w:sz w:val="22"/>
          <w:szCs w:val="22"/>
          <w:lang w:eastAsia="pl-PL" w:bidi="hi-IN"/>
        </w:rPr>
      </w:pPr>
      <w:r>
        <w:rPr>
          <w:rFonts w:ascii="Cambria" w:eastAsia="Calibri" w:hAnsi="Cambria"/>
          <w:b/>
          <w:iCs/>
          <w:kern w:val="2"/>
          <w:sz w:val="22"/>
          <w:szCs w:val="22"/>
          <w:lang w:eastAsia="pl-PL" w:bidi="hi-IN"/>
        </w:rPr>
        <w:t>Standard technologii dla tej czynności obejmuje:</w:t>
      </w:r>
    </w:p>
    <w:p w14:paraId="04AA4FDD" w14:textId="77777777" w:rsidR="00CF04DA" w:rsidRDefault="00CF04DA" w:rsidP="00966C4E">
      <w:pPr>
        <w:spacing w:line="257" w:lineRule="auto"/>
        <w:ind w:left="705" w:hanging="705"/>
        <w:jc w:val="both"/>
        <w:rPr>
          <w:rFonts w:ascii="Cambria" w:eastAsia="Calibri" w:hAnsi="Cambria"/>
          <w:bCs/>
          <w:iCs/>
          <w:kern w:val="2"/>
          <w:sz w:val="22"/>
          <w:szCs w:val="22"/>
          <w:lang w:eastAsia="pl-PL" w:bidi="hi-IN"/>
        </w:rPr>
      </w:pPr>
      <w:r>
        <w:rPr>
          <w:rFonts w:ascii="Cambria" w:eastAsia="Calibri" w:hAnsi="Cambria"/>
          <w:bCs/>
          <w:iCs/>
          <w:kern w:val="2"/>
          <w:sz w:val="22"/>
          <w:szCs w:val="22"/>
          <w:lang w:eastAsia="pl-PL" w:bidi="hi-IN"/>
        </w:rPr>
        <w:t xml:space="preserve">- </w:t>
      </w:r>
      <w:r>
        <w:rPr>
          <w:rFonts w:ascii="Cambria" w:eastAsia="Calibri" w:hAnsi="Cambria"/>
          <w:bCs/>
          <w:iCs/>
          <w:kern w:val="2"/>
          <w:sz w:val="22"/>
          <w:szCs w:val="22"/>
          <w:lang w:eastAsia="pl-PL" w:bidi="hi-IN"/>
        </w:rPr>
        <w:tab/>
        <w:t>wyszukiwanie drzewek z objawami wskazującymi na zasiedlenie przez owady lub zainfekowanie przez grzyby. Zamawiający ma za zadanie wskazać objawy zainfekowania lub zasiedlenia, których należy szukać na drzewkach,</w:t>
      </w:r>
    </w:p>
    <w:p w14:paraId="14C69300" w14:textId="77777777" w:rsidR="00CF04DA" w:rsidRDefault="00CF04DA" w:rsidP="00966C4E">
      <w:pPr>
        <w:spacing w:line="257" w:lineRule="auto"/>
        <w:ind w:left="705" w:hanging="705"/>
        <w:jc w:val="both"/>
        <w:rPr>
          <w:rFonts w:ascii="Cambria" w:eastAsia="Calibri" w:hAnsi="Cambria"/>
          <w:bCs/>
          <w:iCs/>
          <w:kern w:val="2"/>
          <w:sz w:val="22"/>
          <w:szCs w:val="22"/>
          <w:lang w:eastAsia="pl-PL" w:bidi="hi-IN"/>
        </w:rPr>
      </w:pPr>
      <w:r>
        <w:rPr>
          <w:rFonts w:ascii="Cambria" w:eastAsia="Calibri" w:hAnsi="Cambria"/>
          <w:bCs/>
          <w:iCs/>
          <w:kern w:val="2"/>
          <w:sz w:val="22"/>
          <w:szCs w:val="22"/>
          <w:lang w:eastAsia="pl-PL" w:bidi="hi-IN"/>
        </w:rPr>
        <w:t>-</w:t>
      </w:r>
      <w:r>
        <w:rPr>
          <w:rFonts w:ascii="Cambria" w:eastAsia="Calibri" w:hAnsi="Cambria"/>
          <w:bCs/>
          <w:iCs/>
          <w:kern w:val="2"/>
          <w:sz w:val="22"/>
          <w:szCs w:val="22"/>
          <w:lang w:eastAsia="pl-PL" w:bidi="hi-IN"/>
        </w:rPr>
        <w:tab/>
        <w:t>ręczny zbiór owadów i ich likwidacja,</w:t>
      </w:r>
    </w:p>
    <w:p w14:paraId="210225F1" w14:textId="77777777" w:rsidR="00CF04DA" w:rsidRDefault="00CF04DA" w:rsidP="00966C4E">
      <w:pPr>
        <w:spacing w:line="257" w:lineRule="auto"/>
        <w:ind w:left="705" w:hanging="705"/>
        <w:jc w:val="both"/>
        <w:rPr>
          <w:rFonts w:ascii="Cambria" w:eastAsia="Calibri" w:hAnsi="Cambria"/>
          <w:bCs/>
          <w:iCs/>
          <w:kern w:val="2"/>
          <w:sz w:val="22"/>
          <w:szCs w:val="22"/>
          <w:lang w:eastAsia="pl-PL" w:bidi="hi-IN"/>
        </w:rPr>
      </w:pPr>
      <w:r>
        <w:rPr>
          <w:rFonts w:ascii="Cambria" w:eastAsia="Calibri" w:hAnsi="Cambria"/>
          <w:bCs/>
          <w:iCs/>
          <w:kern w:val="2"/>
          <w:sz w:val="22"/>
          <w:szCs w:val="22"/>
          <w:lang w:eastAsia="pl-PL" w:bidi="hi-IN"/>
        </w:rPr>
        <w:t xml:space="preserve">- </w:t>
      </w:r>
      <w:r>
        <w:rPr>
          <w:rFonts w:ascii="Cambria" w:eastAsia="Calibri" w:hAnsi="Cambria"/>
          <w:bCs/>
          <w:iCs/>
          <w:kern w:val="2"/>
          <w:sz w:val="22"/>
          <w:szCs w:val="22"/>
          <w:lang w:eastAsia="pl-PL" w:bidi="hi-IN"/>
        </w:rPr>
        <w:tab/>
        <w:t>usuwanie drzewek poprzez wyrywanie, wykopywanie lub wycięcie. Sposób określa Zamawiający,</w:t>
      </w:r>
    </w:p>
    <w:p w14:paraId="6A765834" w14:textId="77777777" w:rsidR="00CF04DA" w:rsidRDefault="00CF04DA" w:rsidP="00966C4E">
      <w:pPr>
        <w:spacing w:line="257" w:lineRule="auto"/>
        <w:ind w:left="705" w:hanging="705"/>
        <w:jc w:val="both"/>
        <w:rPr>
          <w:rFonts w:ascii="Cambria" w:eastAsia="Calibri" w:hAnsi="Cambria"/>
          <w:bCs/>
          <w:iCs/>
          <w:kern w:val="2"/>
          <w:sz w:val="22"/>
          <w:szCs w:val="22"/>
          <w:lang w:eastAsia="pl-PL" w:bidi="hi-IN"/>
        </w:rPr>
      </w:pPr>
      <w:r>
        <w:rPr>
          <w:rFonts w:ascii="Cambria" w:eastAsia="Calibri" w:hAnsi="Cambria"/>
          <w:bCs/>
          <w:iCs/>
          <w:kern w:val="2"/>
          <w:sz w:val="22"/>
          <w:szCs w:val="22"/>
          <w:lang w:eastAsia="pl-PL" w:bidi="hi-IN"/>
        </w:rPr>
        <w:t xml:space="preserve">- </w:t>
      </w:r>
      <w:r>
        <w:rPr>
          <w:rFonts w:ascii="Cambria" w:eastAsia="Calibri" w:hAnsi="Cambria"/>
          <w:bCs/>
          <w:iCs/>
          <w:kern w:val="2"/>
          <w:sz w:val="22"/>
          <w:szCs w:val="22"/>
          <w:lang w:eastAsia="pl-PL" w:bidi="hi-IN"/>
        </w:rPr>
        <w:tab/>
        <w:t>zebranie i przetransportowanie drzewek zainfekowanych grzybem lub zaatakowanych przez szkodliwe owady w wyznaczone przez Zamawiającego miejsce na maksymalną odległość ……</w:t>
      </w:r>
      <w:proofErr w:type="gramStart"/>
      <w:r>
        <w:rPr>
          <w:rFonts w:ascii="Cambria" w:eastAsia="Calibri" w:hAnsi="Cambria"/>
          <w:bCs/>
          <w:iCs/>
          <w:kern w:val="2"/>
          <w:sz w:val="22"/>
          <w:szCs w:val="22"/>
          <w:lang w:eastAsia="pl-PL" w:bidi="hi-IN"/>
        </w:rPr>
        <w:t>…….</w:t>
      </w:r>
      <w:proofErr w:type="gramEnd"/>
      <w:r>
        <w:rPr>
          <w:rFonts w:ascii="Cambria" w:eastAsia="Calibri" w:hAnsi="Cambria"/>
          <w:bCs/>
          <w:iCs/>
          <w:kern w:val="2"/>
          <w:sz w:val="22"/>
          <w:szCs w:val="22"/>
          <w:lang w:eastAsia="pl-PL" w:bidi="hi-IN"/>
        </w:rPr>
        <w:t>. km Sposób ułożenia określa Zamawiający,</w:t>
      </w:r>
    </w:p>
    <w:p w14:paraId="5922B1EF" w14:textId="77777777" w:rsidR="00CF04DA" w:rsidRDefault="00CF04DA" w:rsidP="00966C4E">
      <w:pPr>
        <w:spacing w:line="257" w:lineRule="auto"/>
        <w:ind w:left="705" w:hanging="705"/>
        <w:jc w:val="both"/>
        <w:rPr>
          <w:rFonts w:ascii="Cambria" w:eastAsia="Calibri" w:hAnsi="Cambria"/>
          <w:bCs/>
          <w:iCs/>
          <w:kern w:val="2"/>
          <w:sz w:val="22"/>
          <w:szCs w:val="22"/>
          <w:lang w:eastAsia="pl-PL" w:bidi="hi-IN"/>
        </w:rPr>
      </w:pPr>
      <w:r>
        <w:rPr>
          <w:rFonts w:ascii="Cambria" w:eastAsia="Calibri" w:hAnsi="Cambria"/>
          <w:bCs/>
          <w:iCs/>
          <w:kern w:val="2"/>
          <w:sz w:val="22"/>
          <w:szCs w:val="22"/>
          <w:lang w:eastAsia="pl-PL" w:bidi="hi-IN"/>
        </w:rPr>
        <w:t>-</w:t>
      </w:r>
      <w:r>
        <w:rPr>
          <w:rFonts w:ascii="Cambria" w:eastAsia="Calibri" w:hAnsi="Cambria"/>
          <w:bCs/>
          <w:iCs/>
          <w:kern w:val="2"/>
          <w:sz w:val="22"/>
          <w:szCs w:val="22"/>
          <w:lang w:eastAsia="pl-PL" w:bidi="hi-IN"/>
        </w:rPr>
        <w:tab/>
        <w:t>utylizację poprzez spalenie lub zakopanie materiału. W przypadku palenia należy zachować wszystkie zasady bezpieczeństwa określone w Instrukcji Ochrony przeciwpożarowej Lasów w części dotyczącej użycia ognia w lesie. Między innymi mineralizacja gleby wokół miejsca wypalania. O szerokości zmineralizowanego pasa decyduje Zamawiający. Po zakończeniu wypalenia, ogniska należy dokładnie zalać wodą.</w:t>
      </w:r>
    </w:p>
    <w:p w14:paraId="2310FF02" w14:textId="6053E453" w:rsidR="00CF04DA" w:rsidRDefault="00CF04DA" w:rsidP="00966C4E">
      <w:pPr>
        <w:spacing w:line="257" w:lineRule="auto"/>
        <w:ind w:left="705" w:hanging="705"/>
        <w:jc w:val="both"/>
        <w:rPr>
          <w:rFonts w:ascii="Cambria" w:eastAsia="Calibri" w:hAnsi="Cambria"/>
          <w:bCs/>
          <w:iCs/>
          <w:kern w:val="2"/>
          <w:sz w:val="22"/>
          <w:szCs w:val="22"/>
          <w:lang w:eastAsia="pl-PL" w:bidi="hi-IN"/>
        </w:rPr>
      </w:pPr>
      <w:r>
        <w:rPr>
          <w:rFonts w:ascii="Cambria" w:eastAsia="Calibri" w:hAnsi="Cambria"/>
          <w:bCs/>
          <w:iCs/>
          <w:kern w:val="2"/>
          <w:sz w:val="22"/>
          <w:szCs w:val="22"/>
          <w:lang w:eastAsia="pl-PL" w:bidi="hi-IN"/>
        </w:rPr>
        <w:t>-</w:t>
      </w:r>
      <w:r>
        <w:rPr>
          <w:rFonts w:ascii="Cambria" w:eastAsia="Calibri" w:hAnsi="Cambria"/>
          <w:bCs/>
          <w:iCs/>
          <w:kern w:val="2"/>
          <w:sz w:val="22"/>
          <w:szCs w:val="22"/>
          <w:lang w:eastAsia="pl-PL" w:bidi="hi-IN"/>
        </w:rPr>
        <w:tab/>
        <w:t xml:space="preserve">Dozorowanie miejsca spalenia do momentu całkowitego wygaszenia ogniska. </w:t>
      </w:r>
      <w:r w:rsidR="00301556">
        <w:rPr>
          <w:rFonts w:ascii="Cambria" w:eastAsia="Calibri" w:hAnsi="Cambria"/>
          <w:bCs/>
          <w:iCs/>
          <w:kern w:val="2"/>
          <w:sz w:val="22"/>
          <w:szCs w:val="22"/>
          <w:lang w:eastAsia="pl-PL" w:bidi="hi-IN"/>
        </w:rPr>
        <w:br/>
      </w:r>
      <w:r>
        <w:rPr>
          <w:rFonts w:ascii="Cambria" w:eastAsia="Calibri" w:hAnsi="Cambria"/>
          <w:bCs/>
          <w:iCs/>
          <w:kern w:val="2"/>
          <w:sz w:val="22"/>
          <w:szCs w:val="22"/>
          <w:lang w:eastAsia="pl-PL" w:bidi="hi-IN"/>
        </w:rPr>
        <w:t>O momencie zakończenia dozorowania decyduje Zamawiający. W przypadku utylizacji, poprzez zakopanie pozostałości po cięciach sanitarnych, należy wykopać dół, ugnieść złożony materiał oraz przykryć go glebą, której warstwa po udeptaniu powinna mieć minimum 30 cm. Sposób utylizacji zostanie określony przez Zmawiającego na Zleceniu.</w:t>
      </w:r>
    </w:p>
    <w:p w14:paraId="5E13B9C1" w14:textId="77777777" w:rsidR="00CF04DA" w:rsidRDefault="00CF04DA" w:rsidP="00966C4E">
      <w:pPr>
        <w:spacing w:line="257" w:lineRule="auto"/>
        <w:ind w:left="705" w:hanging="705"/>
        <w:jc w:val="both"/>
        <w:rPr>
          <w:rFonts w:ascii="Cambria" w:eastAsia="Calibri" w:hAnsi="Cambria"/>
          <w:bCs/>
          <w:iCs/>
          <w:kern w:val="2"/>
          <w:sz w:val="22"/>
          <w:szCs w:val="22"/>
          <w:lang w:eastAsia="pl-PL" w:bidi="hi-IN"/>
        </w:rPr>
      </w:pPr>
    </w:p>
    <w:bookmarkEnd w:id="5"/>
    <w:p w14:paraId="235395CB" w14:textId="21E651C1" w:rsidR="00CF04DA" w:rsidRPr="0070398C" w:rsidRDefault="00CF04DA" w:rsidP="00966C4E">
      <w:pPr>
        <w:suppressAutoHyphens w:val="0"/>
        <w:spacing w:line="257" w:lineRule="auto"/>
        <w:jc w:val="both"/>
        <w:rPr>
          <w:rFonts w:ascii="Cambria" w:eastAsia="Calibri" w:hAnsi="Cambria"/>
          <w:b/>
          <w:iCs/>
          <w:kern w:val="2"/>
          <w:sz w:val="22"/>
          <w:szCs w:val="22"/>
          <w:lang w:eastAsia="pl-PL" w:bidi="hi-IN"/>
        </w:rPr>
      </w:pPr>
      <w:r>
        <w:rPr>
          <w:rFonts w:ascii="Cambria" w:eastAsia="Calibri" w:hAnsi="Cambria"/>
          <w:b/>
          <w:iCs/>
          <w:kern w:val="2"/>
          <w:sz w:val="22"/>
          <w:szCs w:val="22"/>
          <w:lang w:eastAsia="pl-PL" w:bidi="hi-IN"/>
        </w:rPr>
        <w:t>Uwagi:</w:t>
      </w:r>
    </w:p>
    <w:p w14:paraId="58A658A6" w14:textId="77777777" w:rsidR="00CF04DA" w:rsidRDefault="00CF04DA" w:rsidP="00966C4E">
      <w:pPr>
        <w:suppressAutoHyphens w:val="0"/>
        <w:spacing w:line="257" w:lineRule="auto"/>
        <w:jc w:val="both"/>
        <w:rPr>
          <w:rFonts w:ascii="Cambria" w:hAnsi="Cambria"/>
          <w:sz w:val="22"/>
          <w:szCs w:val="22"/>
          <w:lang w:eastAsia="pl-PL"/>
        </w:rPr>
      </w:pPr>
      <w:r>
        <w:rPr>
          <w:rFonts w:ascii="Cambria" w:eastAsia="Calibri" w:hAnsi="Cambria"/>
          <w:bCs/>
          <w:iCs/>
          <w:kern w:val="2"/>
          <w:sz w:val="22"/>
          <w:szCs w:val="22"/>
          <w:lang w:eastAsia="pl-PL" w:bidi="hi-IN"/>
        </w:rPr>
        <w:t>Materiały i narzędzia zapewnia:</w:t>
      </w:r>
      <w:r>
        <w:rPr>
          <w:rFonts w:ascii="Cambria" w:hAnsi="Cambria"/>
          <w:sz w:val="22"/>
          <w:szCs w:val="22"/>
          <w:lang w:eastAsia="pl-PL"/>
        </w:rPr>
        <w:t xml:space="preserve"> </w:t>
      </w:r>
    </w:p>
    <w:p w14:paraId="00A3B239" w14:textId="77777777" w:rsidR="00CF04DA" w:rsidRDefault="00CF04DA" w:rsidP="00966C4E">
      <w:pPr>
        <w:widowControl w:val="0"/>
        <w:spacing w:before="120" w:line="257" w:lineRule="auto"/>
        <w:jc w:val="both"/>
        <w:rPr>
          <w:rFonts w:ascii="Cambria" w:eastAsia="Calibri" w:hAnsi="Cambria"/>
          <w:bCs/>
          <w:iCs/>
          <w:kern w:val="2"/>
          <w:sz w:val="22"/>
          <w:szCs w:val="22"/>
          <w:lang w:eastAsia="pl-PL" w:bidi="hi-IN"/>
        </w:rPr>
      </w:pPr>
      <w:proofErr w:type="gramStart"/>
      <w:r>
        <w:rPr>
          <w:rFonts w:ascii="Cambria" w:eastAsia="Calibri" w:hAnsi="Cambria"/>
          <w:bCs/>
          <w:iCs/>
          <w:kern w:val="2"/>
          <w:sz w:val="22"/>
          <w:szCs w:val="22"/>
          <w:lang w:eastAsia="pl-PL" w:bidi="hi-IN"/>
        </w:rPr>
        <w:t>Wykonawca:  …</w:t>
      </w:r>
      <w:proofErr w:type="gramEnd"/>
      <w:r>
        <w:rPr>
          <w:rFonts w:ascii="Cambria" w:eastAsia="Calibri" w:hAnsi="Cambria"/>
          <w:bCs/>
          <w:iCs/>
          <w:kern w:val="2"/>
          <w:sz w:val="22"/>
          <w:szCs w:val="22"/>
          <w:lang w:eastAsia="pl-PL" w:bidi="hi-IN"/>
        </w:rPr>
        <w:t>.</w:t>
      </w:r>
    </w:p>
    <w:p w14:paraId="41C226D1" w14:textId="3D569057" w:rsidR="00CF04DA" w:rsidRPr="0070398C" w:rsidRDefault="00CF04DA" w:rsidP="00966C4E">
      <w:pPr>
        <w:widowControl w:val="0"/>
        <w:spacing w:before="120" w:line="257" w:lineRule="auto"/>
        <w:jc w:val="both"/>
        <w:rPr>
          <w:rFonts w:ascii="Cambria" w:eastAsia="Calibri" w:hAnsi="Cambria"/>
          <w:bCs/>
          <w:iCs/>
          <w:kern w:val="2"/>
          <w:sz w:val="22"/>
          <w:szCs w:val="22"/>
          <w:lang w:eastAsia="pl-PL" w:bidi="hi-IN"/>
        </w:rPr>
      </w:pPr>
      <w:proofErr w:type="gramStart"/>
      <w:r>
        <w:rPr>
          <w:rFonts w:ascii="Cambria" w:eastAsia="Calibri" w:hAnsi="Cambria"/>
          <w:bCs/>
          <w:iCs/>
          <w:kern w:val="2"/>
          <w:sz w:val="22"/>
          <w:szCs w:val="22"/>
          <w:lang w:eastAsia="pl-PL" w:bidi="hi-IN"/>
        </w:rPr>
        <w:t>Zamawiający: ….</w:t>
      </w:r>
      <w:proofErr w:type="gramEnd"/>
      <w:r>
        <w:rPr>
          <w:rFonts w:ascii="Cambria" w:eastAsia="Calibri" w:hAnsi="Cambria"/>
          <w:bCs/>
          <w:iCs/>
          <w:kern w:val="2"/>
          <w:sz w:val="22"/>
          <w:szCs w:val="22"/>
          <w:lang w:eastAsia="pl-PL" w:bidi="hi-IN"/>
        </w:rPr>
        <w:t>.</w:t>
      </w:r>
    </w:p>
    <w:p w14:paraId="5057FA07" w14:textId="77777777" w:rsidR="00CF04DA" w:rsidRDefault="00CF04DA" w:rsidP="00966C4E">
      <w:pPr>
        <w:widowControl w:val="0"/>
        <w:spacing w:before="120" w:line="257" w:lineRule="auto"/>
        <w:jc w:val="both"/>
        <w:rPr>
          <w:rFonts w:ascii="Cambria" w:eastAsia="Calibri" w:hAnsi="Cambria"/>
          <w:b/>
          <w:iCs/>
          <w:kern w:val="2"/>
          <w:sz w:val="22"/>
          <w:szCs w:val="22"/>
          <w:lang w:eastAsia="pl-PL" w:bidi="hi-IN"/>
        </w:rPr>
      </w:pPr>
      <w:r>
        <w:rPr>
          <w:rFonts w:ascii="Cambria" w:eastAsia="Calibri" w:hAnsi="Cambria"/>
          <w:b/>
          <w:iCs/>
          <w:kern w:val="2"/>
          <w:sz w:val="22"/>
          <w:szCs w:val="22"/>
          <w:lang w:eastAsia="pl-PL" w:bidi="hi-IN"/>
        </w:rPr>
        <w:t xml:space="preserve">Procedura odbioru prac: </w:t>
      </w:r>
    </w:p>
    <w:p w14:paraId="5A1FB575" w14:textId="77777777" w:rsidR="00CF04DA" w:rsidRDefault="00CF04DA" w:rsidP="00966C4E">
      <w:pPr>
        <w:tabs>
          <w:tab w:val="left" w:pos="311"/>
        </w:tabs>
        <w:suppressAutoHyphens w:val="0"/>
        <w:spacing w:before="120" w:line="257" w:lineRule="auto"/>
        <w:jc w:val="both"/>
        <w:rPr>
          <w:rFonts w:ascii="Cambria" w:eastAsia="Calibri" w:hAnsi="Cambria"/>
          <w:sz w:val="22"/>
          <w:szCs w:val="22"/>
          <w:lang w:eastAsia="en-US"/>
        </w:rPr>
      </w:pPr>
      <w:r>
        <w:rPr>
          <w:rFonts w:ascii="Cambria" w:eastAsia="Calibri" w:hAnsi="Cambria"/>
          <w:sz w:val="22"/>
          <w:szCs w:val="22"/>
          <w:lang w:eastAsia="en-US"/>
        </w:rPr>
        <w:t>Dla prac, gdzie jednostką rozliczeniową jest hektar [HA]</w:t>
      </w:r>
    </w:p>
    <w:p w14:paraId="0D813E52" w14:textId="77777777" w:rsidR="00CF04DA" w:rsidRDefault="00CF04DA" w:rsidP="00966C4E">
      <w:pPr>
        <w:tabs>
          <w:tab w:val="left" w:pos="311"/>
        </w:tabs>
        <w:suppressAutoHyphens w:val="0"/>
        <w:spacing w:before="120" w:line="257" w:lineRule="auto"/>
        <w:jc w:val="both"/>
        <w:rPr>
          <w:rFonts w:ascii="Cambria" w:eastAsia="Calibri" w:hAnsi="Cambria"/>
          <w:sz w:val="22"/>
          <w:szCs w:val="22"/>
          <w:lang w:eastAsia="en-US"/>
        </w:rPr>
      </w:pPr>
      <w:r>
        <w:rPr>
          <w:rFonts w:ascii="Cambria" w:eastAsia="Calibri" w:hAnsi="Cambria"/>
          <w:sz w:val="22"/>
          <w:szCs w:val="22"/>
          <w:lang w:eastAsia="en-US"/>
        </w:rPr>
        <w:t>Odbiór prac nastąpi poprzez:</w:t>
      </w:r>
    </w:p>
    <w:p w14:paraId="32408A16" w14:textId="77777777" w:rsidR="00CF04DA" w:rsidRDefault="00CF04DA" w:rsidP="00301556">
      <w:pPr>
        <w:numPr>
          <w:ilvl w:val="0"/>
          <w:numId w:val="12"/>
        </w:numPr>
        <w:tabs>
          <w:tab w:val="left" w:pos="169"/>
          <w:tab w:val="num" w:pos="567"/>
        </w:tabs>
        <w:suppressAutoHyphens w:val="0"/>
        <w:spacing w:before="120" w:line="257" w:lineRule="auto"/>
        <w:ind w:left="567" w:hanging="567"/>
        <w:jc w:val="both"/>
        <w:rPr>
          <w:rFonts w:ascii="Cambria" w:eastAsia="Calibri" w:hAnsi="Cambria"/>
          <w:sz w:val="22"/>
          <w:szCs w:val="22"/>
          <w:lang w:eastAsia="en-US"/>
        </w:rPr>
      </w:pPr>
      <w:r>
        <w:rPr>
          <w:rFonts w:ascii="Cambria" w:eastAsia="Calibri" w:hAnsi="Cambria"/>
          <w:sz w:val="22"/>
          <w:szCs w:val="22"/>
          <w:lang w:eastAsia="en-US"/>
        </w:rPr>
        <w:t>zweryfikowanie prawidłowości ich wykonania z opisem czynności i zleceniem,</w:t>
      </w:r>
    </w:p>
    <w:p w14:paraId="70FE2D9B" w14:textId="77777777" w:rsidR="00CF04DA" w:rsidRDefault="00CF04DA" w:rsidP="00301556">
      <w:pPr>
        <w:numPr>
          <w:ilvl w:val="0"/>
          <w:numId w:val="12"/>
        </w:numPr>
        <w:tabs>
          <w:tab w:val="num" w:pos="567"/>
        </w:tabs>
        <w:suppressAutoHyphens w:val="0"/>
        <w:spacing w:before="120" w:line="257" w:lineRule="auto"/>
        <w:ind w:left="567" w:hanging="567"/>
        <w:jc w:val="both"/>
        <w:rPr>
          <w:rFonts w:ascii="Cambria" w:eastAsia="Calibri" w:hAnsi="Cambria"/>
          <w:sz w:val="22"/>
          <w:szCs w:val="22"/>
          <w:lang w:eastAsia="en-US"/>
        </w:rPr>
      </w:pPr>
      <w:r>
        <w:rPr>
          <w:rFonts w:ascii="Cambria" w:eastAsia="Calibri" w:hAnsi="Cambria"/>
          <w:sz w:val="22"/>
          <w:szCs w:val="22"/>
          <w:lang w:eastAsia="en-US"/>
        </w:rPr>
        <w:t xml:space="preserve">dokonanie pomiaru powierzchni wykonanego zabiegu (np. przy pomocy: dalmierza, taśmy mierniczej, GPS, </w:t>
      </w:r>
      <w:proofErr w:type="spellStart"/>
      <w:r>
        <w:rPr>
          <w:rFonts w:ascii="Cambria" w:eastAsia="Calibri" w:hAnsi="Cambria"/>
          <w:sz w:val="22"/>
          <w:szCs w:val="22"/>
          <w:lang w:eastAsia="en-US"/>
        </w:rPr>
        <w:t>itp</w:t>
      </w:r>
      <w:proofErr w:type="spellEnd"/>
      <w:r>
        <w:rPr>
          <w:rFonts w:ascii="Cambria" w:eastAsia="Calibri" w:hAnsi="Cambria"/>
          <w:sz w:val="22"/>
          <w:szCs w:val="22"/>
          <w:lang w:eastAsia="en-US"/>
        </w:rPr>
        <w:t>),</w:t>
      </w:r>
    </w:p>
    <w:p w14:paraId="62287550" w14:textId="77777777" w:rsidR="00CF04DA" w:rsidRDefault="00CF04DA" w:rsidP="00301556">
      <w:pPr>
        <w:numPr>
          <w:ilvl w:val="0"/>
          <w:numId w:val="12"/>
        </w:numPr>
        <w:tabs>
          <w:tab w:val="left" w:pos="169"/>
          <w:tab w:val="num" w:pos="567"/>
        </w:tabs>
        <w:suppressAutoHyphens w:val="0"/>
        <w:spacing w:before="120" w:line="257" w:lineRule="auto"/>
        <w:ind w:left="567" w:hanging="567"/>
        <w:jc w:val="both"/>
        <w:rPr>
          <w:rFonts w:ascii="Cambria" w:eastAsia="Calibri" w:hAnsi="Cambria"/>
          <w:bCs/>
          <w:i/>
          <w:sz w:val="22"/>
          <w:szCs w:val="22"/>
          <w:lang w:eastAsia="en-US"/>
        </w:rPr>
      </w:pPr>
      <w:r>
        <w:rPr>
          <w:rFonts w:ascii="Cambria" w:eastAsia="Calibri" w:hAnsi="Cambria"/>
          <w:sz w:val="22"/>
          <w:szCs w:val="22"/>
          <w:lang w:eastAsia="en-US"/>
        </w:rPr>
        <w:t>Zlecona powierzchnia powinna być pomniejszona o istniejące w wydzieleniu takie elementy jak: drogi, kępy drzewostanu nie objęte zabiegiem, bagna, itp. Powinna obejmować powierzchnię tylko faktycznie wykonanego zabiegu.</w:t>
      </w:r>
    </w:p>
    <w:p w14:paraId="45296E61" w14:textId="77777777" w:rsidR="00CF04DA" w:rsidRDefault="00CF04DA" w:rsidP="00966C4E">
      <w:pPr>
        <w:suppressAutoHyphens w:val="0"/>
        <w:autoSpaceDE w:val="0"/>
        <w:spacing w:before="120" w:line="257" w:lineRule="auto"/>
        <w:jc w:val="both"/>
        <w:rPr>
          <w:rFonts w:ascii="Cambria" w:eastAsia="Calibri" w:hAnsi="Cambria"/>
          <w:b/>
          <w:sz w:val="22"/>
          <w:szCs w:val="22"/>
        </w:rPr>
      </w:pPr>
      <w:r>
        <w:rPr>
          <w:rFonts w:ascii="Cambria" w:eastAsia="Calibri" w:hAnsi="Cambria"/>
          <w:bCs/>
          <w:i/>
          <w:sz w:val="22"/>
          <w:szCs w:val="22"/>
          <w:lang w:eastAsia="en-US"/>
        </w:rPr>
        <w:t xml:space="preserve"> (rozliczenie </w:t>
      </w:r>
      <w:r>
        <w:rPr>
          <w:rFonts w:ascii="Cambria" w:eastAsia="Calibri" w:hAnsi="Cambria"/>
          <w:i/>
          <w:sz w:val="22"/>
          <w:szCs w:val="22"/>
          <w:lang w:eastAsia="en-US"/>
        </w:rPr>
        <w:t>z dokładnością do dwóch miejsc po przecinku)</w:t>
      </w:r>
    </w:p>
    <w:bookmarkEnd w:id="2"/>
    <w:bookmarkEnd w:id="6"/>
    <w:p w14:paraId="55F15884" w14:textId="77777777" w:rsidR="00C40999" w:rsidRDefault="00C40999" w:rsidP="00966C4E">
      <w:pPr>
        <w:suppressAutoHyphens w:val="0"/>
        <w:spacing w:line="257" w:lineRule="auto"/>
        <w:jc w:val="both"/>
        <w:rPr>
          <w:rFonts w:asciiTheme="majorHAnsi" w:hAnsiTheme="majorHAnsi" w:cs="Arial"/>
          <w:b/>
          <w:sz w:val="24"/>
          <w:szCs w:val="24"/>
          <w:lang w:eastAsia="pl-PL"/>
        </w:rPr>
      </w:pPr>
    </w:p>
    <w:p w14:paraId="4E512C8A" w14:textId="251A8A2F" w:rsidR="005B4F9C" w:rsidRDefault="005B4F9C" w:rsidP="00301556">
      <w:pPr>
        <w:suppressAutoHyphens w:val="0"/>
        <w:spacing w:line="257" w:lineRule="auto"/>
        <w:jc w:val="center"/>
        <w:rPr>
          <w:ins w:id="7" w:author="Maciej Miśków" w:date="2023-07-27T10:41:00Z"/>
          <w:rFonts w:asciiTheme="majorHAnsi" w:hAnsiTheme="majorHAnsi" w:cs="Arial"/>
          <w:b/>
          <w:sz w:val="28"/>
          <w:szCs w:val="28"/>
          <w:lang w:eastAsia="pl-PL"/>
        </w:rPr>
      </w:pPr>
    </w:p>
    <w:p w14:paraId="0633FF6D" w14:textId="13DA9D9E" w:rsidR="002C4BE6" w:rsidRDefault="002C4BE6" w:rsidP="00301556">
      <w:pPr>
        <w:suppressAutoHyphens w:val="0"/>
        <w:spacing w:line="257" w:lineRule="auto"/>
        <w:jc w:val="center"/>
        <w:rPr>
          <w:ins w:id="8" w:author="Maciej Miśków" w:date="2023-07-27T10:41:00Z"/>
          <w:rFonts w:asciiTheme="majorHAnsi" w:hAnsiTheme="majorHAnsi" w:cs="Arial"/>
          <w:b/>
          <w:sz w:val="28"/>
          <w:szCs w:val="28"/>
          <w:lang w:eastAsia="pl-PL"/>
        </w:rPr>
      </w:pPr>
    </w:p>
    <w:p w14:paraId="44DD5F89" w14:textId="7BA6D9E4" w:rsidR="002C4BE6" w:rsidRDefault="002C4BE6" w:rsidP="00301556">
      <w:pPr>
        <w:suppressAutoHyphens w:val="0"/>
        <w:spacing w:line="257" w:lineRule="auto"/>
        <w:jc w:val="center"/>
        <w:rPr>
          <w:ins w:id="9" w:author="Maciej Miśków" w:date="2023-07-27T10:41:00Z"/>
          <w:rFonts w:asciiTheme="majorHAnsi" w:hAnsiTheme="majorHAnsi" w:cs="Arial"/>
          <w:b/>
          <w:sz w:val="28"/>
          <w:szCs w:val="28"/>
          <w:lang w:eastAsia="pl-PL"/>
        </w:rPr>
      </w:pPr>
    </w:p>
    <w:p w14:paraId="4B01F8D6" w14:textId="25B41112" w:rsidR="002C4BE6" w:rsidRDefault="002C4BE6" w:rsidP="00301556">
      <w:pPr>
        <w:suppressAutoHyphens w:val="0"/>
        <w:spacing w:line="257" w:lineRule="auto"/>
        <w:jc w:val="center"/>
        <w:rPr>
          <w:ins w:id="10" w:author="Maciej Miśków" w:date="2023-07-27T10:41:00Z"/>
          <w:rFonts w:asciiTheme="majorHAnsi" w:hAnsiTheme="majorHAnsi" w:cs="Arial"/>
          <w:b/>
          <w:sz w:val="28"/>
          <w:szCs w:val="28"/>
          <w:lang w:eastAsia="pl-PL"/>
        </w:rPr>
      </w:pPr>
    </w:p>
    <w:p w14:paraId="07FFA587" w14:textId="757DD22E" w:rsidR="002C4BE6" w:rsidRDefault="002C4BE6" w:rsidP="00301556">
      <w:pPr>
        <w:suppressAutoHyphens w:val="0"/>
        <w:spacing w:line="257" w:lineRule="auto"/>
        <w:jc w:val="center"/>
        <w:rPr>
          <w:ins w:id="11" w:author="Maciej Miśków" w:date="2023-07-27T10:41:00Z"/>
          <w:rFonts w:asciiTheme="majorHAnsi" w:hAnsiTheme="majorHAnsi" w:cs="Arial"/>
          <w:b/>
          <w:sz w:val="28"/>
          <w:szCs w:val="28"/>
          <w:lang w:eastAsia="pl-PL"/>
        </w:rPr>
      </w:pPr>
    </w:p>
    <w:p w14:paraId="76F51A01" w14:textId="33F39CC3" w:rsidR="002C4BE6" w:rsidRDefault="002C4BE6" w:rsidP="00301556">
      <w:pPr>
        <w:suppressAutoHyphens w:val="0"/>
        <w:spacing w:line="257" w:lineRule="auto"/>
        <w:jc w:val="center"/>
        <w:rPr>
          <w:ins w:id="12" w:author="Maciej Miśków" w:date="2023-07-27T10:41:00Z"/>
          <w:rFonts w:asciiTheme="majorHAnsi" w:hAnsiTheme="majorHAnsi" w:cs="Arial"/>
          <w:b/>
          <w:sz w:val="28"/>
          <w:szCs w:val="28"/>
          <w:lang w:eastAsia="pl-PL"/>
        </w:rPr>
      </w:pPr>
    </w:p>
    <w:p w14:paraId="23D1BD2F" w14:textId="77777777" w:rsidR="002C4BE6" w:rsidRDefault="002C4BE6" w:rsidP="00301556">
      <w:pPr>
        <w:suppressAutoHyphens w:val="0"/>
        <w:spacing w:line="257" w:lineRule="auto"/>
        <w:jc w:val="center"/>
        <w:rPr>
          <w:rFonts w:asciiTheme="majorHAnsi" w:hAnsiTheme="majorHAnsi" w:cs="Arial"/>
          <w:b/>
          <w:sz w:val="28"/>
          <w:szCs w:val="28"/>
          <w:lang w:eastAsia="pl-PL"/>
        </w:rPr>
      </w:pPr>
    </w:p>
    <w:p w14:paraId="0B68E58E" w14:textId="733FB467" w:rsidR="005D50C4" w:rsidRPr="00C10F44" w:rsidRDefault="00172006" w:rsidP="00C10F44">
      <w:pPr>
        <w:suppressAutoHyphens w:val="0"/>
        <w:spacing w:line="257" w:lineRule="auto"/>
        <w:jc w:val="center"/>
        <w:rPr>
          <w:rFonts w:asciiTheme="majorHAnsi" w:hAnsiTheme="majorHAnsi" w:cs="Arial"/>
          <w:b/>
          <w:sz w:val="28"/>
          <w:szCs w:val="28"/>
          <w:lang w:eastAsia="pl-PL"/>
        </w:rPr>
      </w:pPr>
      <w:r w:rsidRPr="00B22612">
        <w:rPr>
          <w:rFonts w:asciiTheme="majorHAnsi" w:hAnsiTheme="majorHAnsi" w:cs="Arial"/>
          <w:b/>
          <w:sz w:val="28"/>
          <w:szCs w:val="28"/>
          <w:lang w:eastAsia="pl-PL"/>
        </w:rPr>
        <w:lastRenderedPageBreak/>
        <w:t xml:space="preserve">Ochrona </w:t>
      </w:r>
      <w:r w:rsidR="00AE17D9" w:rsidRPr="00B22612">
        <w:rPr>
          <w:rFonts w:asciiTheme="majorHAnsi" w:hAnsiTheme="majorHAnsi" w:cs="Arial"/>
          <w:b/>
          <w:sz w:val="28"/>
          <w:szCs w:val="28"/>
          <w:lang w:eastAsia="pl-PL"/>
        </w:rPr>
        <w:t>przeciwpożarowa</w:t>
      </w:r>
      <w:bookmarkStart w:id="13" w:name="_Hlk70596851"/>
      <w:bookmarkStart w:id="14" w:name="_Hlk41309724"/>
    </w:p>
    <w:p w14:paraId="2BBF3E0E" w14:textId="42EF21F3" w:rsidR="00C40999" w:rsidRPr="00C10F44" w:rsidRDefault="00C40999" w:rsidP="00C10F44">
      <w:pPr>
        <w:suppressAutoHyphens w:val="0"/>
        <w:spacing w:before="120" w:after="120" w:line="257" w:lineRule="auto"/>
        <w:jc w:val="both"/>
        <w:rPr>
          <w:rFonts w:asciiTheme="majorHAnsi" w:eastAsia="Calibri" w:hAnsiTheme="majorHAnsi" w:cs="Arial"/>
          <w:b/>
          <w:sz w:val="24"/>
          <w:szCs w:val="24"/>
          <w:lang w:eastAsia="en-US"/>
        </w:rPr>
      </w:pPr>
      <w:r w:rsidRPr="00C10F44">
        <w:rPr>
          <w:rFonts w:asciiTheme="majorHAnsi" w:hAnsiTheme="majorHAnsi" w:cs="Arial"/>
          <w:b/>
          <w:sz w:val="24"/>
          <w:szCs w:val="24"/>
          <w:lang w:eastAsia="pl-PL"/>
        </w:rPr>
        <w:t xml:space="preserve">Pozostałe prace w ochronie </w:t>
      </w:r>
      <w:proofErr w:type="gramStart"/>
      <w:r w:rsidRPr="00C10F44">
        <w:rPr>
          <w:rFonts w:asciiTheme="majorHAnsi" w:hAnsiTheme="majorHAnsi" w:cs="Arial"/>
          <w:b/>
          <w:sz w:val="24"/>
          <w:szCs w:val="24"/>
          <w:lang w:eastAsia="pl-PL"/>
        </w:rPr>
        <w:t>p.poż</w:t>
      </w:r>
      <w:proofErr w:type="gramEnd"/>
      <w:r w:rsidRPr="00C10F44">
        <w:rPr>
          <w:rFonts w:asciiTheme="majorHAnsi" w:hAnsiTheme="majorHAnsi" w:cs="Arial"/>
          <w:b/>
          <w:sz w:val="24"/>
          <w:szCs w:val="24"/>
          <w:lang w:eastAsia="pl-PL"/>
        </w:rPr>
        <w:t xml:space="preserve">. </w:t>
      </w:r>
      <w:bookmarkEnd w:id="13"/>
    </w:p>
    <w:tbl>
      <w:tblPr>
        <w:tblW w:w="486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
        <w:gridCol w:w="1602"/>
        <w:gridCol w:w="2117"/>
        <w:gridCol w:w="3233"/>
        <w:gridCol w:w="1282"/>
      </w:tblGrid>
      <w:tr w:rsidR="00245ACD" w:rsidRPr="00C40999" w14:paraId="625CC4B0" w14:textId="77777777" w:rsidTr="00245ACD">
        <w:trPr>
          <w:trHeight w:val="400"/>
          <w:jc w:val="center"/>
        </w:trPr>
        <w:tc>
          <w:tcPr>
            <w:tcW w:w="441" w:type="pct"/>
            <w:tcBorders>
              <w:top w:val="single" w:sz="4" w:space="0" w:color="auto"/>
              <w:left w:val="single" w:sz="4" w:space="0" w:color="auto"/>
              <w:bottom w:val="single" w:sz="4" w:space="0" w:color="auto"/>
              <w:right w:val="single" w:sz="4" w:space="0" w:color="auto"/>
            </w:tcBorders>
          </w:tcPr>
          <w:p w14:paraId="62BC654B" w14:textId="77777777" w:rsidR="00C40999" w:rsidRPr="00C40999" w:rsidRDefault="00C40999" w:rsidP="00966C4E">
            <w:pPr>
              <w:suppressAutoHyphens w:val="0"/>
              <w:spacing w:before="120" w:line="257" w:lineRule="auto"/>
              <w:jc w:val="both"/>
              <w:rPr>
                <w:rFonts w:asciiTheme="majorHAnsi" w:eastAsia="Calibri" w:hAnsiTheme="majorHAnsi"/>
                <w:sz w:val="24"/>
                <w:szCs w:val="24"/>
                <w:lang w:eastAsia="pl-PL"/>
              </w:rPr>
            </w:pPr>
            <w:bookmarkStart w:id="15" w:name="_Hlk70596956"/>
            <w:r w:rsidRPr="00C40999">
              <w:rPr>
                <w:rFonts w:asciiTheme="majorHAnsi" w:eastAsia="Calibri" w:hAnsiTheme="majorHAnsi"/>
                <w:b/>
                <w:bCs/>
                <w:i/>
                <w:iCs/>
                <w:sz w:val="24"/>
                <w:szCs w:val="24"/>
                <w:lang w:eastAsia="pl-PL"/>
              </w:rPr>
              <w:t>Nr</w:t>
            </w:r>
          </w:p>
        </w:tc>
        <w:tc>
          <w:tcPr>
            <w:tcW w:w="887" w:type="pct"/>
            <w:tcBorders>
              <w:top w:val="single" w:sz="4" w:space="0" w:color="auto"/>
              <w:left w:val="single" w:sz="4" w:space="0" w:color="auto"/>
              <w:bottom w:val="single" w:sz="4" w:space="0" w:color="auto"/>
              <w:right w:val="single" w:sz="4" w:space="0" w:color="auto"/>
            </w:tcBorders>
            <w:hideMark/>
          </w:tcPr>
          <w:p w14:paraId="7086CFA6" w14:textId="77777777" w:rsidR="00C40999" w:rsidRPr="00C40999" w:rsidRDefault="00C40999" w:rsidP="00966C4E">
            <w:pPr>
              <w:suppressAutoHyphens w:val="0"/>
              <w:spacing w:before="120" w:line="257" w:lineRule="auto"/>
              <w:jc w:val="both"/>
              <w:rPr>
                <w:rFonts w:asciiTheme="majorHAnsi" w:eastAsia="Calibri" w:hAnsiTheme="majorHAnsi"/>
                <w:b/>
                <w:bCs/>
                <w:i/>
                <w:iCs/>
                <w:sz w:val="24"/>
                <w:szCs w:val="24"/>
                <w:lang w:eastAsia="pl-PL"/>
              </w:rPr>
            </w:pPr>
            <w:r w:rsidRPr="00C40999">
              <w:rPr>
                <w:rFonts w:asciiTheme="majorHAnsi" w:eastAsia="Calibri" w:hAnsiTheme="majorHAnsi"/>
                <w:b/>
                <w:bCs/>
                <w:i/>
                <w:iCs/>
                <w:sz w:val="24"/>
                <w:szCs w:val="24"/>
                <w:lang w:eastAsia="pl-PL"/>
              </w:rPr>
              <w:t>Kod czynności do rozliczenia</w:t>
            </w:r>
          </w:p>
        </w:tc>
        <w:tc>
          <w:tcPr>
            <w:tcW w:w="1172" w:type="pct"/>
            <w:tcBorders>
              <w:top w:val="single" w:sz="4" w:space="0" w:color="auto"/>
              <w:left w:val="single" w:sz="4" w:space="0" w:color="auto"/>
              <w:bottom w:val="single" w:sz="4" w:space="0" w:color="auto"/>
              <w:right w:val="single" w:sz="4" w:space="0" w:color="auto"/>
            </w:tcBorders>
          </w:tcPr>
          <w:p w14:paraId="7ED91899" w14:textId="77777777" w:rsidR="00C40999" w:rsidRPr="00C40999" w:rsidRDefault="00C40999" w:rsidP="00966C4E">
            <w:pPr>
              <w:suppressAutoHyphens w:val="0"/>
              <w:spacing w:before="120" w:line="257" w:lineRule="auto"/>
              <w:jc w:val="both"/>
              <w:rPr>
                <w:rFonts w:asciiTheme="majorHAnsi" w:eastAsia="Calibri" w:hAnsiTheme="majorHAnsi"/>
                <w:b/>
                <w:bCs/>
                <w:i/>
                <w:iCs/>
                <w:sz w:val="24"/>
                <w:szCs w:val="24"/>
                <w:lang w:eastAsia="pl-PL"/>
              </w:rPr>
            </w:pPr>
            <w:r w:rsidRPr="00C40999">
              <w:rPr>
                <w:rFonts w:asciiTheme="majorHAnsi" w:eastAsia="Calibri" w:hAnsiTheme="majorHAnsi"/>
                <w:b/>
                <w:bCs/>
                <w:i/>
                <w:iCs/>
                <w:sz w:val="24"/>
                <w:szCs w:val="24"/>
                <w:lang w:eastAsia="pl-PL"/>
              </w:rPr>
              <w:t xml:space="preserve">Kod </w:t>
            </w:r>
            <w:proofErr w:type="spellStart"/>
            <w:r w:rsidRPr="00C40999">
              <w:rPr>
                <w:rFonts w:asciiTheme="majorHAnsi" w:eastAsia="Calibri" w:hAnsiTheme="majorHAnsi"/>
                <w:b/>
                <w:bCs/>
                <w:i/>
                <w:iCs/>
                <w:sz w:val="24"/>
                <w:szCs w:val="24"/>
                <w:lang w:eastAsia="pl-PL"/>
              </w:rPr>
              <w:t>czynn</w:t>
            </w:r>
            <w:proofErr w:type="spellEnd"/>
            <w:r w:rsidRPr="00C40999">
              <w:rPr>
                <w:rFonts w:asciiTheme="majorHAnsi" w:eastAsia="Calibri" w:hAnsiTheme="majorHAnsi"/>
                <w:b/>
                <w:bCs/>
                <w:i/>
                <w:iCs/>
                <w:sz w:val="24"/>
                <w:szCs w:val="24"/>
                <w:lang w:eastAsia="pl-PL"/>
              </w:rPr>
              <w:t>. / materiału do wyceny</w:t>
            </w:r>
          </w:p>
        </w:tc>
        <w:tc>
          <w:tcPr>
            <w:tcW w:w="1790" w:type="pct"/>
            <w:tcBorders>
              <w:top w:val="single" w:sz="4" w:space="0" w:color="auto"/>
              <w:left w:val="single" w:sz="4" w:space="0" w:color="auto"/>
              <w:bottom w:val="single" w:sz="4" w:space="0" w:color="auto"/>
              <w:right w:val="single" w:sz="4" w:space="0" w:color="auto"/>
            </w:tcBorders>
            <w:hideMark/>
          </w:tcPr>
          <w:p w14:paraId="6991AB2D" w14:textId="77777777" w:rsidR="00C40999" w:rsidRPr="00C40999" w:rsidRDefault="00C40999" w:rsidP="00966C4E">
            <w:pPr>
              <w:suppressAutoHyphens w:val="0"/>
              <w:spacing w:before="120" w:line="257" w:lineRule="auto"/>
              <w:jc w:val="both"/>
              <w:rPr>
                <w:rFonts w:asciiTheme="majorHAnsi" w:eastAsia="Calibri" w:hAnsiTheme="majorHAnsi"/>
                <w:b/>
                <w:bCs/>
                <w:i/>
                <w:iCs/>
                <w:sz w:val="24"/>
                <w:szCs w:val="24"/>
                <w:lang w:eastAsia="pl-PL"/>
              </w:rPr>
            </w:pPr>
            <w:r w:rsidRPr="00C40999">
              <w:rPr>
                <w:rFonts w:asciiTheme="majorHAnsi" w:eastAsia="Calibri" w:hAnsiTheme="majorHAnsi"/>
                <w:b/>
                <w:bCs/>
                <w:i/>
                <w:iCs/>
                <w:sz w:val="24"/>
                <w:szCs w:val="24"/>
                <w:lang w:eastAsia="pl-PL"/>
              </w:rPr>
              <w:t>Opis kodu czynności</w:t>
            </w:r>
          </w:p>
        </w:tc>
        <w:tc>
          <w:tcPr>
            <w:tcW w:w="710" w:type="pct"/>
            <w:tcBorders>
              <w:top w:val="single" w:sz="4" w:space="0" w:color="auto"/>
              <w:left w:val="single" w:sz="4" w:space="0" w:color="auto"/>
              <w:bottom w:val="single" w:sz="4" w:space="0" w:color="auto"/>
              <w:right w:val="single" w:sz="4" w:space="0" w:color="auto"/>
            </w:tcBorders>
          </w:tcPr>
          <w:p w14:paraId="1460D875" w14:textId="77777777" w:rsidR="00C40999" w:rsidRPr="00C40999" w:rsidRDefault="00C40999" w:rsidP="00966C4E">
            <w:pPr>
              <w:tabs>
                <w:tab w:val="left" w:pos="1026"/>
              </w:tabs>
              <w:suppressAutoHyphens w:val="0"/>
              <w:spacing w:before="120" w:line="257" w:lineRule="auto"/>
              <w:jc w:val="both"/>
              <w:rPr>
                <w:rFonts w:asciiTheme="majorHAnsi" w:eastAsia="Calibri" w:hAnsiTheme="majorHAnsi"/>
                <w:b/>
                <w:bCs/>
                <w:i/>
                <w:iCs/>
                <w:sz w:val="24"/>
                <w:szCs w:val="24"/>
                <w:lang w:eastAsia="pl-PL"/>
              </w:rPr>
            </w:pPr>
            <w:r w:rsidRPr="00C40999">
              <w:rPr>
                <w:rFonts w:asciiTheme="majorHAnsi" w:eastAsia="Calibri" w:hAnsiTheme="majorHAnsi"/>
                <w:b/>
                <w:bCs/>
                <w:i/>
                <w:iCs/>
                <w:sz w:val="24"/>
                <w:szCs w:val="24"/>
                <w:lang w:eastAsia="pl-PL"/>
              </w:rPr>
              <w:t>Jednostka miary</w:t>
            </w:r>
          </w:p>
        </w:tc>
      </w:tr>
      <w:tr w:rsidR="00245ACD" w:rsidRPr="00C40999" w14:paraId="5596EE33" w14:textId="77777777" w:rsidTr="00245ACD">
        <w:trPr>
          <w:trHeight w:val="166"/>
          <w:jc w:val="center"/>
        </w:trPr>
        <w:tc>
          <w:tcPr>
            <w:tcW w:w="441" w:type="pct"/>
            <w:tcBorders>
              <w:top w:val="single" w:sz="4" w:space="0" w:color="auto"/>
              <w:left w:val="single" w:sz="4" w:space="0" w:color="auto"/>
              <w:bottom w:val="single" w:sz="4" w:space="0" w:color="auto"/>
              <w:right w:val="single" w:sz="4" w:space="0" w:color="auto"/>
            </w:tcBorders>
            <w:vAlign w:val="center"/>
          </w:tcPr>
          <w:p w14:paraId="1BF27905" w14:textId="4B5DF5CE" w:rsidR="00C40999" w:rsidRPr="00C40999" w:rsidRDefault="00C40999" w:rsidP="00966C4E">
            <w:pPr>
              <w:suppressAutoHyphens w:val="0"/>
              <w:spacing w:before="120" w:line="257" w:lineRule="auto"/>
              <w:jc w:val="both"/>
              <w:rPr>
                <w:rFonts w:asciiTheme="majorHAnsi" w:eastAsia="Calibri" w:hAnsiTheme="majorHAnsi"/>
                <w:bCs/>
                <w:iCs/>
                <w:kern w:val="1"/>
                <w:sz w:val="24"/>
                <w:szCs w:val="24"/>
                <w:lang w:eastAsia="pl-PL" w:bidi="hi-IN"/>
              </w:rPr>
            </w:pPr>
            <w:r w:rsidRPr="00C40999">
              <w:rPr>
                <w:rFonts w:asciiTheme="majorHAnsi" w:eastAsia="Calibri" w:hAnsiTheme="majorHAnsi"/>
                <w:bCs/>
                <w:iCs/>
                <w:kern w:val="1"/>
                <w:sz w:val="24"/>
                <w:szCs w:val="24"/>
                <w:lang w:eastAsia="pl-PL" w:bidi="hi-IN"/>
              </w:rPr>
              <w:t>1</w:t>
            </w:r>
            <w:r w:rsidR="00E6381B">
              <w:rPr>
                <w:rFonts w:asciiTheme="majorHAnsi" w:eastAsia="Calibri" w:hAnsiTheme="majorHAnsi"/>
                <w:bCs/>
                <w:iCs/>
                <w:kern w:val="1"/>
                <w:sz w:val="24"/>
                <w:szCs w:val="24"/>
                <w:lang w:eastAsia="pl-PL" w:bidi="hi-IN"/>
              </w:rPr>
              <w:t>74</w:t>
            </w:r>
            <w:r w:rsidRPr="00C40999">
              <w:rPr>
                <w:rFonts w:asciiTheme="majorHAnsi" w:eastAsia="Calibri" w:hAnsiTheme="majorHAnsi"/>
                <w:bCs/>
                <w:iCs/>
                <w:kern w:val="1"/>
                <w:sz w:val="24"/>
                <w:szCs w:val="24"/>
                <w:lang w:eastAsia="pl-PL" w:bidi="hi-IN"/>
              </w:rPr>
              <w:t>.1</w:t>
            </w:r>
          </w:p>
        </w:tc>
        <w:tc>
          <w:tcPr>
            <w:tcW w:w="887" w:type="pct"/>
            <w:tcBorders>
              <w:top w:val="single" w:sz="4" w:space="0" w:color="auto"/>
              <w:left w:val="single" w:sz="4" w:space="0" w:color="auto"/>
              <w:bottom w:val="single" w:sz="4" w:space="0" w:color="auto"/>
              <w:right w:val="single" w:sz="4" w:space="0" w:color="auto"/>
            </w:tcBorders>
            <w:vAlign w:val="center"/>
            <w:hideMark/>
          </w:tcPr>
          <w:p w14:paraId="40196991" w14:textId="77777777" w:rsidR="00C40999" w:rsidRPr="00C40999" w:rsidRDefault="00C40999" w:rsidP="00966C4E">
            <w:pPr>
              <w:suppressAutoHyphens w:val="0"/>
              <w:spacing w:before="120" w:line="257" w:lineRule="auto"/>
              <w:jc w:val="both"/>
              <w:rPr>
                <w:rFonts w:asciiTheme="majorHAnsi" w:eastAsia="Calibri" w:hAnsiTheme="majorHAnsi"/>
                <w:bCs/>
                <w:iCs/>
                <w:sz w:val="24"/>
                <w:szCs w:val="24"/>
                <w:lang w:eastAsia="pl-PL"/>
              </w:rPr>
            </w:pPr>
            <w:r w:rsidRPr="00C40999">
              <w:rPr>
                <w:rFonts w:asciiTheme="majorHAnsi" w:eastAsia="Calibri" w:hAnsiTheme="majorHAnsi"/>
                <w:bCs/>
                <w:iCs/>
                <w:sz w:val="24"/>
                <w:szCs w:val="24"/>
                <w:lang w:eastAsia="pl-PL"/>
              </w:rPr>
              <w:t>OBSER-POZ</w:t>
            </w:r>
          </w:p>
        </w:tc>
        <w:tc>
          <w:tcPr>
            <w:tcW w:w="1172" w:type="pct"/>
            <w:tcBorders>
              <w:top w:val="single" w:sz="4" w:space="0" w:color="auto"/>
              <w:left w:val="single" w:sz="4" w:space="0" w:color="auto"/>
              <w:bottom w:val="single" w:sz="4" w:space="0" w:color="auto"/>
              <w:right w:val="single" w:sz="4" w:space="0" w:color="auto"/>
            </w:tcBorders>
            <w:vAlign w:val="center"/>
          </w:tcPr>
          <w:p w14:paraId="29F3B4B9" w14:textId="77777777" w:rsidR="00C40999" w:rsidRPr="00C40999" w:rsidRDefault="00C40999" w:rsidP="00966C4E">
            <w:pPr>
              <w:widowControl w:val="0"/>
              <w:suppressAutoHyphens w:val="0"/>
              <w:spacing w:before="120" w:line="257" w:lineRule="auto"/>
              <w:jc w:val="both"/>
              <w:rPr>
                <w:rFonts w:asciiTheme="majorHAnsi" w:eastAsia="Calibri" w:hAnsiTheme="majorHAnsi"/>
                <w:bCs/>
                <w:iCs/>
                <w:kern w:val="1"/>
                <w:sz w:val="24"/>
                <w:szCs w:val="24"/>
                <w:lang w:eastAsia="pl-PL" w:bidi="hi-IN"/>
              </w:rPr>
            </w:pPr>
            <w:r w:rsidRPr="00C40999">
              <w:rPr>
                <w:rFonts w:asciiTheme="majorHAnsi" w:eastAsia="Calibri" w:hAnsiTheme="majorHAnsi"/>
                <w:bCs/>
                <w:iCs/>
                <w:sz w:val="24"/>
                <w:szCs w:val="24"/>
                <w:lang w:eastAsia="pl-PL"/>
              </w:rPr>
              <w:t>OBSER-POZ</w:t>
            </w:r>
          </w:p>
        </w:tc>
        <w:tc>
          <w:tcPr>
            <w:tcW w:w="1790" w:type="pct"/>
            <w:tcBorders>
              <w:top w:val="single" w:sz="4" w:space="0" w:color="auto"/>
              <w:left w:val="single" w:sz="4" w:space="0" w:color="auto"/>
              <w:bottom w:val="single" w:sz="4" w:space="0" w:color="auto"/>
              <w:right w:val="single" w:sz="4" w:space="0" w:color="auto"/>
            </w:tcBorders>
            <w:vAlign w:val="center"/>
            <w:hideMark/>
          </w:tcPr>
          <w:p w14:paraId="0568D6E8" w14:textId="77777777" w:rsidR="00C40999" w:rsidRPr="00C40999" w:rsidRDefault="00C40999" w:rsidP="00966C4E">
            <w:pPr>
              <w:widowControl w:val="0"/>
              <w:suppressAutoHyphens w:val="0"/>
              <w:spacing w:before="120" w:line="257" w:lineRule="auto"/>
              <w:jc w:val="both"/>
              <w:rPr>
                <w:rFonts w:asciiTheme="majorHAnsi" w:eastAsia="Calibri" w:hAnsiTheme="majorHAnsi"/>
                <w:bCs/>
                <w:iCs/>
                <w:kern w:val="1"/>
                <w:sz w:val="24"/>
                <w:szCs w:val="24"/>
                <w:lang w:eastAsia="pl-PL" w:bidi="hi-IN"/>
              </w:rPr>
            </w:pPr>
            <w:r w:rsidRPr="00C40999">
              <w:rPr>
                <w:rFonts w:asciiTheme="majorHAnsi" w:eastAsia="Calibri" w:hAnsiTheme="majorHAnsi" w:cs="Arial"/>
                <w:bCs/>
                <w:iCs/>
                <w:sz w:val="24"/>
                <w:szCs w:val="24"/>
                <w:lang w:eastAsia="pl-PL"/>
              </w:rPr>
              <w:t>Obserwacja z dostrzegalni</w:t>
            </w:r>
          </w:p>
        </w:tc>
        <w:tc>
          <w:tcPr>
            <w:tcW w:w="710" w:type="pct"/>
            <w:tcBorders>
              <w:top w:val="single" w:sz="4" w:space="0" w:color="auto"/>
              <w:left w:val="single" w:sz="4" w:space="0" w:color="auto"/>
              <w:bottom w:val="single" w:sz="4" w:space="0" w:color="auto"/>
              <w:right w:val="single" w:sz="4" w:space="0" w:color="auto"/>
            </w:tcBorders>
            <w:vAlign w:val="center"/>
          </w:tcPr>
          <w:p w14:paraId="22093084" w14:textId="77777777" w:rsidR="00C40999" w:rsidRPr="00C40999" w:rsidRDefault="00C40999" w:rsidP="00966C4E">
            <w:pPr>
              <w:tabs>
                <w:tab w:val="left" w:pos="1026"/>
              </w:tabs>
              <w:suppressAutoHyphens w:val="0"/>
              <w:spacing w:before="120" w:line="257" w:lineRule="auto"/>
              <w:jc w:val="both"/>
              <w:rPr>
                <w:rFonts w:asciiTheme="majorHAnsi" w:eastAsia="Calibri" w:hAnsiTheme="majorHAnsi"/>
                <w:bCs/>
                <w:iCs/>
                <w:sz w:val="24"/>
                <w:szCs w:val="24"/>
                <w:lang w:eastAsia="pl-PL"/>
              </w:rPr>
            </w:pPr>
            <w:r w:rsidRPr="00C40999">
              <w:rPr>
                <w:rFonts w:asciiTheme="majorHAnsi" w:eastAsia="Calibri" w:hAnsiTheme="majorHAnsi"/>
                <w:bCs/>
                <w:iCs/>
                <w:kern w:val="1"/>
                <w:sz w:val="24"/>
                <w:szCs w:val="24"/>
                <w:lang w:eastAsia="pl-PL" w:bidi="hi-IN"/>
              </w:rPr>
              <w:t>MIES</w:t>
            </w:r>
          </w:p>
        </w:tc>
      </w:tr>
    </w:tbl>
    <w:p w14:paraId="31325A11" w14:textId="77777777" w:rsidR="00117025" w:rsidRDefault="00117025" w:rsidP="00966C4E">
      <w:pPr>
        <w:widowControl w:val="0"/>
        <w:suppressAutoHyphens w:val="0"/>
        <w:spacing w:before="120" w:after="120" w:line="257" w:lineRule="auto"/>
        <w:jc w:val="both"/>
        <w:rPr>
          <w:rFonts w:asciiTheme="majorHAnsi" w:eastAsia="Calibri" w:hAnsiTheme="majorHAnsi" w:cs="Calibri"/>
          <w:b/>
          <w:bCs/>
          <w:sz w:val="24"/>
          <w:szCs w:val="24"/>
          <w:lang w:eastAsia="pl-PL"/>
        </w:rPr>
      </w:pPr>
      <w:bookmarkStart w:id="16" w:name="_Hlk103600079"/>
      <w:bookmarkEnd w:id="15"/>
    </w:p>
    <w:p w14:paraId="1A3D07DA" w14:textId="7A83E698" w:rsidR="00245ACD" w:rsidRPr="00C40999" w:rsidRDefault="00245ACD" w:rsidP="00966C4E">
      <w:pPr>
        <w:widowControl w:val="0"/>
        <w:suppressAutoHyphens w:val="0"/>
        <w:spacing w:before="120" w:after="120" w:line="257" w:lineRule="auto"/>
        <w:jc w:val="both"/>
        <w:rPr>
          <w:rFonts w:asciiTheme="majorHAnsi" w:eastAsia="Verdana" w:hAnsiTheme="majorHAnsi" w:cs="Calibri"/>
          <w:kern w:val="2"/>
          <w:sz w:val="24"/>
          <w:szCs w:val="24"/>
          <w:lang w:eastAsia="zh-CN" w:bidi="hi-IN"/>
        </w:rPr>
      </w:pPr>
      <w:r w:rsidRPr="00180DA6">
        <w:rPr>
          <w:rFonts w:asciiTheme="majorHAnsi" w:eastAsia="Calibri" w:hAnsiTheme="majorHAnsi" w:cs="Calibri"/>
          <w:b/>
          <w:bCs/>
          <w:sz w:val="24"/>
          <w:szCs w:val="24"/>
          <w:lang w:eastAsia="pl-PL"/>
        </w:rPr>
        <w:t>Standard technologii prac obejmuje:</w:t>
      </w:r>
    </w:p>
    <w:bookmarkEnd w:id="16"/>
    <w:p w14:paraId="3262EA32" w14:textId="45FD4FAC" w:rsidR="00C40999" w:rsidRPr="00C40999" w:rsidRDefault="00245ACD" w:rsidP="00966C4E">
      <w:pPr>
        <w:suppressAutoHyphens w:val="0"/>
        <w:autoSpaceDE w:val="0"/>
        <w:autoSpaceDN w:val="0"/>
        <w:adjustRightInd w:val="0"/>
        <w:spacing w:line="257" w:lineRule="auto"/>
        <w:contextualSpacing/>
        <w:jc w:val="both"/>
        <w:rPr>
          <w:rFonts w:asciiTheme="majorHAnsi" w:eastAsia="Calibri" w:hAnsiTheme="majorHAnsi" w:cstheme="minorHAnsi"/>
          <w:sz w:val="24"/>
          <w:szCs w:val="24"/>
          <w:lang w:eastAsia="pl-PL"/>
        </w:rPr>
      </w:pPr>
      <w:r w:rsidRPr="00180DA6">
        <w:rPr>
          <w:rFonts w:asciiTheme="majorHAnsi" w:eastAsia="Calibri" w:hAnsiTheme="majorHAnsi" w:cstheme="minorHAnsi"/>
          <w:sz w:val="24"/>
          <w:szCs w:val="24"/>
          <w:lang w:eastAsia="pl-PL"/>
        </w:rPr>
        <w:t xml:space="preserve">- </w:t>
      </w:r>
      <w:r w:rsidR="00C40999" w:rsidRPr="00C40999">
        <w:rPr>
          <w:rFonts w:asciiTheme="majorHAnsi" w:eastAsia="Calibri" w:hAnsiTheme="majorHAnsi" w:cstheme="minorHAnsi"/>
          <w:sz w:val="24"/>
          <w:szCs w:val="24"/>
          <w:lang w:eastAsia="pl-PL"/>
        </w:rPr>
        <w:t>obserwację obszarów leśnych z dostrzegalni przeciwpożarowych oraz niezwłoczne  informowanie o wykrytych zagrożeniach (zgodnie z otrzymaną instrukcją) w okresie prowadzenia przez Zamawiającego akcji bezpośredniej w ochronie przeciwpożarowej lasu, potrzebę oraz zakres godzinowy prowadzenia obserwacji w danym dniu ustala</w:t>
      </w:r>
      <w:r w:rsidR="0070398C">
        <w:rPr>
          <w:rFonts w:asciiTheme="majorHAnsi" w:eastAsia="Calibri" w:hAnsiTheme="majorHAnsi" w:cstheme="minorHAnsi"/>
          <w:sz w:val="24"/>
          <w:szCs w:val="24"/>
          <w:lang w:eastAsia="pl-PL"/>
        </w:rPr>
        <w:br/>
      </w:r>
      <w:r w:rsidR="00C40999" w:rsidRPr="00C40999">
        <w:rPr>
          <w:rFonts w:asciiTheme="majorHAnsi" w:eastAsia="Calibri" w:hAnsiTheme="majorHAnsi" w:cstheme="minorHAnsi"/>
          <w:sz w:val="24"/>
          <w:szCs w:val="24"/>
          <w:lang w:eastAsia="pl-PL"/>
        </w:rPr>
        <w:t>i przekazuje Punkt Alarmowo-Dyspozycyjny Nadleśnictwa (w przypadku występowania zagrożenia pożarowego obserwacja z dostrzegalni co do zasady prowadzona jest od godz. 9.00 do zachodu słońca);</w:t>
      </w:r>
    </w:p>
    <w:p w14:paraId="17BF5C41" w14:textId="77777777" w:rsidR="00C40999" w:rsidRPr="00C40999" w:rsidRDefault="00180DA6" w:rsidP="00966C4E">
      <w:pPr>
        <w:suppressAutoHyphens w:val="0"/>
        <w:autoSpaceDE w:val="0"/>
        <w:autoSpaceDN w:val="0"/>
        <w:adjustRightInd w:val="0"/>
        <w:spacing w:line="257" w:lineRule="auto"/>
        <w:contextualSpacing/>
        <w:jc w:val="both"/>
        <w:rPr>
          <w:rFonts w:asciiTheme="majorHAnsi" w:eastAsia="Calibri" w:hAnsiTheme="majorHAnsi" w:cstheme="minorHAnsi"/>
          <w:sz w:val="24"/>
          <w:szCs w:val="24"/>
          <w:lang w:eastAsia="pl-PL"/>
        </w:rPr>
      </w:pPr>
      <w:r w:rsidRPr="00180DA6">
        <w:rPr>
          <w:rFonts w:asciiTheme="majorHAnsi" w:eastAsia="Calibri" w:hAnsiTheme="majorHAnsi" w:cstheme="minorHAnsi"/>
          <w:sz w:val="24"/>
          <w:szCs w:val="24"/>
          <w:lang w:eastAsia="pl-PL"/>
        </w:rPr>
        <w:t xml:space="preserve">- </w:t>
      </w:r>
      <w:r w:rsidR="00C40999" w:rsidRPr="00C40999">
        <w:rPr>
          <w:rFonts w:asciiTheme="majorHAnsi" w:eastAsia="Calibri" w:hAnsiTheme="majorHAnsi" w:cstheme="minorHAnsi"/>
          <w:sz w:val="24"/>
          <w:szCs w:val="24"/>
          <w:lang w:eastAsia="pl-PL"/>
        </w:rPr>
        <w:t>prowadzenie komunikacji z Punktem Alarmowo-Dyspozycyjnym Nadleśnictwa poprzez środek łączności zapewniony przez Zamawiającego;</w:t>
      </w:r>
    </w:p>
    <w:p w14:paraId="2342E628" w14:textId="77777777" w:rsidR="00C40999" w:rsidRPr="00C40999" w:rsidRDefault="00180DA6" w:rsidP="00966C4E">
      <w:pPr>
        <w:suppressAutoHyphens w:val="0"/>
        <w:autoSpaceDE w:val="0"/>
        <w:autoSpaceDN w:val="0"/>
        <w:adjustRightInd w:val="0"/>
        <w:spacing w:line="257" w:lineRule="auto"/>
        <w:contextualSpacing/>
        <w:jc w:val="both"/>
        <w:rPr>
          <w:rFonts w:asciiTheme="majorHAnsi" w:eastAsia="Calibri" w:hAnsiTheme="majorHAnsi" w:cstheme="minorHAnsi"/>
          <w:sz w:val="24"/>
          <w:szCs w:val="24"/>
          <w:lang w:eastAsia="pl-PL"/>
        </w:rPr>
      </w:pPr>
      <w:r w:rsidRPr="00180DA6">
        <w:rPr>
          <w:rFonts w:asciiTheme="majorHAnsi" w:eastAsia="Calibri" w:hAnsiTheme="majorHAnsi" w:cstheme="minorHAnsi"/>
          <w:sz w:val="24"/>
          <w:szCs w:val="24"/>
          <w:lang w:eastAsia="pl-PL"/>
        </w:rPr>
        <w:t xml:space="preserve">- </w:t>
      </w:r>
      <w:r w:rsidR="00C40999" w:rsidRPr="00C40999">
        <w:rPr>
          <w:rFonts w:asciiTheme="majorHAnsi" w:eastAsia="Calibri" w:hAnsiTheme="majorHAnsi" w:cstheme="minorHAnsi"/>
          <w:sz w:val="24"/>
          <w:szCs w:val="24"/>
          <w:lang w:eastAsia="pl-PL"/>
        </w:rPr>
        <w:t>prowadzenie na bieżąco dziennika pracy obserwatora;</w:t>
      </w:r>
    </w:p>
    <w:p w14:paraId="58845D61" w14:textId="77777777" w:rsidR="00C40999" w:rsidRPr="00C40999" w:rsidRDefault="00180DA6" w:rsidP="00966C4E">
      <w:pPr>
        <w:suppressAutoHyphens w:val="0"/>
        <w:autoSpaceDE w:val="0"/>
        <w:autoSpaceDN w:val="0"/>
        <w:adjustRightInd w:val="0"/>
        <w:spacing w:line="257" w:lineRule="auto"/>
        <w:contextualSpacing/>
        <w:jc w:val="both"/>
        <w:rPr>
          <w:rFonts w:asciiTheme="majorHAnsi" w:eastAsia="Calibri" w:hAnsiTheme="majorHAnsi" w:cstheme="minorHAnsi"/>
          <w:sz w:val="24"/>
          <w:szCs w:val="24"/>
          <w:lang w:eastAsia="pl-PL"/>
        </w:rPr>
      </w:pPr>
      <w:r w:rsidRPr="00180DA6">
        <w:rPr>
          <w:rFonts w:asciiTheme="majorHAnsi" w:eastAsia="Calibri" w:hAnsiTheme="majorHAnsi" w:cstheme="minorHAnsi"/>
          <w:sz w:val="24"/>
          <w:szCs w:val="24"/>
          <w:lang w:eastAsia="pl-PL"/>
        </w:rPr>
        <w:t xml:space="preserve">- </w:t>
      </w:r>
      <w:r w:rsidR="00C40999" w:rsidRPr="00C40999">
        <w:rPr>
          <w:rFonts w:asciiTheme="majorHAnsi" w:eastAsia="Calibri" w:hAnsiTheme="majorHAnsi" w:cstheme="minorHAnsi"/>
          <w:sz w:val="24"/>
          <w:szCs w:val="24"/>
          <w:lang w:eastAsia="pl-PL"/>
        </w:rPr>
        <w:t>utrzymanie porządku na stanowisku pracy obserwatora oraz w bezpośrednim otoczeniu dostrzegalni;</w:t>
      </w:r>
    </w:p>
    <w:p w14:paraId="68FF2BB3" w14:textId="77777777" w:rsidR="00C40999" w:rsidRPr="00C40999" w:rsidRDefault="00180DA6" w:rsidP="00966C4E">
      <w:pPr>
        <w:suppressAutoHyphens w:val="0"/>
        <w:autoSpaceDE w:val="0"/>
        <w:autoSpaceDN w:val="0"/>
        <w:adjustRightInd w:val="0"/>
        <w:spacing w:line="257" w:lineRule="auto"/>
        <w:contextualSpacing/>
        <w:jc w:val="both"/>
        <w:rPr>
          <w:rFonts w:asciiTheme="majorHAnsi" w:eastAsia="Calibri" w:hAnsiTheme="majorHAnsi" w:cstheme="minorHAnsi"/>
          <w:sz w:val="24"/>
          <w:szCs w:val="24"/>
          <w:lang w:eastAsia="pl-PL"/>
        </w:rPr>
      </w:pPr>
      <w:r w:rsidRPr="00180DA6">
        <w:rPr>
          <w:rFonts w:asciiTheme="majorHAnsi" w:eastAsia="Calibri" w:hAnsiTheme="majorHAnsi" w:cstheme="minorHAnsi"/>
          <w:sz w:val="24"/>
          <w:szCs w:val="24"/>
          <w:lang w:eastAsia="pl-PL"/>
        </w:rPr>
        <w:t xml:space="preserve">- </w:t>
      </w:r>
      <w:r w:rsidR="00C40999" w:rsidRPr="00C40999">
        <w:rPr>
          <w:rFonts w:asciiTheme="majorHAnsi" w:eastAsia="Calibri" w:hAnsiTheme="majorHAnsi" w:cstheme="minorHAnsi"/>
          <w:sz w:val="24"/>
          <w:szCs w:val="24"/>
          <w:lang w:eastAsia="pl-PL"/>
        </w:rPr>
        <w:t>obowiązek dbania o sprawność sprzętu powierzonego przez Zamawiającego;</w:t>
      </w:r>
    </w:p>
    <w:p w14:paraId="4944DB20" w14:textId="75C5C729" w:rsidR="00C40999" w:rsidRDefault="00180DA6" w:rsidP="00966C4E">
      <w:pPr>
        <w:suppressAutoHyphens w:val="0"/>
        <w:autoSpaceDE w:val="0"/>
        <w:autoSpaceDN w:val="0"/>
        <w:adjustRightInd w:val="0"/>
        <w:spacing w:line="257" w:lineRule="auto"/>
        <w:contextualSpacing/>
        <w:jc w:val="both"/>
        <w:rPr>
          <w:rFonts w:asciiTheme="majorHAnsi" w:eastAsia="Calibri" w:hAnsiTheme="majorHAnsi" w:cstheme="minorHAnsi"/>
          <w:sz w:val="24"/>
          <w:szCs w:val="24"/>
          <w:lang w:eastAsia="pl-PL"/>
        </w:rPr>
      </w:pPr>
      <w:r w:rsidRPr="00180DA6">
        <w:rPr>
          <w:rFonts w:asciiTheme="majorHAnsi" w:eastAsia="Calibri" w:hAnsiTheme="majorHAnsi" w:cstheme="minorHAnsi"/>
          <w:sz w:val="24"/>
          <w:szCs w:val="24"/>
          <w:lang w:eastAsia="pl-PL"/>
        </w:rPr>
        <w:t>-</w:t>
      </w:r>
      <w:r>
        <w:rPr>
          <w:rFonts w:asciiTheme="majorHAnsi" w:eastAsia="Calibri" w:hAnsiTheme="majorHAnsi" w:cstheme="minorHAnsi"/>
          <w:sz w:val="24"/>
          <w:szCs w:val="24"/>
          <w:lang w:eastAsia="pl-PL"/>
        </w:rPr>
        <w:t xml:space="preserve"> </w:t>
      </w:r>
      <w:r w:rsidR="00C40999" w:rsidRPr="00C40999">
        <w:rPr>
          <w:rFonts w:asciiTheme="majorHAnsi" w:eastAsia="Calibri" w:hAnsiTheme="majorHAnsi" w:cstheme="minorHAnsi"/>
          <w:sz w:val="24"/>
          <w:szCs w:val="24"/>
          <w:lang w:eastAsia="pl-PL"/>
        </w:rPr>
        <w:t>odpowiedzialność materialną Wykonawcy za sprzęt udostępniony przez Zamawiającego do obsługi dostrzegalni.</w:t>
      </w:r>
    </w:p>
    <w:p w14:paraId="719726F9" w14:textId="0A3BD2D2" w:rsidR="00C40999" w:rsidRPr="00C40999" w:rsidRDefault="00C40999" w:rsidP="0059548F">
      <w:pPr>
        <w:suppressAutoHyphens w:val="0"/>
        <w:autoSpaceDE w:val="0"/>
        <w:autoSpaceDN w:val="0"/>
        <w:adjustRightInd w:val="0"/>
        <w:spacing w:before="240" w:after="240" w:line="257" w:lineRule="auto"/>
        <w:contextualSpacing/>
        <w:jc w:val="both"/>
        <w:rPr>
          <w:rFonts w:asciiTheme="majorHAnsi" w:eastAsia="Calibri" w:hAnsiTheme="majorHAnsi" w:cstheme="minorHAnsi"/>
          <w:b/>
          <w:bCs/>
          <w:sz w:val="24"/>
          <w:szCs w:val="24"/>
          <w:lang w:eastAsia="pl-PL"/>
        </w:rPr>
      </w:pPr>
      <w:r w:rsidRPr="00C40999">
        <w:rPr>
          <w:rFonts w:asciiTheme="majorHAnsi" w:eastAsia="Calibri" w:hAnsiTheme="majorHAnsi" w:cstheme="minorHAnsi"/>
          <w:b/>
          <w:bCs/>
          <w:sz w:val="24"/>
          <w:szCs w:val="24"/>
          <w:lang w:eastAsia="pl-PL"/>
        </w:rPr>
        <w:t>Uwagi:</w:t>
      </w:r>
    </w:p>
    <w:p w14:paraId="4EBF222E" w14:textId="77777777" w:rsidR="00C40999" w:rsidRPr="00C40999" w:rsidRDefault="00180DA6" w:rsidP="00966C4E">
      <w:pPr>
        <w:suppressAutoHyphens w:val="0"/>
        <w:autoSpaceDE w:val="0"/>
        <w:autoSpaceDN w:val="0"/>
        <w:adjustRightInd w:val="0"/>
        <w:spacing w:line="257" w:lineRule="auto"/>
        <w:contextualSpacing/>
        <w:jc w:val="both"/>
        <w:rPr>
          <w:rFonts w:asciiTheme="majorHAnsi" w:eastAsia="Calibri" w:hAnsiTheme="majorHAnsi" w:cstheme="minorHAnsi"/>
          <w:sz w:val="24"/>
          <w:szCs w:val="24"/>
          <w:lang w:eastAsia="pl-PL"/>
        </w:rPr>
      </w:pPr>
      <w:r w:rsidRPr="00180DA6">
        <w:rPr>
          <w:rFonts w:asciiTheme="majorHAnsi" w:eastAsia="Calibri" w:hAnsiTheme="majorHAnsi" w:cstheme="minorHAnsi"/>
          <w:sz w:val="24"/>
          <w:szCs w:val="24"/>
          <w:lang w:eastAsia="pl-PL"/>
        </w:rPr>
        <w:t xml:space="preserve">- </w:t>
      </w:r>
      <w:r w:rsidR="00C40999" w:rsidRPr="00C40999">
        <w:rPr>
          <w:rFonts w:asciiTheme="majorHAnsi" w:eastAsia="Calibri" w:hAnsiTheme="majorHAnsi" w:cstheme="minorHAnsi"/>
          <w:sz w:val="24"/>
          <w:szCs w:val="24"/>
          <w:lang w:eastAsia="pl-PL"/>
        </w:rPr>
        <w:t>Zamawiający zapewnia wymagane wyposażenie dostrzegalni (kabiny obserwatora),</w:t>
      </w:r>
      <w:r w:rsidRPr="00180DA6">
        <w:rPr>
          <w:rFonts w:asciiTheme="majorHAnsi" w:eastAsia="Calibri" w:hAnsiTheme="majorHAnsi" w:cstheme="minorHAnsi"/>
          <w:sz w:val="24"/>
          <w:szCs w:val="24"/>
          <w:lang w:eastAsia="pl-PL"/>
        </w:rPr>
        <w:t xml:space="preserve"> </w:t>
      </w:r>
      <w:r w:rsidR="00C40999" w:rsidRPr="00C40999">
        <w:rPr>
          <w:rFonts w:asciiTheme="majorHAnsi" w:eastAsia="Calibri" w:hAnsiTheme="majorHAnsi" w:cstheme="minorHAnsi"/>
          <w:sz w:val="24"/>
          <w:szCs w:val="24"/>
          <w:lang w:eastAsia="pl-PL"/>
        </w:rPr>
        <w:t>o</w:t>
      </w:r>
      <w:r>
        <w:rPr>
          <w:rFonts w:asciiTheme="majorHAnsi" w:eastAsia="Calibri" w:hAnsiTheme="majorHAnsi" w:cstheme="minorHAnsi"/>
          <w:sz w:val="24"/>
          <w:szCs w:val="24"/>
          <w:lang w:eastAsia="pl-PL"/>
        </w:rPr>
        <w:t> </w:t>
      </w:r>
      <w:r w:rsidR="00C40999" w:rsidRPr="00C40999">
        <w:rPr>
          <w:rFonts w:asciiTheme="majorHAnsi" w:eastAsia="Calibri" w:hAnsiTheme="majorHAnsi" w:cstheme="minorHAnsi"/>
          <w:sz w:val="24"/>
          <w:szCs w:val="24"/>
          <w:lang w:eastAsia="pl-PL"/>
        </w:rPr>
        <w:t>którym mowa w obowiązującej w PGL LP Instrukcji ochrony przeciwpożarowej lasu;</w:t>
      </w:r>
    </w:p>
    <w:p w14:paraId="158F2524" w14:textId="77777777" w:rsidR="00C40999" w:rsidRPr="00C40999" w:rsidRDefault="00180DA6" w:rsidP="00966C4E">
      <w:pPr>
        <w:suppressAutoHyphens w:val="0"/>
        <w:autoSpaceDE w:val="0"/>
        <w:autoSpaceDN w:val="0"/>
        <w:adjustRightInd w:val="0"/>
        <w:spacing w:line="257" w:lineRule="auto"/>
        <w:contextualSpacing/>
        <w:jc w:val="both"/>
        <w:rPr>
          <w:rFonts w:asciiTheme="majorHAnsi" w:eastAsia="Calibri" w:hAnsiTheme="majorHAnsi" w:cstheme="minorHAnsi"/>
          <w:sz w:val="24"/>
          <w:szCs w:val="24"/>
          <w:lang w:eastAsia="pl-PL"/>
        </w:rPr>
      </w:pPr>
      <w:r w:rsidRPr="00180DA6">
        <w:rPr>
          <w:rFonts w:asciiTheme="majorHAnsi" w:eastAsia="Calibri" w:hAnsiTheme="majorHAnsi" w:cstheme="minorHAnsi"/>
          <w:sz w:val="24"/>
          <w:szCs w:val="24"/>
          <w:lang w:eastAsia="pl-PL"/>
        </w:rPr>
        <w:t xml:space="preserve">- </w:t>
      </w:r>
      <w:r w:rsidR="00C40999" w:rsidRPr="00C40999">
        <w:rPr>
          <w:rFonts w:asciiTheme="majorHAnsi" w:eastAsia="Calibri" w:hAnsiTheme="majorHAnsi" w:cstheme="minorHAnsi"/>
          <w:sz w:val="24"/>
          <w:szCs w:val="24"/>
          <w:lang w:eastAsia="pl-PL"/>
        </w:rPr>
        <w:t>Wykonawca zapewnia wyposażenie obserwatora w plecak do noszenia sprzętu i</w:t>
      </w:r>
      <w:r>
        <w:rPr>
          <w:rFonts w:asciiTheme="majorHAnsi" w:eastAsia="Calibri" w:hAnsiTheme="majorHAnsi" w:cstheme="minorHAnsi"/>
          <w:sz w:val="24"/>
          <w:szCs w:val="24"/>
          <w:lang w:eastAsia="pl-PL"/>
        </w:rPr>
        <w:t> </w:t>
      </w:r>
      <w:r w:rsidR="00C40999" w:rsidRPr="00C40999">
        <w:rPr>
          <w:rFonts w:asciiTheme="majorHAnsi" w:eastAsia="Calibri" w:hAnsiTheme="majorHAnsi" w:cstheme="minorHAnsi"/>
          <w:sz w:val="24"/>
          <w:szCs w:val="24"/>
          <w:lang w:eastAsia="pl-PL"/>
        </w:rPr>
        <w:t>okulary prze</w:t>
      </w:r>
      <w:r w:rsidR="00C40999" w:rsidRPr="00C40999">
        <w:rPr>
          <w:rFonts w:asciiTheme="majorHAnsi" w:eastAsia="Calibri" w:hAnsiTheme="majorHAnsi" w:cstheme="minorHAnsi"/>
          <w:sz w:val="24"/>
          <w:szCs w:val="24"/>
          <w:lang w:eastAsia="pl-PL"/>
        </w:rPr>
        <w:softHyphen/>
        <w:t>ciwsłoneczne polaryzacyjne.</w:t>
      </w:r>
    </w:p>
    <w:p w14:paraId="00F0B766" w14:textId="77777777" w:rsidR="0059548F" w:rsidRDefault="0059548F" w:rsidP="00966C4E">
      <w:pPr>
        <w:tabs>
          <w:tab w:val="left" w:pos="0"/>
        </w:tabs>
        <w:suppressAutoHyphens w:val="0"/>
        <w:autoSpaceDE w:val="0"/>
        <w:autoSpaceDN w:val="0"/>
        <w:adjustRightInd w:val="0"/>
        <w:spacing w:line="257" w:lineRule="auto"/>
        <w:jc w:val="both"/>
        <w:textAlignment w:val="center"/>
        <w:rPr>
          <w:rFonts w:asciiTheme="majorHAnsi" w:hAnsiTheme="majorHAnsi" w:cs="Arial"/>
          <w:b/>
          <w:sz w:val="24"/>
          <w:szCs w:val="24"/>
          <w:lang w:eastAsia="pl-PL"/>
        </w:rPr>
      </w:pPr>
    </w:p>
    <w:p w14:paraId="58B76A36" w14:textId="3460CEF7" w:rsidR="00C40999" w:rsidRPr="00C40999" w:rsidRDefault="00C40999" w:rsidP="00966C4E">
      <w:pPr>
        <w:tabs>
          <w:tab w:val="left" w:pos="0"/>
        </w:tabs>
        <w:suppressAutoHyphens w:val="0"/>
        <w:autoSpaceDE w:val="0"/>
        <w:autoSpaceDN w:val="0"/>
        <w:adjustRightInd w:val="0"/>
        <w:spacing w:line="257" w:lineRule="auto"/>
        <w:jc w:val="both"/>
        <w:textAlignment w:val="center"/>
        <w:rPr>
          <w:rFonts w:asciiTheme="majorHAnsi" w:eastAsia="Calibri" w:hAnsiTheme="majorHAnsi" w:cs="Arial"/>
          <w:b/>
          <w:sz w:val="24"/>
          <w:szCs w:val="24"/>
          <w:lang w:eastAsia="pl-PL"/>
        </w:rPr>
      </w:pPr>
      <w:r w:rsidRPr="00C40999">
        <w:rPr>
          <w:rFonts w:asciiTheme="majorHAnsi" w:hAnsiTheme="majorHAnsi" w:cs="Arial"/>
          <w:b/>
          <w:sz w:val="24"/>
          <w:szCs w:val="24"/>
          <w:lang w:eastAsia="pl-PL"/>
        </w:rPr>
        <w:t>Procedura odbioru:</w:t>
      </w:r>
    </w:p>
    <w:p w14:paraId="0F72806C" w14:textId="77777777" w:rsidR="00C40999" w:rsidRPr="00C40999" w:rsidRDefault="00180DA6" w:rsidP="00966C4E">
      <w:pPr>
        <w:tabs>
          <w:tab w:val="left" w:pos="0"/>
        </w:tabs>
        <w:suppressAutoHyphens w:val="0"/>
        <w:autoSpaceDE w:val="0"/>
        <w:autoSpaceDN w:val="0"/>
        <w:adjustRightInd w:val="0"/>
        <w:spacing w:line="257" w:lineRule="auto"/>
        <w:contextualSpacing/>
        <w:jc w:val="both"/>
        <w:textAlignment w:val="center"/>
        <w:rPr>
          <w:rFonts w:asciiTheme="majorHAnsi" w:eastAsia="Calibri" w:hAnsiTheme="majorHAnsi" w:cs="Arial"/>
          <w:bCs/>
          <w:sz w:val="24"/>
          <w:szCs w:val="24"/>
          <w:lang w:eastAsia="pl-PL"/>
        </w:rPr>
      </w:pPr>
      <w:r>
        <w:rPr>
          <w:rFonts w:asciiTheme="majorHAnsi" w:eastAsia="Calibri" w:hAnsiTheme="majorHAnsi"/>
          <w:bCs/>
          <w:sz w:val="24"/>
          <w:szCs w:val="24"/>
          <w:lang w:eastAsia="pl-PL"/>
        </w:rPr>
        <w:t>O</w:t>
      </w:r>
      <w:r w:rsidR="00C40999" w:rsidRPr="00C40999">
        <w:rPr>
          <w:rFonts w:asciiTheme="majorHAnsi" w:eastAsia="Calibri" w:hAnsiTheme="majorHAnsi"/>
          <w:bCs/>
          <w:sz w:val="24"/>
          <w:szCs w:val="24"/>
          <w:lang w:eastAsia="pl-PL"/>
        </w:rPr>
        <w:t>dbiór prac nastąpi poprzez zweryfikowanie prawidłowości ich wykonania (zgodności z</w:t>
      </w:r>
      <w:r>
        <w:rPr>
          <w:rFonts w:asciiTheme="majorHAnsi" w:eastAsia="Calibri" w:hAnsiTheme="majorHAnsi"/>
          <w:bCs/>
          <w:sz w:val="24"/>
          <w:szCs w:val="24"/>
          <w:lang w:eastAsia="pl-PL"/>
        </w:rPr>
        <w:t> </w:t>
      </w:r>
      <w:proofErr w:type="gramStart"/>
      <w:r w:rsidR="00C40999" w:rsidRPr="00C40999">
        <w:rPr>
          <w:rFonts w:asciiTheme="majorHAnsi" w:eastAsia="Calibri" w:hAnsiTheme="majorHAnsi"/>
          <w:bCs/>
          <w:sz w:val="24"/>
          <w:szCs w:val="24"/>
          <w:lang w:eastAsia="pl-PL"/>
        </w:rPr>
        <w:t>opisem  czynności</w:t>
      </w:r>
      <w:proofErr w:type="gramEnd"/>
      <w:r w:rsidR="00C40999" w:rsidRPr="00C40999">
        <w:rPr>
          <w:rFonts w:asciiTheme="majorHAnsi" w:eastAsia="Calibri" w:hAnsiTheme="majorHAnsi"/>
          <w:bCs/>
          <w:sz w:val="24"/>
          <w:szCs w:val="24"/>
          <w:lang w:eastAsia="pl-PL"/>
        </w:rPr>
        <w:t xml:space="preserve"> i zleceniem)</w:t>
      </w:r>
      <w:r>
        <w:rPr>
          <w:rFonts w:asciiTheme="majorHAnsi" w:eastAsia="Calibri" w:hAnsiTheme="majorHAnsi"/>
          <w:bCs/>
          <w:sz w:val="24"/>
          <w:szCs w:val="24"/>
          <w:lang w:eastAsia="pl-PL"/>
        </w:rPr>
        <w:t>.</w:t>
      </w:r>
    </w:p>
    <w:p w14:paraId="36B56ACE" w14:textId="77777777" w:rsidR="00C40999" w:rsidRPr="00C40999" w:rsidRDefault="00C40999" w:rsidP="00966C4E">
      <w:pPr>
        <w:tabs>
          <w:tab w:val="left" w:pos="0"/>
        </w:tabs>
        <w:suppressAutoHyphens w:val="0"/>
        <w:autoSpaceDE w:val="0"/>
        <w:autoSpaceDN w:val="0"/>
        <w:adjustRightInd w:val="0"/>
        <w:spacing w:line="257" w:lineRule="auto"/>
        <w:contextualSpacing/>
        <w:jc w:val="both"/>
        <w:textAlignment w:val="center"/>
        <w:rPr>
          <w:rFonts w:asciiTheme="majorHAnsi" w:eastAsia="Calibri" w:hAnsiTheme="majorHAnsi" w:cs="Arial"/>
          <w:bCs/>
          <w:sz w:val="24"/>
          <w:szCs w:val="24"/>
          <w:lang w:eastAsia="pl-PL"/>
        </w:rPr>
      </w:pPr>
      <w:r w:rsidRPr="00C40999">
        <w:rPr>
          <w:rFonts w:asciiTheme="majorHAnsi" w:hAnsiTheme="majorHAnsi"/>
          <w:bCs/>
          <w:sz w:val="24"/>
          <w:szCs w:val="24"/>
        </w:rPr>
        <w:t>Wykonawcy za wykonanie usługi przysługuje zryczałtowane wynagrodzenie miesięczne na każdą dostrzegalnię (Zamawiający w załączniku do specyfikacji warunków zamówienia nr</w:t>
      </w:r>
      <w:proofErr w:type="gramStart"/>
      <w:r w:rsidRPr="00C40999">
        <w:rPr>
          <w:rFonts w:asciiTheme="majorHAnsi" w:hAnsiTheme="majorHAnsi"/>
          <w:bCs/>
          <w:sz w:val="24"/>
          <w:szCs w:val="24"/>
        </w:rPr>
        <w:t xml:space="preserve"> ….</w:t>
      </w:r>
      <w:proofErr w:type="gramEnd"/>
      <w:r w:rsidRPr="00C40999">
        <w:rPr>
          <w:rFonts w:asciiTheme="majorHAnsi" w:hAnsiTheme="majorHAnsi"/>
          <w:bCs/>
          <w:sz w:val="24"/>
          <w:szCs w:val="24"/>
        </w:rPr>
        <w:t>…. podaje ilość dostrzegalni oraz średnią ilość przepracowanych godzin na jedną dostrzegalnię w miesiącu w okresie prowadzenia akcji bezpośredniej w</w:t>
      </w:r>
      <w:r w:rsidR="00180DA6">
        <w:rPr>
          <w:rFonts w:asciiTheme="majorHAnsi" w:hAnsiTheme="majorHAnsi"/>
          <w:bCs/>
          <w:sz w:val="24"/>
          <w:szCs w:val="24"/>
        </w:rPr>
        <w:t> </w:t>
      </w:r>
      <w:r w:rsidRPr="00C40999">
        <w:rPr>
          <w:rFonts w:asciiTheme="majorHAnsi" w:hAnsiTheme="majorHAnsi"/>
          <w:bCs/>
          <w:sz w:val="24"/>
          <w:szCs w:val="24"/>
        </w:rPr>
        <w:t>ochronie przeciwpożarowej lasu, wyliczoną na podstawie ostatnich min. 3 lat)</w:t>
      </w:r>
      <w:r w:rsidR="00180DA6">
        <w:rPr>
          <w:rFonts w:asciiTheme="majorHAnsi" w:hAnsiTheme="majorHAnsi"/>
          <w:bCs/>
          <w:sz w:val="24"/>
          <w:szCs w:val="24"/>
        </w:rPr>
        <w:t>.</w:t>
      </w:r>
    </w:p>
    <w:p w14:paraId="68CF23D2" w14:textId="77777777" w:rsidR="00C40999" w:rsidRPr="00C40999" w:rsidRDefault="00180DA6" w:rsidP="00966C4E">
      <w:pPr>
        <w:tabs>
          <w:tab w:val="left" w:pos="0"/>
        </w:tabs>
        <w:suppressAutoHyphens w:val="0"/>
        <w:autoSpaceDE w:val="0"/>
        <w:autoSpaceDN w:val="0"/>
        <w:adjustRightInd w:val="0"/>
        <w:spacing w:after="240" w:line="257" w:lineRule="auto"/>
        <w:contextualSpacing/>
        <w:jc w:val="both"/>
        <w:textAlignment w:val="center"/>
        <w:rPr>
          <w:rFonts w:asciiTheme="majorHAnsi" w:eastAsia="Calibri" w:hAnsiTheme="majorHAnsi" w:cs="Arial"/>
          <w:bCs/>
          <w:sz w:val="24"/>
          <w:szCs w:val="24"/>
          <w:lang w:eastAsia="pl-PL"/>
        </w:rPr>
      </w:pPr>
      <w:r>
        <w:rPr>
          <w:rFonts w:asciiTheme="majorHAnsi" w:hAnsiTheme="majorHAnsi"/>
          <w:bCs/>
          <w:sz w:val="24"/>
          <w:szCs w:val="24"/>
        </w:rPr>
        <w:t>W</w:t>
      </w:r>
      <w:r w:rsidR="00C40999" w:rsidRPr="00C40999">
        <w:rPr>
          <w:rFonts w:asciiTheme="majorHAnsi" w:hAnsiTheme="majorHAnsi"/>
          <w:bCs/>
          <w:sz w:val="24"/>
          <w:szCs w:val="24"/>
        </w:rPr>
        <w:t xml:space="preserve"> przypadku niepełnych miesięcy kalendarzowych objętych usługą, rozliczenie nastąpi proporcjonalnie do ilości dni objętych zleceniem.</w:t>
      </w:r>
    </w:p>
    <w:p w14:paraId="74589595" w14:textId="03F46AF8" w:rsidR="00180DA6" w:rsidRDefault="00C40999" w:rsidP="00966C4E">
      <w:pPr>
        <w:suppressAutoHyphens w:val="0"/>
        <w:spacing w:before="120" w:line="257" w:lineRule="auto"/>
        <w:jc w:val="both"/>
        <w:rPr>
          <w:rFonts w:asciiTheme="majorHAnsi" w:eastAsia="Calibri" w:hAnsiTheme="majorHAnsi"/>
          <w:bCs/>
          <w:i/>
          <w:sz w:val="24"/>
          <w:szCs w:val="24"/>
          <w:lang w:eastAsia="pl-PL"/>
        </w:rPr>
      </w:pPr>
      <w:r w:rsidRPr="00C40999">
        <w:rPr>
          <w:rFonts w:asciiTheme="majorHAnsi" w:eastAsia="Calibri" w:hAnsiTheme="majorHAnsi"/>
          <w:bCs/>
          <w:i/>
          <w:sz w:val="24"/>
          <w:szCs w:val="24"/>
          <w:lang w:eastAsia="pl-PL"/>
        </w:rPr>
        <w:t>(jednostką rozliczeniową jest miesiąc kalendarzowy)</w:t>
      </w:r>
      <w:bookmarkStart w:id="17" w:name="_Hlk70423396"/>
      <w:bookmarkStart w:id="18" w:name="_Hlk70424146"/>
      <w:bookmarkEnd w:id="14"/>
    </w:p>
    <w:p w14:paraId="056F67EC" w14:textId="40536D78" w:rsidR="00180DA6" w:rsidRDefault="00180DA6" w:rsidP="00966C4E">
      <w:pPr>
        <w:suppressAutoHyphens w:val="0"/>
        <w:spacing w:before="120" w:line="257" w:lineRule="auto"/>
        <w:jc w:val="both"/>
        <w:rPr>
          <w:ins w:id="19" w:author="Maciej Miśków" w:date="2023-07-27T10:41:00Z"/>
          <w:rFonts w:asciiTheme="majorHAnsi" w:eastAsia="Calibri" w:hAnsiTheme="majorHAnsi"/>
          <w:b/>
          <w:kern w:val="1"/>
          <w:sz w:val="24"/>
          <w:szCs w:val="24"/>
          <w:lang w:eastAsia="zh-CN" w:bidi="hi-IN"/>
        </w:rPr>
      </w:pPr>
    </w:p>
    <w:p w14:paraId="5B9B73AD" w14:textId="77777777" w:rsidR="002C4BE6" w:rsidRPr="00C40999" w:rsidRDefault="002C4BE6" w:rsidP="00966C4E">
      <w:pPr>
        <w:suppressAutoHyphens w:val="0"/>
        <w:spacing w:before="120" w:line="257" w:lineRule="auto"/>
        <w:jc w:val="both"/>
        <w:rPr>
          <w:rFonts w:asciiTheme="majorHAnsi" w:eastAsia="Calibri" w:hAnsiTheme="majorHAnsi"/>
          <w:b/>
          <w:kern w:val="1"/>
          <w:sz w:val="24"/>
          <w:szCs w:val="24"/>
          <w:lang w:eastAsia="zh-CN" w:bidi="hi-IN"/>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
        <w:gridCol w:w="1668"/>
        <w:gridCol w:w="2551"/>
        <w:gridCol w:w="2989"/>
        <w:gridCol w:w="1282"/>
      </w:tblGrid>
      <w:tr w:rsidR="00C40999" w:rsidRPr="00C40999" w14:paraId="52F79BCA" w14:textId="77777777" w:rsidTr="005D6FE0">
        <w:trPr>
          <w:trHeight w:val="393"/>
          <w:jc w:val="center"/>
        </w:trPr>
        <w:tc>
          <w:tcPr>
            <w:tcW w:w="413" w:type="pct"/>
            <w:tcBorders>
              <w:top w:val="single" w:sz="4" w:space="0" w:color="auto"/>
              <w:left w:val="single" w:sz="4" w:space="0" w:color="auto"/>
              <w:bottom w:val="single" w:sz="4" w:space="0" w:color="auto"/>
              <w:right w:val="single" w:sz="4" w:space="0" w:color="auto"/>
            </w:tcBorders>
          </w:tcPr>
          <w:p w14:paraId="1DF286B4" w14:textId="77777777" w:rsidR="00C40999" w:rsidRPr="00C40999" w:rsidRDefault="00C40999" w:rsidP="00966C4E">
            <w:pPr>
              <w:suppressAutoHyphens w:val="0"/>
              <w:spacing w:before="120" w:line="257" w:lineRule="auto"/>
              <w:jc w:val="both"/>
              <w:rPr>
                <w:rFonts w:asciiTheme="majorHAnsi" w:eastAsia="Calibri" w:hAnsiTheme="majorHAnsi"/>
                <w:sz w:val="24"/>
                <w:szCs w:val="24"/>
                <w:lang w:eastAsia="pl-PL"/>
              </w:rPr>
            </w:pPr>
            <w:bookmarkStart w:id="20" w:name="_Hlk70423237"/>
            <w:r w:rsidRPr="00C40999">
              <w:rPr>
                <w:rFonts w:asciiTheme="majorHAnsi" w:eastAsia="Calibri" w:hAnsiTheme="majorHAnsi"/>
                <w:b/>
                <w:bCs/>
                <w:i/>
                <w:iCs/>
                <w:sz w:val="24"/>
                <w:szCs w:val="24"/>
                <w:lang w:eastAsia="pl-PL"/>
              </w:rPr>
              <w:lastRenderedPageBreak/>
              <w:t>Nr</w:t>
            </w:r>
          </w:p>
        </w:tc>
        <w:tc>
          <w:tcPr>
            <w:tcW w:w="914" w:type="pct"/>
            <w:tcBorders>
              <w:top w:val="single" w:sz="4" w:space="0" w:color="auto"/>
              <w:left w:val="single" w:sz="4" w:space="0" w:color="auto"/>
              <w:bottom w:val="single" w:sz="4" w:space="0" w:color="auto"/>
              <w:right w:val="single" w:sz="4" w:space="0" w:color="auto"/>
            </w:tcBorders>
            <w:hideMark/>
          </w:tcPr>
          <w:p w14:paraId="7C26632E" w14:textId="77777777" w:rsidR="00C40999" w:rsidRPr="00C40999" w:rsidRDefault="00C40999" w:rsidP="00966C4E">
            <w:pPr>
              <w:suppressAutoHyphens w:val="0"/>
              <w:spacing w:before="120" w:line="257" w:lineRule="auto"/>
              <w:jc w:val="both"/>
              <w:rPr>
                <w:rFonts w:asciiTheme="majorHAnsi" w:eastAsia="Calibri" w:hAnsiTheme="majorHAnsi"/>
                <w:b/>
                <w:bCs/>
                <w:i/>
                <w:iCs/>
                <w:sz w:val="24"/>
                <w:szCs w:val="24"/>
                <w:lang w:eastAsia="pl-PL"/>
              </w:rPr>
            </w:pPr>
            <w:r w:rsidRPr="00C40999">
              <w:rPr>
                <w:rFonts w:asciiTheme="majorHAnsi" w:eastAsia="Calibri" w:hAnsiTheme="majorHAnsi"/>
                <w:b/>
                <w:bCs/>
                <w:i/>
                <w:iCs/>
                <w:sz w:val="24"/>
                <w:szCs w:val="24"/>
                <w:lang w:eastAsia="pl-PL"/>
              </w:rPr>
              <w:t>Kod czynności do rozliczenia</w:t>
            </w:r>
          </w:p>
        </w:tc>
        <w:tc>
          <w:tcPr>
            <w:tcW w:w="1389" w:type="pct"/>
            <w:tcBorders>
              <w:top w:val="single" w:sz="4" w:space="0" w:color="auto"/>
              <w:left w:val="single" w:sz="4" w:space="0" w:color="auto"/>
              <w:bottom w:val="single" w:sz="4" w:space="0" w:color="auto"/>
              <w:right w:val="single" w:sz="4" w:space="0" w:color="auto"/>
            </w:tcBorders>
          </w:tcPr>
          <w:p w14:paraId="67B7D9F7" w14:textId="77777777" w:rsidR="00C40999" w:rsidRPr="00C40999" w:rsidRDefault="00C40999" w:rsidP="00966C4E">
            <w:pPr>
              <w:suppressAutoHyphens w:val="0"/>
              <w:spacing w:before="120" w:line="257" w:lineRule="auto"/>
              <w:jc w:val="both"/>
              <w:rPr>
                <w:rFonts w:asciiTheme="majorHAnsi" w:eastAsia="Calibri" w:hAnsiTheme="majorHAnsi"/>
                <w:b/>
                <w:bCs/>
                <w:i/>
                <w:iCs/>
                <w:sz w:val="24"/>
                <w:szCs w:val="24"/>
                <w:lang w:eastAsia="pl-PL"/>
              </w:rPr>
            </w:pPr>
            <w:r w:rsidRPr="00C40999">
              <w:rPr>
                <w:rFonts w:asciiTheme="majorHAnsi" w:eastAsia="Calibri" w:hAnsiTheme="majorHAnsi"/>
                <w:b/>
                <w:bCs/>
                <w:i/>
                <w:iCs/>
                <w:sz w:val="24"/>
                <w:szCs w:val="24"/>
                <w:lang w:eastAsia="pl-PL"/>
              </w:rPr>
              <w:t xml:space="preserve">Kod </w:t>
            </w:r>
            <w:proofErr w:type="spellStart"/>
            <w:r w:rsidRPr="00C40999">
              <w:rPr>
                <w:rFonts w:asciiTheme="majorHAnsi" w:eastAsia="Calibri" w:hAnsiTheme="majorHAnsi"/>
                <w:b/>
                <w:bCs/>
                <w:i/>
                <w:iCs/>
                <w:sz w:val="24"/>
                <w:szCs w:val="24"/>
                <w:lang w:eastAsia="pl-PL"/>
              </w:rPr>
              <w:t>czynn</w:t>
            </w:r>
            <w:proofErr w:type="spellEnd"/>
            <w:r w:rsidRPr="00C40999">
              <w:rPr>
                <w:rFonts w:asciiTheme="majorHAnsi" w:eastAsia="Calibri" w:hAnsiTheme="majorHAnsi"/>
                <w:b/>
                <w:bCs/>
                <w:i/>
                <w:iCs/>
                <w:sz w:val="24"/>
                <w:szCs w:val="24"/>
                <w:lang w:eastAsia="pl-PL"/>
              </w:rPr>
              <w:t>. / materiału do wyceny</w:t>
            </w:r>
          </w:p>
        </w:tc>
        <w:tc>
          <w:tcPr>
            <w:tcW w:w="1625" w:type="pct"/>
            <w:tcBorders>
              <w:top w:val="single" w:sz="4" w:space="0" w:color="auto"/>
              <w:left w:val="single" w:sz="4" w:space="0" w:color="auto"/>
              <w:bottom w:val="single" w:sz="4" w:space="0" w:color="auto"/>
              <w:right w:val="single" w:sz="4" w:space="0" w:color="auto"/>
            </w:tcBorders>
            <w:hideMark/>
          </w:tcPr>
          <w:p w14:paraId="1331B51F" w14:textId="77777777" w:rsidR="00C40999" w:rsidRPr="00C40999" w:rsidRDefault="00C40999" w:rsidP="00966C4E">
            <w:pPr>
              <w:suppressAutoHyphens w:val="0"/>
              <w:spacing w:before="120" w:line="257" w:lineRule="auto"/>
              <w:jc w:val="both"/>
              <w:rPr>
                <w:rFonts w:asciiTheme="majorHAnsi" w:eastAsia="Calibri" w:hAnsiTheme="majorHAnsi"/>
                <w:b/>
                <w:bCs/>
                <w:i/>
                <w:iCs/>
                <w:sz w:val="24"/>
                <w:szCs w:val="24"/>
                <w:lang w:eastAsia="pl-PL"/>
              </w:rPr>
            </w:pPr>
            <w:r w:rsidRPr="00C40999">
              <w:rPr>
                <w:rFonts w:asciiTheme="majorHAnsi" w:eastAsia="Calibri" w:hAnsiTheme="majorHAnsi"/>
                <w:b/>
                <w:bCs/>
                <w:i/>
                <w:iCs/>
                <w:sz w:val="24"/>
                <w:szCs w:val="24"/>
                <w:lang w:eastAsia="pl-PL"/>
              </w:rPr>
              <w:t>Opis kodu czynności</w:t>
            </w:r>
          </w:p>
        </w:tc>
        <w:tc>
          <w:tcPr>
            <w:tcW w:w="659" w:type="pct"/>
            <w:tcBorders>
              <w:top w:val="single" w:sz="4" w:space="0" w:color="auto"/>
              <w:left w:val="single" w:sz="4" w:space="0" w:color="auto"/>
              <w:bottom w:val="single" w:sz="4" w:space="0" w:color="auto"/>
              <w:right w:val="single" w:sz="4" w:space="0" w:color="auto"/>
            </w:tcBorders>
          </w:tcPr>
          <w:p w14:paraId="74FE1850" w14:textId="77777777" w:rsidR="00C40999" w:rsidRPr="00C40999" w:rsidRDefault="00C40999" w:rsidP="00966C4E">
            <w:pPr>
              <w:tabs>
                <w:tab w:val="left" w:pos="1026"/>
              </w:tabs>
              <w:suppressAutoHyphens w:val="0"/>
              <w:spacing w:before="120" w:line="257" w:lineRule="auto"/>
              <w:jc w:val="both"/>
              <w:rPr>
                <w:rFonts w:asciiTheme="majorHAnsi" w:eastAsia="Calibri" w:hAnsiTheme="majorHAnsi"/>
                <w:b/>
                <w:bCs/>
                <w:i/>
                <w:iCs/>
                <w:sz w:val="24"/>
                <w:szCs w:val="24"/>
                <w:lang w:eastAsia="pl-PL"/>
              </w:rPr>
            </w:pPr>
            <w:r w:rsidRPr="00C40999">
              <w:rPr>
                <w:rFonts w:asciiTheme="majorHAnsi" w:eastAsia="Calibri" w:hAnsiTheme="majorHAnsi"/>
                <w:b/>
                <w:bCs/>
                <w:i/>
                <w:iCs/>
                <w:sz w:val="24"/>
                <w:szCs w:val="24"/>
                <w:lang w:eastAsia="pl-PL"/>
              </w:rPr>
              <w:t>Jednostka miary</w:t>
            </w:r>
          </w:p>
        </w:tc>
      </w:tr>
      <w:tr w:rsidR="00C40999" w:rsidRPr="00C40999" w14:paraId="598BDF2D" w14:textId="77777777" w:rsidTr="005D6FE0">
        <w:trPr>
          <w:trHeight w:val="164"/>
          <w:jc w:val="center"/>
        </w:trPr>
        <w:tc>
          <w:tcPr>
            <w:tcW w:w="413" w:type="pct"/>
            <w:tcBorders>
              <w:top w:val="single" w:sz="4" w:space="0" w:color="auto"/>
              <w:left w:val="single" w:sz="4" w:space="0" w:color="auto"/>
              <w:bottom w:val="single" w:sz="4" w:space="0" w:color="auto"/>
              <w:right w:val="single" w:sz="4" w:space="0" w:color="auto"/>
            </w:tcBorders>
          </w:tcPr>
          <w:p w14:paraId="00206F6D" w14:textId="0BE61EA6" w:rsidR="00C40999" w:rsidRPr="00C40999" w:rsidRDefault="00180DA6" w:rsidP="00966C4E">
            <w:pPr>
              <w:suppressAutoHyphens w:val="0"/>
              <w:spacing w:before="120" w:line="257" w:lineRule="auto"/>
              <w:jc w:val="both"/>
              <w:rPr>
                <w:rFonts w:asciiTheme="majorHAnsi" w:eastAsia="Calibri" w:hAnsiTheme="majorHAnsi"/>
                <w:bCs/>
                <w:iCs/>
                <w:kern w:val="1"/>
                <w:sz w:val="24"/>
                <w:szCs w:val="24"/>
                <w:lang w:eastAsia="pl-PL" w:bidi="hi-IN"/>
              </w:rPr>
            </w:pPr>
            <w:r>
              <w:rPr>
                <w:rFonts w:asciiTheme="majorHAnsi" w:eastAsia="Calibri" w:hAnsiTheme="majorHAnsi"/>
                <w:bCs/>
                <w:iCs/>
                <w:kern w:val="1"/>
                <w:sz w:val="24"/>
                <w:szCs w:val="24"/>
                <w:lang w:eastAsia="pl-PL" w:bidi="hi-IN"/>
              </w:rPr>
              <w:t>1</w:t>
            </w:r>
            <w:r w:rsidR="00E6381B">
              <w:rPr>
                <w:rFonts w:asciiTheme="majorHAnsi" w:eastAsia="Calibri" w:hAnsiTheme="majorHAnsi"/>
                <w:bCs/>
                <w:iCs/>
                <w:kern w:val="1"/>
                <w:sz w:val="24"/>
                <w:szCs w:val="24"/>
                <w:lang w:eastAsia="pl-PL" w:bidi="hi-IN"/>
              </w:rPr>
              <w:t>74</w:t>
            </w:r>
            <w:r>
              <w:rPr>
                <w:rFonts w:asciiTheme="majorHAnsi" w:eastAsia="Calibri" w:hAnsiTheme="majorHAnsi"/>
                <w:bCs/>
                <w:iCs/>
                <w:kern w:val="1"/>
                <w:sz w:val="24"/>
                <w:szCs w:val="24"/>
                <w:lang w:eastAsia="pl-PL" w:bidi="hi-IN"/>
              </w:rPr>
              <w:t>.</w:t>
            </w:r>
            <w:r w:rsidR="00150C0E">
              <w:rPr>
                <w:rFonts w:asciiTheme="majorHAnsi" w:eastAsia="Calibri" w:hAnsiTheme="majorHAnsi"/>
                <w:bCs/>
                <w:iCs/>
                <w:kern w:val="1"/>
                <w:sz w:val="24"/>
                <w:szCs w:val="24"/>
                <w:lang w:eastAsia="pl-PL" w:bidi="hi-IN"/>
              </w:rPr>
              <w:t>2</w:t>
            </w:r>
          </w:p>
        </w:tc>
        <w:tc>
          <w:tcPr>
            <w:tcW w:w="914" w:type="pct"/>
            <w:tcBorders>
              <w:top w:val="single" w:sz="4" w:space="0" w:color="auto"/>
              <w:left w:val="single" w:sz="4" w:space="0" w:color="auto"/>
              <w:bottom w:val="single" w:sz="4" w:space="0" w:color="auto"/>
              <w:right w:val="single" w:sz="4" w:space="0" w:color="auto"/>
            </w:tcBorders>
            <w:hideMark/>
          </w:tcPr>
          <w:p w14:paraId="775F504E" w14:textId="77777777" w:rsidR="00C40999" w:rsidRPr="00C40999" w:rsidRDefault="00C40999" w:rsidP="00966C4E">
            <w:pPr>
              <w:suppressAutoHyphens w:val="0"/>
              <w:spacing w:before="120" w:line="257" w:lineRule="auto"/>
              <w:jc w:val="both"/>
              <w:rPr>
                <w:rFonts w:asciiTheme="majorHAnsi" w:eastAsia="Calibri" w:hAnsiTheme="majorHAnsi"/>
                <w:bCs/>
                <w:iCs/>
                <w:sz w:val="24"/>
                <w:szCs w:val="24"/>
                <w:lang w:eastAsia="pl-PL"/>
              </w:rPr>
            </w:pPr>
            <w:r w:rsidRPr="00C40999">
              <w:rPr>
                <w:rFonts w:asciiTheme="majorHAnsi" w:eastAsia="Calibri" w:hAnsiTheme="majorHAnsi"/>
                <w:bCs/>
                <w:iCs/>
                <w:sz w:val="24"/>
                <w:szCs w:val="24"/>
                <w:lang w:eastAsia="pl-PL"/>
              </w:rPr>
              <w:t>DYZUR-PM</w:t>
            </w:r>
          </w:p>
        </w:tc>
        <w:tc>
          <w:tcPr>
            <w:tcW w:w="1389" w:type="pct"/>
            <w:tcBorders>
              <w:top w:val="single" w:sz="4" w:space="0" w:color="auto"/>
              <w:left w:val="single" w:sz="4" w:space="0" w:color="auto"/>
              <w:bottom w:val="single" w:sz="4" w:space="0" w:color="auto"/>
              <w:right w:val="single" w:sz="4" w:space="0" w:color="auto"/>
            </w:tcBorders>
          </w:tcPr>
          <w:p w14:paraId="1E98CAE2" w14:textId="77777777" w:rsidR="00C40999" w:rsidRPr="00C40999" w:rsidRDefault="00C40999" w:rsidP="00966C4E">
            <w:pPr>
              <w:widowControl w:val="0"/>
              <w:suppressAutoHyphens w:val="0"/>
              <w:spacing w:before="120" w:line="257" w:lineRule="auto"/>
              <w:jc w:val="both"/>
              <w:rPr>
                <w:rFonts w:asciiTheme="majorHAnsi" w:eastAsia="Calibri" w:hAnsiTheme="majorHAnsi"/>
                <w:bCs/>
                <w:iCs/>
                <w:kern w:val="1"/>
                <w:sz w:val="24"/>
                <w:szCs w:val="24"/>
                <w:lang w:eastAsia="pl-PL" w:bidi="hi-IN"/>
              </w:rPr>
            </w:pPr>
            <w:r w:rsidRPr="00C40999">
              <w:rPr>
                <w:rFonts w:asciiTheme="majorHAnsi" w:eastAsia="Calibri" w:hAnsiTheme="majorHAnsi"/>
                <w:bCs/>
                <w:iCs/>
                <w:kern w:val="1"/>
                <w:sz w:val="24"/>
                <w:szCs w:val="24"/>
                <w:lang w:eastAsia="pl-PL" w:bidi="hi-IN"/>
              </w:rPr>
              <w:t>DYZUR-PM</w:t>
            </w:r>
          </w:p>
        </w:tc>
        <w:tc>
          <w:tcPr>
            <w:tcW w:w="1625" w:type="pct"/>
            <w:tcBorders>
              <w:top w:val="single" w:sz="4" w:space="0" w:color="auto"/>
              <w:left w:val="single" w:sz="4" w:space="0" w:color="auto"/>
              <w:bottom w:val="single" w:sz="4" w:space="0" w:color="auto"/>
              <w:right w:val="single" w:sz="4" w:space="0" w:color="auto"/>
            </w:tcBorders>
            <w:hideMark/>
          </w:tcPr>
          <w:p w14:paraId="66ABFC6B" w14:textId="68DDF224" w:rsidR="00C40999" w:rsidRPr="00301556" w:rsidRDefault="00C40999" w:rsidP="00966C4E">
            <w:pPr>
              <w:widowControl w:val="0"/>
              <w:suppressAutoHyphens w:val="0"/>
              <w:spacing w:before="120" w:line="257" w:lineRule="auto"/>
              <w:jc w:val="both"/>
              <w:rPr>
                <w:rFonts w:asciiTheme="majorHAnsi" w:eastAsia="Calibri" w:hAnsiTheme="majorHAnsi" w:cs="Arial"/>
                <w:bCs/>
                <w:iCs/>
                <w:sz w:val="24"/>
                <w:szCs w:val="24"/>
                <w:lang w:eastAsia="pl-PL"/>
              </w:rPr>
            </w:pPr>
            <w:r w:rsidRPr="00C40999">
              <w:rPr>
                <w:rFonts w:asciiTheme="majorHAnsi" w:eastAsia="Calibri" w:hAnsiTheme="majorHAnsi" w:cs="Arial"/>
                <w:bCs/>
                <w:iCs/>
                <w:sz w:val="24"/>
                <w:szCs w:val="24"/>
                <w:lang w:eastAsia="pl-PL"/>
              </w:rPr>
              <w:t>Dyżur ciągnika z osprzętem</w:t>
            </w:r>
          </w:p>
        </w:tc>
        <w:tc>
          <w:tcPr>
            <w:tcW w:w="659" w:type="pct"/>
            <w:tcBorders>
              <w:top w:val="single" w:sz="4" w:space="0" w:color="auto"/>
              <w:left w:val="single" w:sz="4" w:space="0" w:color="auto"/>
              <w:bottom w:val="single" w:sz="4" w:space="0" w:color="auto"/>
              <w:right w:val="single" w:sz="4" w:space="0" w:color="auto"/>
            </w:tcBorders>
          </w:tcPr>
          <w:p w14:paraId="6EFF772D" w14:textId="77777777" w:rsidR="00C40999" w:rsidRPr="00C40999" w:rsidRDefault="00C40999" w:rsidP="00966C4E">
            <w:pPr>
              <w:tabs>
                <w:tab w:val="left" w:pos="1026"/>
              </w:tabs>
              <w:suppressAutoHyphens w:val="0"/>
              <w:spacing w:before="120" w:line="257" w:lineRule="auto"/>
              <w:jc w:val="both"/>
              <w:rPr>
                <w:rFonts w:asciiTheme="majorHAnsi" w:eastAsia="Calibri" w:hAnsiTheme="majorHAnsi"/>
                <w:bCs/>
                <w:iCs/>
                <w:sz w:val="24"/>
                <w:szCs w:val="24"/>
                <w:lang w:eastAsia="pl-PL"/>
              </w:rPr>
            </w:pPr>
            <w:r w:rsidRPr="00C40999">
              <w:rPr>
                <w:rFonts w:asciiTheme="majorHAnsi" w:eastAsia="Calibri" w:hAnsiTheme="majorHAnsi"/>
                <w:bCs/>
                <w:iCs/>
                <w:kern w:val="1"/>
                <w:sz w:val="24"/>
                <w:szCs w:val="24"/>
                <w:lang w:eastAsia="pl-PL" w:bidi="hi-IN"/>
              </w:rPr>
              <w:t>MIES</w:t>
            </w:r>
          </w:p>
        </w:tc>
      </w:tr>
    </w:tbl>
    <w:bookmarkEnd w:id="17"/>
    <w:bookmarkEnd w:id="18"/>
    <w:bookmarkEnd w:id="20"/>
    <w:p w14:paraId="65FD957D" w14:textId="77777777" w:rsidR="00C40999" w:rsidRPr="00C40999" w:rsidRDefault="00C40999" w:rsidP="00966C4E">
      <w:pPr>
        <w:tabs>
          <w:tab w:val="left" w:pos="0"/>
          <w:tab w:val="left" w:pos="3975"/>
        </w:tabs>
        <w:suppressAutoHyphens w:val="0"/>
        <w:autoSpaceDE w:val="0"/>
        <w:autoSpaceDN w:val="0"/>
        <w:adjustRightInd w:val="0"/>
        <w:spacing w:before="240" w:line="257" w:lineRule="auto"/>
        <w:jc w:val="both"/>
        <w:textAlignment w:val="center"/>
        <w:rPr>
          <w:rFonts w:asciiTheme="majorHAnsi" w:eastAsia="Calibri" w:hAnsiTheme="majorHAnsi" w:cs="Arial"/>
          <w:b/>
          <w:sz w:val="24"/>
          <w:szCs w:val="24"/>
          <w:lang w:eastAsia="pl-PL"/>
        </w:rPr>
      </w:pPr>
      <w:r w:rsidRPr="00C40999">
        <w:rPr>
          <w:rFonts w:asciiTheme="majorHAnsi" w:eastAsia="Calibri" w:hAnsiTheme="majorHAnsi" w:cs="Arial"/>
          <w:b/>
          <w:sz w:val="24"/>
          <w:szCs w:val="24"/>
          <w:lang w:eastAsia="pl-PL"/>
        </w:rPr>
        <w:t>Standard technologii dla tej czynności obejmuje:</w:t>
      </w:r>
    </w:p>
    <w:p w14:paraId="4C5CDBF0" w14:textId="259F3B5A" w:rsidR="00C40999" w:rsidRPr="00C40999" w:rsidRDefault="00180DA6" w:rsidP="00966C4E">
      <w:pPr>
        <w:tabs>
          <w:tab w:val="left" w:pos="0"/>
          <w:tab w:val="left" w:pos="3975"/>
        </w:tabs>
        <w:suppressAutoHyphens w:val="0"/>
        <w:autoSpaceDE w:val="0"/>
        <w:autoSpaceDN w:val="0"/>
        <w:adjustRightInd w:val="0"/>
        <w:spacing w:line="257" w:lineRule="auto"/>
        <w:contextualSpacing/>
        <w:jc w:val="both"/>
        <w:textAlignment w:val="center"/>
        <w:rPr>
          <w:rFonts w:asciiTheme="majorHAnsi" w:eastAsia="Calibri" w:hAnsiTheme="majorHAnsi" w:cs="Arial"/>
          <w:sz w:val="24"/>
          <w:szCs w:val="24"/>
          <w:lang w:eastAsia="pl-PL"/>
        </w:rPr>
      </w:pPr>
      <w:r>
        <w:rPr>
          <w:rFonts w:asciiTheme="majorHAnsi" w:eastAsia="Calibri" w:hAnsiTheme="majorHAnsi" w:cs="Arial"/>
          <w:sz w:val="24"/>
          <w:szCs w:val="24"/>
          <w:lang w:eastAsia="pl-PL"/>
        </w:rPr>
        <w:t xml:space="preserve">- </w:t>
      </w:r>
      <w:r w:rsidR="00C40999" w:rsidRPr="00C40999">
        <w:rPr>
          <w:rFonts w:asciiTheme="majorHAnsi" w:eastAsia="Calibri" w:hAnsiTheme="majorHAnsi" w:cs="Arial"/>
          <w:sz w:val="24"/>
          <w:szCs w:val="24"/>
          <w:lang w:eastAsia="pl-PL"/>
        </w:rPr>
        <w:t xml:space="preserve">dyspozycyjność Wykonawcy – gotowość do wykonania prac sprzętem mechanicznym przy zabezpieczaniu pożarzysk </w:t>
      </w:r>
      <w:bookmarkStart w:id="21" w:name="_Hlk43727505"/>
      <w:r w:rsidR="00C40999" w:rsidRPr="00C40999">
        <w:rPr>
          <w:rFonts w:asciiTheme="majorHAnsi" w:eastAsia="Calibri" w:hAnsiTheme="majorHAnsi" w:cs="Arial"/>
          <w:sz w:val="24"/>
          <w:szCs w:val="24"/>
          <w:lang w:eastAsia="pl-PL"/>
        </w:rPr>
        <w:t>w okresie prowadzenia akcji bezpośredniej w ochronie przeciwpożarowej lasu (wg ustaleń określonych przez Zamawiającego, co do zasady</w:t>
      </w:r>
      <w:r>
        <w:rPr>
          <w:rFonts w:asciiTheme="majorHAnsi" w:eastAsia="Calibri" w:hAnsiTheme="majorHAnsi" w:cs="Arial"/>
          <w:sz w:val="24"/>
          <w:szCs w:val="24"/>
          <w:lang w:eastAsia="pl-PL"/>
        </w:rPr>
        <w:t xml:space="preserve"> </w:t>
      </w:r>
      <w:r w:rsidR="00301556">
        <w:rPr>
          <w:rFonts w:asciiTheme="majorHAnsi" w:eastAsia="Calibri" w:hAnsiTheme="majorHAnsi" w:cs="Arial"/>
          <w:sz w:val="24"/>
          <w:szCs w:val="24"/>
          <w:lang w:eastAsia="pl-PL"/>
        </w:rPr>
        <w:br/>
      </w:r>
      <w:r w:rsidR="00C40999" w:rsidRPr="00C40999">
        <w:rPr>
          <w:rFonts w:asciiTheme="majorHAnsi" w:eastAsia="Calibri" w:hAnsiTheme="majorHAnsi" w:cs="Arial"/>
          <w:sz w:val="24"/>
          <w:szCs w:val="24"/>
          <w:lang w:eastAsia="pl-PL"/>
        </w:rPr>
        <w:t xml:space="preserve">w godzinach prowadzenia dyżuru przez system alarmowo-obserwacyjny Nadleśnictwa), </w:t>
      </w:r>
      <w:bookmarkEnd w:id="21"/>
      <w:r w:rsidR="00C40999" w:rsidRPr="00C40999">
        <w:rPr>
          <w:rFonts w:asciiTheme="majorHAnsi" w:eastAsia="Calibri" w:hAnsiTheme="majorHAnsi" w:cs="Arial"/>
          <w:sz w:val="24"/>
          <w:szCs w:val="24"/>
          <w:lang w:eastAsia="pl-PL"/>
        </w:rPr>
        <w:t xml:space="preserve">czynność nie obejmuje samego udziału w akcjach zwalczania </w:t>
      </w:r>
      <w:proofErr w:type="gramStart"/>
      <w:r w:rsidR="00C40999" w:rsidRPr="00C40999">
        <w:rPr>
          <w:rFonts w:asciiTheme="majorHAnsi" w:eastAsia="Calibri" w:hAnsiTheme="majorHAnsi" w:cs="Arial"/>
          <w:sz w:val="24"/>
          <w:szCs w:val="24"/>
          <w:lang w:eastAsia="pl-PL"/>
        </w:rPr>
        <w:t>zagrożeń  i</w:t>
      </w:r>
      <w:proofErr w:type="gramEnd"/>
      <w:r w:rsidR="00C40999" w:rsidRPr="00C40999">
        <w:rPr>
          <w:rFonts w:asciiTheme="majorHAnsi" w:eastAsia="Calibri" w:hAnsiTheme="majorHAnsi" w:cs="Arial"/>
          <w:sz w:val="24"/>
          <w:szCs w:val="24"/>
          <w:lang w:eastAsia="pl-PL"/>
        </w:rPr>
        <w:t xml:space="preserve"> ograniczania skutków pożarów lasu, który rozliczany jest odrębnie;</w:t>
      </w:r>
    </w:p>
    <w:p w14:paraId="216E65E0" w14:textId="77777777" w:rsidR="00C40999" w:rsidRPr="00C40999" w:rsidRDefault="00180DA6" w:rsidP="00966C4E">
      <w:pPr>
        <w:tabs>
          <w:tab w:val="left" w:pos="0"/>
          <w:tab w:val="left" w:pos="3975"/>
        </w:tabs>
        <w:suppressAutoHyphens w:val="0"/>
        <w:autoSpaceDE w:val="0"/>
        <w:autoSpaceDN w:val="0"/>
        <w:adjustRightInd w:val="0"/>
        <w:spacing w:line="257" w:lineRule="auto"/>
        <w:contextualSpacing/>
        <w:jc w:val="both"/>
        <w:textAlignment w:val="center"/>
        <w:rPr>
          <w:rFonts w:asciiTheme="majorHAnsi" w:eastAsia="Calibri" w:hAnsiTheme="majorHAnsi" w:cs="Arial"/>
          <w:sz w:val="24"/>
          <w:szCs w:val="24"/>
          <w:lang w:eastAsia="pl-PL"/>
        </w:rPr>
      </w:pPr>
      <w:r>
        <w:rPr>
          <w:rFonts w:asciiTheme="majorHAnsi" w:eastAsia="Calibri" w:hAnsiTheme="majorHAnsi" w:cs="Arial"/>
          <w:sz w:val="24"/>
          <w:szCs w:val="24"/>
          <w:lang w:eastAsia="pl-PL"/>
        </w:rPr>
        <w:t xml:space="preserve">- </w:t>
      </w:r>
      <w:r w:rsidR="00C40999" w:rsidRPr="00C40999">
        <w:rPr>
          <w:rFonts w:asciiTheme="majorHAnsi" w:eastAsia="Calibri" w:hAnsiTheme="majorHAnsi" w:cs="Arial"/>
          <w:sz w:val="24"/>
          <w:szCs w:val="24"/>
          <w:lang w:eastAsia="pl-PL"/>
        </w:rPr>
        <w:t>zapewnienie gotowości do bezzwłocznego użycia w dni robocze oraz w dni wolne od pracy w czasie określonym przez Zamawiającego ciągnika wraz osprzętem do wykonania prac na terenie Nadleśnictwa, polegających na zabezpieczeniu powierzchni pożarzysk przed powstaniem pożarów wtórnych i rozprzestrzenieniem się pożarów lasów.</w:t>
      </w:r>
    </w:p>
    <w:p w14:paraId="2346F421" w14:textId="77777777" w:rsidR="00C40999" w:rsidRPr="00C40999" w:rsidRDefault="00C40999" w:rsidP="00966C4E">
      <w:pPr>
        <w:tabs>
          <w:tab w:val="left" w:pos="0"/>
          <w:tab w:val="left" w:pos="3975"/>
        </w:tabs>
        <w:suppressAutoHyphens w:val="0"/>
        <w:autoSpaceDE w:val="0"/>
        <w:autoSpaceDN w:val="0"/>
        <w:adjustRightInd w:val="0"/>
        <w:spacing w:before="120" w:after="120" w:line="257" w:lineRule="auto"/>
        <w:jc w:val="both"/>
        <w:textAlignment w:val="center"/>
        <w:rPr>
          <w:rFonts w:asciiTheme="majorHAnsi" w:eastAsia="Calibri" w:hAnsiTheme="majorHAnsi" w:cs="Myriad Pro"/>
          <w:b/>
          <w:bCs/>
          <w:sz w:val="24"/>
          <w:szCs w:val="24"/>
          <w:lang w:eastAsia="pl-PL"/>
        </w:rPr>
      </w:pPr>
      <w:bookmarkStart w:id="22" w:name="_Hlk43973078"/>
      <w:r w:rsidRPr="00C40999">
        <w:rPr>
          <w:rFonts w:asciiTheme="majorHAnsi" w:eastAsia="Calibri" w:hAnsiTheme="majorHAnsi" w:cs="Myriad Pro"/>
          <w:b/>
          <w:bCs/>
          <w:sz w:val="24"/>
          <w:szCs w:val="24"/>
          <w:lang w:eastAsia="pl-PL"/>
        </w:rPr>
        <w:t>Uwagi:</w:t>
      </w:r>
    </w:p>
    <w:p w14:paraId="741060D7" w14:textId="77777777" w:rsidR="00C40999" w:rsidRPr="00C40999" w:rsidRDefault="00180DA6" w:rsidP="00966C4E">
      <w:pPr>
        <w:tabs>
          <w:tab w:val="left" w:pos="851"/>
        </w:tabs>
        <w:suppressAutoHyphens w:val="0"/>
        <w:autoSpaceDE w:val="0"/>
        <w:autoSpaceDN w:val="0"/>
        <w:adjustRightInd w:val="0"/>
        <w:spacing w:line="257" w:lineRule="auto"/>
        <w:contextualSpacing/>
        <w:jc w:val="both"/>
        <w:textAlignment w:val="center"/>
        <w:rPr>
          <w:rFonts w:asciiTheme="majorHAnsi" w:eastAsia="Calibri" w:hAnsiTheme="majorHAnsi" w:cs="Arial"/>
          <w:sz w:val="24"/>
          <w:szCs w:val="24"/>
          <w:lang w:eastAsia="pl-PL"/>
        </w:rPr>
      </w:pPr>
      <w:bookmarkStart w:id="23" w:name="_Hlk70592970"/>
      <w:bookmarkStart w:id="24" w:name="_Hlk70592953"/>
      <w:r>
        <w:rPr>
          <w:rFonts w:asciiTheme="majorHAnsi" w:eastAsia="Calibri" w:hAnsiTheme="majorHAnsi" w:cs="Myriad Pro"/>
          <w:sz w:val="24"/>
          <w:szCs w:val="24"/>
          <w:lang w:eastAsia="pl-PL"/>
        </w:rPr>
        <w:t xml:space="preserve">- </w:t>
      </w:r>
      <w:r w:rsidR="00C40999" w:rsidRPr="00C40999">
        <w:rPr>
          <w:rFonts w:asciiTheme="majorHAnsi" w:eastAsia="Calibri" w:hAnsiTheme="majorHAnsi" w:cs="Myriad Pro"/>
          <w:sz w:val="24"/>
          <w:szCs w:val="24"/>
          <w:lang w:eastAsia="pl-PL"/>
        </w:rPr>
        <w:t>Zama</w:t>
      </w:r>
      <w:bookmarkEnd w:id="23"/>
      <w:r w:rsidR="00C40999" w:rsidRPr="00C40999">
        <w:rPr>
          <w:rFonts w:asciiTheme="majorHAnsi" w:eastAsia="Calibri" w:hAnsiTheme="majorHAnsi" w:cs="Myriad Pro"/>
          <w:sz w:val="24"/>
          <w:szCs w:val="24"/>
          <w:lang w:eastAsia="pl-PL"/>
        </w:rPr>
        <w:t>wiają</w:t>
      </w:r>
      <w:bookmarkEnd w:id="24"/>
      <w:r w:rsidR="00C40999" w:rsidRPr="00C40999">
        <w:rPr>
          <w:rFonts w:asciiTheme="majorHAnsi" w:eastAsia="Calibri" w:hAnsiTheme="majorHAnsi" w:cs="Myriad Pro"/>
          <w:sz w:val="24"/>
          <w:szCs w:val="24"/>
          <w:lang w:eastAsia="pl-PL"/>
        </w:rPr>
        <w:t>cy ustala tryb powzięcia informacji przez Wykonawcę o pełnieniu dyżuru;</w:t>
      </w:r>
    </w:p>
    <w:bookmarkEnd w:id="22"/>
    <w:p w14:paraId="3360038E" w14:textId="77777777" w:rsidR="00C40999" w:rsidRPr="00C40999" w:rsidRDefault="00180DA6" w:rsidP="00966C4E">
      <w:pPr>
        <w:tabs>
          <w:tab w:val="left" w:pos="851"/>
        </w:tabs>
        <w:suppressAutoHyphens w:val="0"/>
        <w:autoSpaceDE w:val="0"/>
        <w:autoSpaceDN w:val="0"/>
        <w:adjustRightInd w:val="0"/>
        <w:spacing w:line="257" w:lineRule="auto"/>
        <w:contextualSpacing/>
        <w:jc w:val="both"/>
        <w:textAlignment w:val="center"/>
        <w:rPr>
          <w:rFonts w:asciiTheme="majorHAnsi" w:eastAsia="Calibri" w:hAnsiTheme="majorHAnsi" w:cs="Arial"/>
          <w:sz w:val="24"/>
          <w:szCs w:val="24"/>
          <w:lang w:eastAsia="pl-PL"/>
        </w:rPr>
      </w:pPr>
      <w:r>
        <w:rPr>
          <w:rFonts w:asciiTheme="majorHAnsi" w:eastAsia="Calibri" w:hAnsiTheme="majorHAnsi" w:cs="Arial"/>
          <w:sz w:val="24"/>
          <w:szCs w:val="24"/>
          <w:lang w:eastAsia="pl-PL"/>
        </w:rPr>
        <w:t xml:space="preserve">- </w:t>
      </w:r>
      <w:r w:rsidR="00C40999" w:rsidRPr="00C40999">
        <w:rPr>
          <w:rFonts w:asciiTheme="majorHAnsi" w:eastAsia="Calibri" w:hAnsiTheme="majorHAnsi" w:cs="Arial"/>
          <w:sz w:val="24"/>
          <w:szCs w:val="24"/>
          <w:lang w:eastAsia="pl-PL"/>
        </w:rPr>
        <w:t>Wykonawca w szczególności zapewnia:</w:t>
      </w:r>
    </w:p>
    <w:p w14:paraId="05752459" w14:textId="18B58B02" w:rsidR="00C40999" w:rsidRPr="00C40999" w:rsidRDefault="0070398C" w:rsidP="0070398C">
      <w:pPr>
        <w:tabs>
          <w:tab w:val="left" w:pos="851"/>
        </w:tabs>
        <w:suppressAutoHyphens w:val="0"/>
        <w:autoSpaceDE w:val="0"/>
        <w:autoSpaceDN w:val="0"/>
        <w:adjustRightInd w:val="0"/>
        <w:spacing w:line="257" w:lineRule="auto"/>
        <w:contextualSpacing/>
        <w:jc w:val="both"/>
        <w:textAlignment w:val="center"/>
        <w:rPr>
          <w:rFonts w:asciiTheme="majorHAnsi" w:eastAsia="Calibri" w:hAnsiTheme="majorHAnsi" w:cs="Arial"/>
          <w:sz w:val="24"/>
          <w:szCs w:val="24"/>
          <w:lang w:eastAsia="pl-PL"/>
        </w:rPr>
      </w:pPr>
      <w:r>
        <w:rPr>
          <w:rFonts w:asciiTheme="majorHAnsi" w:eastAsia="Calibri" w:hAnsiTheme="majorHAnsi" w:cs="Arial"/>
          <w:sz w:val="24"/>
          <w:szCs w:val="24"/>
          <w:lang w:eastAsia="pl-PL"/>
        </w:rPr>
        <w:tab/>
      </w:r>
      <w:r w:rsidR="00C40999" w:rsidRPr="00C40999">
        <w:rPr>
          <w:rFonts w:asciiTheme="majorHAnsi" w:eastAsia="Calibri" w:hAnsiTheme="majorHAnsi" w:cs="Arial"/>
          <w:sz w:val="24"/>
          <w:szCs w:val="24"/>
          <w:lang w:eastAsia="pl-PL"/>
        </w:rPr>
        <w:t>- ciągnik wraz z kierowcą/operatorem sprzętu,</w:t>
      </w:r>
    </w:p>
    <w:p w14:paraId="7A0021ED" w14:textId="77777777" w:rsidR="00C40999" w:rsidRPr="00C40999" w:rsidRDefault="00C40999" w:rsidP="00966C4E">
      <w:pPr>
        <w:tabs>
          <w:tab w:val="left" w:pos="851"/>
        </w:tabs>
        <w:suppressAutoHyphens w:val="0"/>
        <w:autoSpaceDE w:val="0"/>
        <w:autoSpaceDN w:val="0"/>
        <w:adjustRightInd w:val="0"/>
        <w:spacing w:line="257" w:lineRule="auto"/>
        <w:contextualSpacing/>
        <w:jc w:val="both"/>
        <w:textAlignment w:val="center"/>
        <w:rPr>
          <w:rFonts w:asciiTheme="majorHAnsi" w:eastAsia="Calibri" w:hAnsiTheme="majorHAnsi" w:cs="Arial"/>
          <w:sz w:val="24"/>
          <w:szCs w:val="24"/>
          <w:lang w:eastAsia="pl-PL"/>
        </w:rPr>
      </w:pPr>
      <w:r w:rsidRPr="00C40999">
        <w:rPr>
          <w:rFonts w:asciiTheme="majorHAnsi" w:eastAsia="Calibri" w:hAnsiTheme="majorHAnsi" w:cs="Arial"/>
          <w:sz w:val="24"/>
          <w:szCs w:val="24"/>
          <w:lang w:eastAsia="pl-PL"/>
        </w:rPr>
        <w:tab/>
        <w:t>- pług leśny do wyorywania bruzd izolacyjnych,</w:t>
      </w:r>
    </w:p>
    <w:p w14:paraId="722278C1" w14:textId="0218E6FF" w:rsidR="00C40999" w:rsidRPr="00C40999" w:rsidRDefault="0070398C" w:rsidP="0070398C">
      <w:pPr>
        <w:tabs>
          <w:tab w:val="left" w:pos="851"/>
        </w:tabs>
        <w:suppressAutoHyphens w:val="0"/>
        <w:autoSpaceDE w:val="0"/>
        <w:autoSpaceDN w:val="0"/>
        <w:adjustRightInd w:val="0"/>
        <w:spacing w:line="257" w:lineRule="auto"/>
        <w:contextualSpacing/>
        <w:jc w:val="both"/>
        <w:textAlignment w:val="center"/>
        <w:rPr>
          <w:rFonts w:asciiTheme="majorHAnsi" w:eastAsia="Calibri" w:hAnsiTheme="majorHAnsi" w:cs="Arial"/>
          <w:sz w:val="24"/>
          <w:szCs w:val="24"/>
          <w:lang w:eastAsia="pl-PL"/>
        </w:rPr>
      </w:pPr>
      <w:r>
        <w:rPr>
          <w:rFonts w:asciiTheme="majorHAnsi" w:eastAsia="Calibri" w:hAnsiTheme="majorHAnsi" w:cs="Arial"/>
          <w:sz w:val="24"/>
          <w:szCs w:val="24"/>
          <w:lang w:eastAsia="pl-PL"/>
        </w:rPr>
        <w:tab/>
      </w:r>
      <w:r w:rsidR="00C40999" w:rsidRPr="00C40999">
        <w:rPr>
          <w:rFonts w:asciiTheme="majorHAnsi" w:eastAsia="Calibri" w:hAnsiTheme="majorHAnsi" w:cs="Arial"/>
          <w:sz w:val="24"/>
          <w:szCs w:val="24"/>
          <w:lang w:eastAsia="pl-PL"/>
        </w:rPr>
        <w:t>- beczkowóz z wodą (o pojemności minimum 2000 litrów),</w:t>
      </w:r>
    </w:p>
    <w:p w14:paraId="2F7F8777" w14:textId="090C0344" w:rsidR="00C40999" w:rsidRPr="00C40999" w:rsidRDefault="0070398C" w:rsidP="0070398C">
      <w:pPr>
        <w:tabs>
          <w:tab w:val="left" w:pos="851"/>
        </w:tabs>
        <w:suppressAutoHyphens w:val="0"/>
        <w:autoSpaceDE w:val="0"/>
        <w:autoSpaceDN w:val="0"/>
        <w:adjustRightInd w:val="0"/>
        <w:spacing w:line="257" w:lineRule="auto"/>
        <w:contextualSpacing/>
        <w:jc w:val="both"/>
        <w:textAlignment w:val="center"/>
        <w:rPr>
          <w:rFonts w:asciiTheme="majorHAnsi" w:eastAsia="Calibri" w:hAnsiTheme="majorHAnsi" w:cs="Arial"/>
          <w:sz w:val="24"/>
          <w:szCs w:val="24"/>
          <w:lang w:eastAsia="pl-PL"/>
        </w:rPr>
      </w:pPr>
      <w:r>
        <w:rPr>
          <w:rFonts w:asciiTheme="majorHAnsi" w:eastAsia="Calibri" w:hAnsiTheme="majorHAnsi" w:cs="Arial"/>
          <w:sz w:val="24"/>
          <w:szCs w:val="24"/>
          <w:lang w:eastAsia="pl-PL"/>
        </w:rPr>
        <w:tab/>
      </w:r>
      <w:r w:rsidR="00C40999" w:rsidRPr="00C40999">
        <w:rPr>
          <w:rFonts w:asciiTheme="majorHAnsi" w:eastAsia="Calibri" w:hAnsiTheme="majorHAnsi" w:cs="Arial"/>
          <w:sz w:val="24"/>
          <w:szCs w:val="24"/>
          <w:lang w:eastAsia="pl-PL"/>
        </w:rPr>
        <w:t xml:space="preserve"> wyposażenie kierowcy/operatora w środki ochrony osobistej i środek łączności (telefon komórkowy) zapewniający kontakt z Zamawiającym;</w:t>
      </w:r>
    </w:p>
    <w:p w14:paraId="4A7CA3BE" w14:textId="77777777" w:rsidR="00C40999" w:rsidRPr="00C40999" w:rsidRDefault="00180DA6" w:rsidP="00966C4E">
      <w:pPr>
        <w:tabs>
          <w:tab w:val="left" w:pos="851"/>
        </w:tabs>
        <w:suppressAutoHyphens w:val="0"/>
        <w:autoSpaceDE w:val="0"/>
        <w:autoSpaceDN w:val="0"/>
        <w:adjustRightInd w:val="0"/>
        <w:spacing w:line="257" w:lineRule="auto"/>
        <w:contextualSpacing/>
        <w:jc w:val="both"/>
        <w:textAlignment w:val="center"/>
        <w:rPr>
          <w:rFonts w:asciiTheme="majorHAnsi" w:eastAsia="Calibri" w:hAnsiTheme="majorHAnsi" w:cs="Arial"/>
          <w:sz w:val="24"/>
          <w:szCs w:val="24"/>
          <w:lang w:eastAsia="pl-PL"/>
        </w:rPr>
      </w:pPr>
      <w:r>
        <w:rPr>
          <w:rFonts w:asciiTheme="majorHAnsi" w:hAnsiTheme="majorHAnsi"/>
          <w:bCs/>
          <w:sz w:val="24"/>
          <w:szCs w:val="24"/>
          <w:lang w:eastAsia="pl-PL"/>
        </w:rPr>
        <w:t xml:space="preserve">- </w:t>
      </w:r>
      <w:r w:rsidR="00C40999" w:rsidRPr="00C40999">
        <w:rPr>
          <w:rFonts w:asciiTheme="majorHAnsi" w:hAnsiTheme="majorHAnsi"/>
          <w:bCs/>
          <w:sz w:val="24"/>
          <w:szCs w:val="24"/>
          <w:lang w:eastAsia="pl-PL"/>
        </w:rPr>
        <w:t>Wykonawcy za wykonanie usługi przysługuje zryczałtowane wynagrodzenie miesięczne;</w:t>
      </w:r>
    </w:p>
    <w:p w14:paraId="2AA27CC0" w14:textId="5B222DF0" w:rsidR="00C40999" w:rsidRDefault="00180DA6" w:rsidP="00966C4E">
      <w:pPr>
        <w:tabs>
          <w:tab w:val="left" w:pos="851"/>
        </w:tabs>
        <w:suppressAutoHyphens w:val="0"/>
        <w:autoSpaceDE w:val="0"/>
        <w:autoSpaceDN w:val="0"/>
        <w:adjustRightInd w:val="0"/>
        <w:spacing w:line="257" w:lineRule="auto"/>
        <w:contextualSpacing/>
        <w:jc w:val="both"/>
        <w:textAlignment w:val="center"/>
        <w:rPr>
          <w:rFonts w:asciiTheme="majorHAnsi" w:eastAsia="Calibri" w:hAnsiTheme="majorHAnsi" w:cs="Arial"/>
          <w:sz w:val="24"/>
          <w:szCs w:val="24"/>
          <w:lang w:eastAsia="pl-PL"/>
        </w:rPr>
      </w:pPr>
      <w:r>
        <w:rPr>
          <w:rFonts w:asciiTheme="majorHAnsi" w:eastAsia="Calibri" w:hAnsiTheme="majorHAnsi" w:cs="Arial"/>
          <w:sz w:val="24"/>
          <w:szCs w:val="24"/>
          <w:lang w:eastAsia="pl-PL"/>
        </w:rPr>
        <w:t xml:space="preserve">- </w:t>
      </w:r>
      <w:r w:rsidR="00C40999" w:rsidRPr="00C40999">
        <w:rPr>
          <w:rFonts w:asciiTheme="majorHAnsi" w:eastAsia="Calibri" w:hAnsiTheme="majorHAnsi" w:cs="Arial"/>
          <w:sz w:val="24"/>
          <w:szCs w:val="24"/>
          <w:lang w:eastAsia="pl-PL"/>
        </w:rPr>
        <w:t>Wykonawca gwarantuje przybycie na wskazane miejsce wykonywanych czynności</w:t>
      </w:r>
      <w:r w:rsidR="0070398C">
        <w:rPr>
          <w:rFonts w:asciiTheme="majorHAnsi" w:eastAsia="Calibri" w:hAnsiTheme="majorHAnsi" w:cs="Arial"/>
          <w:sz w:val="24"/>
          <w:szCs w:val="24"/>
          <w:lang w:eastAsia="pl-PL"/>
        </w:rPr>
        <w:br/>
      </w:r>
      <w:r w:rsidR="00C40999" w:rsidRPr="00C40999">
        <w:rPr>
          <w:rFonts w:asciiTheme="majorHAnsi" w:eastAsia="Calibri" w:hAnsiTheme="majorHAnsi" w:cs="Arial"/>
          <w:sz w:val="24"/>
          <w:szCs w:val="24"/>
          <w:lang w:eastAsia="pl-PL"/>
        </w:rPr>
        <w:t>w czasie nie dłuższym niż 1,5 godziny od momentu zadysponowania przez Zamawiającego.</w:t>
      </w:r>
    </w:p>
    <w:p w14:paraId="3698AB97" w14:textId="3254CA31" w:rsidR="00C40999" w:rsidRPr="00C40999" w:rsidRDefault="00C40999" w:rsidP="00966C4E">
      <w:pPr>
        <w:tabs>
          <w:tab w:val="left" w:pos="0"/>
        </w:tabs>
        <w:suppressAutoHyphens w:val="0"/>
        <w:autoSpaceDE w:val="0"/>
        <w:autoSpaceDN w:val="0"/>
        <w:adjustRightInd w:val="0"/>
        <w:spacing w:before="120" w:after="120" w:line="257" w:lineRule="auto"/>
        <w:jc w:val="both"/>
        <w:textAlignment w:val="center"/>
        <w:rPr>
          <w:rFonts w:asciiTheme="majorHAnsi" w:eastAsia="Calibri" w:hAnsiTheme="majorHAnsi" w:cs="Arial"/>
          <w:b/>
          <w:sz w:val="24"/>
          <w:szCs w:val="24"/>
          <w:lang w:eastAsia="pl-PL"/>
        </w:rPr>
      </w:pPr>
      <w:r w:rsidRPr="00C40999">
        <w:rPr>
          <w:rFonts w:asciiTheme="majorHAnsi" w:hAnsiTheme="majorHAnsi" w:cs="Arial"/>
          <w:b/>
          <w:sz w:val="24"/>
          <w:szCs w:val="24"/>
          <w:lang w:eastAsia="pl-PL"/>
        </w:rPr>
        <w:t>Procedura odbioru:</w:t>
      </w:r>
    </w:p>
    <w:p w14:paraId="19FB9188" w14:textId="11120BFA" w:rsidR="00C40999" w:rsidRPr="00C40999" w:rsidRDefault="00180DA6" w:rsidP="00966C4E">
      <w:pPr>
        <w:suppressAutoHyphens w:val="0"/>
        <w:spacing w:line="257" w:lineRule="auto"/>
        <w:contextualSpacing/>
        <w:jc w:val="both"/>
        <w:rPr>
          <w:rFonts w:asciiTheme="majorHAnsi" w:eastAsia="Calibri" w:hAnsiTheme="majorHAnsi"/>
          <w:sz w:val="24"/>
          <w:szCs w:val="24"/>
          <w:lang w:eastAsia="pl-PL"/>
        </w:rPr>
      </w:pPr>
      <w:r>
        <w:rPr>
          <w:rFonts w:asciiTheme="majorHAnsi" w:eastAsia="Calibri" w:hAnsiTheme="majorHAnsi"/>
          <w:sz w:val="24"/>
          <w:szCs w:val="24"/>
          <w:lang w:eastAsia="pl-PL"/>
        </w:rPr>
        <w:t xml:space="preserve">- </w:t>
      </w:r>
      <w:r w:rsidR="00C40999" w:rsidRPr="00C40999">
        <w:rPr>
          <w:rFonts w:asciiTheme="majorHAnsi" w:eastAsia="Calibri" w:hAnsiTheme="majorHAnsi"/>
          <w:sz w:val="24"/>
          <w:szCs w:val="24"/>
          <w:lang w:eastAsia="pl-PL"/>
        </w:rPr>
        <w:t>odbiór prac nastąpi poprzez zweryfikowanie prawidłowości ich wykonania (zgodności</w:t>
      </w:r>
      <w:r w:rsidR="0070398C">
        <w:rPr>
          <w:rFonts w:asciiTheme="majorHAnsi" w:eastAsia="Calibri" w:hAnsiTheme="majorHAnsi"/>
          <w:sz w:val="24"/>
          <w:szCs w:val="24"/>
          <w:lang w:eastAsia="pl-PL"/>
        </w:rPr>
        <w:br/>
      </w:r>
      <w:r w:rsidR="00C40999" w:rsidRPr="00C40999">
        <w:rPr>
          <w:rFonts w:asciiTheme="majorHAnsi" w:eastAsia="Calibri" w:hAnsiTheme="majorHAnsi"/>
          <w:sz w:val="24"/>
          <w:szCs w:val="24"/>
          <w:lang w:eastAsia="pl-PL"/>
        </w:rPr>
        <w:t>z opisem czynności i zleceniem);</w:t>
      </w:r>
    </w:p>
    <w:p w14:paraId="630AC16E" w14:textId="77777777" w:rsidR="00C40999" w:rsidRPr="00C40999" w:rsidRDefault="00180DA6" w:rsidP="00966C4E">
      <w:pPr>
        <w:suppressAutoHyphens w:val="0"/>
        <w:spacing w:line="257" w:lineRule="auto"/>
        <w:contextualSpacing/>
        <w:jc w:val="both"/>
        <w:rPr>
          <w:rFonts w:asciiTheme="majorHAnsi" w:eastAsia="Calibri" w:hAnsiTheme="majorHAnsi"/>
          <w:sz w:val="24"/>
          <w:szCs w:val="24"/>
          <w:lang w:eastAsia="pl-PL"/>
        </w:rPr>
      </w:pPr>
      <w:bookmarkStart w:id="25" w:name="_Hlk70592986"/>
      <w:r>
        <w:rPr>
          <w:rFonts w:asciiTheme="majorHAnsi" w:hAnsiTheme="majorHAnsi"/>
          <w:bCs/>
          <w:sz w:val="24"/>
          <w:szCs w:val="24"/>
        </w:rPr>
        <w:t xml:space="preserve">- </w:t>
      </w:r>
      <w:r w:rsidR="00C40999" w:rsidRPr="00C40999">
        <w:rPr>
          <w:rFonts w:asciiTheme="majorHAnsi" w:hAnsiTheme="majorHAnsi"/>
          <w:bCs/>
          <w:sz w:val="24"/>
          <w:szCs w:val="24"/>
        </w:rPr>
        <w:t>Wykonawcy za wykonanie usługi przysługuje zryczałtowane wynagrodzenie miesięczne</w:t>
      </w:r>
      <w:bookmarkEnd w:id="25"/>
      <w:r w:rsidR="00C40999" w:rsidRPr="00C40999">
        <w:rPr>
          <w:rFonts w:asciiTheme="majorHAnsi" w:hAnsiTheme="majorHAnsi"/>
          <w:bCs/>
          <w:sz w:val="24"/>
          <w:szCs w:val="24"/>
        </w:rPr>
        <w:t>;</w:t>
      </w:r>
    </w:p>
    <w:p w14:paraId="2EAB8D8D" w14:textId="77777777" w:rsidR="00C40999" w:rsidRPr="00C40999" w:rsidRDefault="00180DA6" w:rsidP="00966C4E">
      <w:pPr>
        <w:suppressAutoHyphens w:val="0"/>
        <w:spacing w:line="257" w:lineRule="auto"/>
        <w:contextualSpacing/>
        <w:jc w:val="both"/>
        <w:rPr>
          <w:rFonts w:asciiTheme="majorHAnsi" w:eastAsia="Calibri" w:hAnsiTheme="majorHAnsi"/>
          <w:sz w:val="24"/>
          <w:szCs w:val="24"/>
          <w:lang w:eastAsia="pl-PL"/>
        </w:rPr>
      </w:pPr>
      <w:r>
        <w:rPr>
          <w:rFonts w:asciiTheme="majorHAnsi" w:eastAsia="Calibri" w:hAnsiTheme="majorHAnsi"/>
          <w:sz w:val="24"/>
          <w:szCs w:val="24"/>
          <w:lang w:eastAsia="pl-PL"/>
        </w:rPr>
        <w:t xml:space="preserve">- </w:t>
      </w:r>
      <w:r w:rsidR="00C40999" w:rsidRPr="00C40999">
        <w:rPr>
          <w:rFonts w:asciiTheme="majorHAnsi" w:eastAsia="Calibri" w:hAnsiTheme="majorHAnsi"/>
          <w:sz w:val="24"/>
          <w:szCs w:val="24"/>
          <w:lang w:eastAsia="pl-PL"/>
        </w:rPr>
        <w:t>w przypadku niepełnych miesięcy kalendarzowych objętych zleceniem, rozliczenie nastąpi proporcjonalnie do ilości dni objętych zleceniem.</w:t>
      </w:r>
    </w:p>
    <w:p w14:paraId="059979FF" w14:textId="3F969A65" w:rsidR="00180DA6" w:rsidRDefault="00C40999" w:rsidP="00966C4E">
      <w:pPr>
        <w:suppressAutoHyphens w:val="0"/>
        <w:spacing w:line="257" w:lineRule="auto"/>
        <w:ind w:left="284" w:hanging="284"/>
        <w:jc w:val="both"/>
        <w:rPr>
          <w:rFonts w:asciiTheme="majorHAnsi" w:eastAsia="Calibri" w:hAnsiTheme="majorHAnsi"/>
          <w:i/>
          <w:sz w:val="24"/>
          <w:szCs w:val="24"/>
          <w:lang w:eastAsia="pl-PL"/>
        </w:rPr>
      </w:pPr>
      <w:r w:rsidRPr="00C40999">
        <w:rPr>
          <w:rFonts w:asciiTheme="majorHAnsi" w:eastAsia="Calibri" w:hAnsiTheme="majorHAnsi"/>
          <w:i/>
          <w:sz w:val="24"/>
          <w:szCs w:val="24"/>
          <w:lang w:eastAsia="pl-PL"/>
        </w:rPr>
        <w:t>(jednostką rozliczeniową jest miesiąc kalendarzowy)</w:t>
      </w:r>
    </w:p>
    <w:p w14:paraId="2085F22C" w14:textId="2ED80A0A" w:rsidR="005D50C4" w:rsidRDefault="005D50C4" w:rsidP="00966C4E">
      <w:pPr>
        <w:suppressAutoHyphens w:val="0"/>
        <w:spacing w:line="257" w:lineRule="auto"/>
        <w:ind w:left="284" w:hanging="284"/>
        <w:jc w:val="both"/>
        <w:rPr>
          <w:ins w:id="26" w:author="Maciej Miśków" w:date="2023-07-27T10:41:00Z"/>
          <w:rFonts w:asciiTheme="majorHAnsi" w:eastAsia="Calibri" w:hAnsiTheme="majorHAnsi"/>
          <w:i/>
          <w:sz w:val="24"/>
          <w:szCs w:val="24"/>
          <w:lang w:eastAsia="pl-PL"/>
        </w:rPr>
      </w:pPr>
    </w:p>
    <w:p w14:paraId="3105E405" w14:textId="602E9D7F" w:rsidR="002C4BE6" w:rsidRDefault="002C4BE6" w:rsidP="00966C4E">
      <w:pPr>
        <w:suppressAutoHyphens w:val="0"/>
        <w:spacing w:line="257" w:lineRule="auto"/>
        <w:ind w:left="284" w:hanging="284"/>
        <w:jc w:val="both"/>
        <w:rPr>
          <w:ins w:id="27" w:author="Maciej Miśków" w:date="2023-07-27T10:41:00Z"/>
          <w:rFonts w:asciiTheme="majorHAnsi" w:eastAsia="Calibri" w:hAnsiTheme="majorHAnsi"/>
          <w:i/>
          <w:sz w:val="24"/>
          <w:szCs w:val="24"/>
          <w:lang w:eastAsia="pl-PL"/>
        </w:rPr>
      </w:pPr>
    </w:p>
    <w:p w14:paraId="775CF8FC" w14:textId="77777777" w:rsidR="002C4BE6" w:rsidRPr="00150C0E" w:rsidRDefault="002C4BE6" w:rsidP="00966C4E">
      <w:pPr>
        <w:suppressAutoHyphens w:val="0"/>
        <w:spacing w:line="257" w:lineRule="auto"/>
        <w:ind w:left="284" w:hanging="284"/>
        <w:jc w:val="both"/>
        <w:rPr>
          <w:rFonts w:asciiTheme="majorHAnsi" w:eastAsia="Calibri" w:hAnsiTheme="majorHAnsi"/>
          <w:i/>
          <w:sz w:val="24"/>
          <w:szCs w:val="24"/>
          <w:lang w:eastAsia="pl-PL"/>
        </w:rPr>
      </w:pPr>
    </w:p>
    <w:p w14:paraId="6BE9D9DD" w14:textId="77777777" w:rsidR="00180DA6" w:rsidRDefault="00180DA6" w:rsidP="00966C4E">
      <w:pPr>
        <w:suppressAutoHyphens w:val="0"/>
        <w:spacing w:before="120" w:line="257" w:lineRule="auto"/>
        <w:jc w:val="both"/>
        <w:rPr>
          <w:rFonts w:asciiTheme="majorHAnsi" w:eastAsia="Calibri" w:hAnsiTheme="majorHAnsi"/>
          <w:b/>
          <w:kern w:val="1"/>
          <w:sz w:val="24"/>
          <w:szCs w:val="24"/>
          <w:lang w:eastAsia="zh-CN" w:bidi="hi-IN"/>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
        <w:gridCol w:w="1668"/>
        <w:gridCol w:w="2551"/>
        <w:gridCol w:w="2989"/>
        <w:gridCol w:w="1282"/>
      </w:tblGrid>
      <w:tr w:rsidR="00C40999" w:rsidRPr="00C40999" w14:paraId="10A29D78" w14:textId="77777777" w:rsidTr="005D6FE0">
        <w:trPr>
          <w:trHeight w:val="393"/>
          <w:jc w:val="center"/>
        </w:trPr>
        <w:tc>
          <w:tcPr>
            <w:tcW w:w="413" w:type="pct"/>
            <w:tcBorders>
              <w:top w:val="single" w:sz="4" w:space="0" w:color="auto"/>
              <w:left w:val="single" w:sz="4" w:space="0" w:color="auto"/>
              <w:bottom w:val="single" w:sz="4" w:space="0" w:color="auto"/>
              <w:right w:val="single" w:sz="4" w:space="0" w:color="auto"/>
            </w:tcBorders>
          </w:tcPr>
          <w:p w14:paraId="1A8F2F4D" w14:textId="77777777" w:rsidR="00C40999" w:rsidRPr="00C40999" w:rsidRDefault="00C40999" w:rsidP="00966C4E">
            <w:pPr>
              <w:suppressAutoHyphens w:val="0"/>
              <w:spacing w:before="120" w:line="257" w:lineRule="auto"/>
              <w:jc w:val="both"/>
              <w:rPr>
                <w:rFonts w:asciiTheme="majorHAnsi" w:eastAsia="Calibri" w:hAnsiTheme="majorHAnsi"/>
                <w:sz w:val="24"/>
                <w:szCs w:val="24"/>
                <w:lang w:eastAsia="pl-PL"/>
              </w:rPr>
            </w:pPr>
            <w:r w:rsidRPr="00C40999">
              <w:rPr>
                <w:rFonts w:asciiTheme="majorHAnsi" w:eastAsia="Calibri" w:hAnsiTheme="majorHAnsi"/>
                <w:b/>
                <w:bCs/>
                <w:i/>
                <w:iCs/>
                <w:sz w:val="24"/>
                <w:szCs w:val="24"/>
                <w:lang w:eastAsia="pl-PL"/>
              </w:rPr>
              <w:lastRenderedPageBreak/>
              <w:t>Nr</w:t>
            </w:r>
          </w:p>
        </w:tc>
        <w:tc>
          <w:tcPr>
            <w:tcW w:w="914" w:type="pct"/>
            <w:tcBorders>
              <w:top w:val="single" w:sz="4" w:space="0" w:color="auto"/>
              <w:left w:val="single" w:sz="4" w:space="0" w:color="auto"/>
              <w:bottom w:val="single" w:sz="4" w:space="0" w:color="auto"/>
              <w:right w:val="single" w:sz="4" w:space="0" w:color="auto"/>
            </w:tcBorders>
            <w:hideMark/>
          </w:tcPr>
          <w:p w14:paraId="021650FA" w14:textId="77777777" w:rsidR="00C40999" w:rsidRPr="00C40999" w:rsidRDefault="00C40999" w:rsidP="00966C4E">
            <w:pPr>
              <w:suppressAutoHyphens w:val="0"/>
              <w:spacing w:before="120" w:line="257" w:lineRule="auto"/>
              <w:jc w:val="both"/>
              <w:rPr>
                <w:rFonts w:asciiTheme="majorHAnsi" w:eastAsia="Calibri" w:hAnsiTheme="majorHAnsi"/>
                <w:b/>
                <w:bCs/>
                <w:i/>
                <w:iCs/>
                <w:sz w:val="24"/>
                <w:szCs w:val="24"/>
                <w:lang w:eastAsia="pl-PL"/>
              </w:rPr>
            </w:pPr>
            <w:r w:rsidRPr="00C40999">
              <w:rPr>
                <w:rFonts w:asciiTheme="majorHAnsi" w:eastAsia="Calibri" w:hAnsiTheme="majorHAnsi"/>
                <w:b/>
                <w:bCs/>
                <w:i/>
                <w:iCs/>
                <w:sz w:val="24"/>
                <w:szCs w:val="24"/>
                <w:lang w:eastAsia="pl-PL"/>
              </w:rPr>
              <w:t>Kod czynności do rozliczenia</w:t>
            </w:r>
          </w:p>
        </w:tc>
        <w:tc>
          <w:tcPr>
            <w:tcW w:w="1389" w:type="pct"/>
            <w:tcBorders>
              <w:top w:val="single" w:sz="4" w:space="0" w:color="auto"/>
              <w:left w:val="single" w:sz="4" w:space="0" w:color="auto"/>
              <w:bottom w:val="single" w:sz="4" w:space="0" w:color="auto"/>
              <w:right w:val="single" w:sz="4" w:space="0" w:color="auto"/>
            </w:tcBorders>
          </w:tcPr>
          <w:p w14:paraId="2D2D3C8C" w14:textId="77777777" w:rsidR="00C40999" w:rsidRPr="00C40999" w:rsidRDefault="00C40999" w:rsidP="00966C4E">
            <w:pPr>
              <w:suppressAutoHyphens w:val="0"/>
              <w:spacing w:before="120" w:line="257" w:lineRule="auto"/>
              <w:jc w:val="both"/>
              <w:rPr>
                <w:rFonts w:asciiTheme="majorHAnsi" w:eastAsia="Calibri" w:hAnsiTheme="majorHAnsi"/>
                <w:b/>
                <w:bCs/>
                <w:i/>
                <w:iCs/>
                <w:sz w:val="24"/>
                <w:szCs w:val="24"/>
                <w:lang w:eastAsia="pl-PL"/>
              </w:rPr>
            </w:pPr>
            <w:r w:rsidRPr="00C40999">
              <w:rPr>
                <w:rFonts w:asciiTheme="majorHAnsi" w:eastAsia="Calibri" w:hAnsiTheme="majorHAnsi"/>
                <w:b/>
                <w:bCs/>
                <w:i/>
                <w:iCs/>
                <w:sz w:val="24"/>
                <w:szCs w:val="24"/>
                <w:lang w:eastAsia="pl-PL"/>
              </w:rPr>
              <w:t xml:space="preserve">Kod </w:t>
            </w:r>
            <w:proofErr w:type="spellStart"/>
            <w:r w:rsidRPr="00C40999">
              <w:rPr>
                <w:rFonts w:asciiTheme="majorHAnsi" w:eastAsia="Calibri" w:hAnsiTheme="majorHAnsi"/>
                <w:b/>
                <w:bCs/>
                <w:i/>
                <w:iCs/>
                <w:sz w:val="24"/>
                <w:szCs w:val="24"/>
                <w:lang w:eastAsia="pl-PL"/>
              </w:rPr>
              <w:t>czynn</w:t>
            </w:r>
            <w:proofErr w:type="spellEnd"/>
            <w:r w:rsidRPr="00C40999">
              <w:rPr>
                <w:rFonts w:asciiTheme="majorHAnsi" w:eastAsia="Calibri" w:hAnsiTheme="majorHAnsi"/>
                <w:b/>
                <w:bCs/>
                <w:i/>
                <w:iCs/>
                <w:sz w:val="24"/>
                <w:szCs w:val="24"/>
                <w:lang w:eastAsia="pl-PL"/>
              </w:rPr>
              <w:t>. / materiału do wyceny</w:t>
            </w:r>
          </w:p>
        </w:tc>
        <w:tc>
          <w:tcPr>
            <w:tcW w:w="1625" w:type="pct"/>
            <w:tcBorders>
              <w:top w:val="single" w:sz="4" w:space="0" w:color="auto"/>
              <w:left w:val="single" w:sz="4" w:space="0" w:color="auto"/>
              <w:bottom w:val="single" w:sz="4" w:space="0" w:color="auto"/>
              <w:right w:val="single" w:sz="4" w:space="0" w:color="auto"/>
            </w:tcBorders>
            <w:hideMark/>
          </w:tcPr>
          <w:p w14:paraId="3B788368" w14:textId="77777777" w:rsidR="00C40999" w:rsidRPr="00C40999" w:rsidRDefault="00C40999" w:rsidP="00966C4E">
            <w:pPr>
              <w:suppressAutoHyphens w:val="0"/>
              <w:spacing w:before="120" w:line="257" w:lineRule="auto"/>
              <w:jc w:val="both"/>
              <w:rPr>
                <w:rFonts w:asciiTheme="majorHAnsi" w:eastAsia="Calibri" w:hAnsiTheme="majorHAnsi"/>
                <w:b/>
                <w:bCs/>
                <w:i/>
                <w:iCs/>
                <w:sz w:val="24"/>
                <w:szCs w:val="24"/>
                <w:lang w:eastAsia="pl-PL"/>
              </w:rPr>
            </w:pPr>
            <w:r w:rsidRPr="00C40999">
              <w:rPr>
                <w:rFonts w:asciiTheme="majorHAnsi" w:eastAsia="Calibri" w:hAnsiTheme="majorHAnsi"/>
                <w:b/>
                <w:bCs/>
                <w:i/>
                <w:iCs/>
                <w:sz w:val="24"/>
                <w:szCs w:val="24"/>
                <w:lang w:eastAsia="pl-PL"/>
              </w:rPr>
              <w:t>Opis kodu czynności</w:t>
            </w:r>
          </w:p>
        </w:tc>
        <w:tc>
          <w:tcPr>
            <w:tcW w:w="659" w:type="pct"/>
            <w:tcBorders>
              <w:top w:val="single" w:sz="4" w:space="0" w:color="auto"/>
              <w:left w:val="single" w:sz="4" w:space="0" w:color="auto"/>
              <w:bottom w:val="single" w:sz="4" w:space="0" w:color="auto"/>
              <w:right w:val="single" w:sz="4" w:space="0" w:color="auto"/>
            </w:tcBorders>
          </w:tcPr>
          <w:p w14:paraId="1955EE45" w14:textId="77777777" w:rsidR="00C40999" w:rsidRPr="00C40999" w:rsidRDefault="00C40999" w:rsidP="00966C4E">
            <w:pPr>
              <w:tabs>
                <w:tab w:val="left" w:pos="1026"/>
              </w:tabs>
              <w:suppressAutoHyphens w:val="0"/>
              <w:spacing w:before="120" w:line="257" w:lineRule="auto"/>
              <w:jc w:val="both"/>
              <w:rPr>
                <w:rFonts w:asciiTheme="majorHAnsi" w:eastAsia="Calibri" w:hAnsiTheme="majorHAnsi"/>
                <w:b/>
                <w:bCs/>
                <w:i/>
                <w:iCs/>
                <w:sz w:val="24"/>
                <w:szCs w:val="24"/>
                <w:lang w:eastAsia="pl-PL"/>
              </w:rPr>
            </w:pPr>
            <w:r w:rsidRPr="00C40999">
              <w:rPr>
                <w:rFonts w:asciiTheme="majorHAnsi" w:eastAsia="Calibri" w:hAnsiTheme="majorHAnsi"/>
                <w:b/>
                <w:bCs/>
                <w:i/>
                <w:iCs/>
                <w:sz w:val="24"/>
                <w:szCs w:val="24"/>
                <w:lang w:eastAsia="pl-PL"/>
              </w:rPr>
              <w:t>Jednostka miary</w:t>
            </w:r>
          </w:p>
        </w:tc>
      </w:tr>
      <w:tr w:rsidR="00C40999" w:rsidRPr="00C40999" w14:paraId="75A34170" w14:textId="77777777" w:rsidTr="005D6FE0">
        <w:trPr>
          <w:trHeight w:val="164"/>
          <w:jc w:val="center"/>
        </w:trPr>
        <w:tc>
          <w:tcPr>
            <w:tcW w:w="413" w:type="pct"/>
            <w:tcBorders>
              <w:top w:val="single" w:sz="4" w:space="0" w:color="auto"/>
              <w:left w:val="single" w:sz="4" w:space="0" w:color="auto"/>
              <w:bottom w:val="single" w:sz="4" w:space="0" w:color="auto"/>
              <w:right w:val="single" w:sz="4" w:space="0" w:color="auto"/>
            </w:tcBorders>
          </w:tcPr>
          <w:p w14:paraId="497FB43F" w14:textId="6611E868" w:rsidR="00C40999" w:rsidRPr="00C40999" w:rsidRDefault="00180DA6" w:rsidP="00966C4E">
            <w:pPr>
              <w:suppressAutoHyphens w:val="0"/>
              <w:spacing w:before="120" w:line="257" w:lineRule="auto"/>
              <w:jc w:val="both"/>
              <w:rPr>
                <w:rFonts w:asciiTheme="majorHAnsi" w:eastAsia="Calibri" w:hAnsiTheme="majorHAnsi"/>
                <w:bCs/>
                <w:iCs/>
                <w:kern w:val="1"/>
                <w:sz w:val="24"/>
                <w:szCs w:val="24"/>
                <w:lang w:eastAsia="pl-PL" w:bidi="hi-IN"/>
              </w:rPr>
            </w:pPr>
            <w:r>
              <w:rPr>
                <w:rFonts w:asciiTheme="majorHAnsi" w:eastAsia="Calibri" w:hAnsiTheme="majorHAnsi"/>
                <w:bCs/>
                <w:iCs/>
                <w:kern w:val="1"/>
                <w:sz w:val="24"/>
                <w:szCs w:val="24"/>
                <w:lang w:eastAsia="pl-PL" w:bidi="hi-IN"/>
              </w:rPr>
              <w:t>1</w:t>
            </w:r>
            <w:r w:rsidR="00E6381B">
              <w:rPr>
                <w:rFonts w:asciiTheme="majorHAnsi" w:eastAsia="Calibri" w:hAnsiTheme="majorHAnsi"/>
                <w:bCs/>
                <w:iCs/>
                <w:kern w:val="1"/>
                <w:sz w:val="24"/>
                <w:szCs w:val="24"/>
                <w:lang w:eastAsia="pl-PL" w:bidi="hi-IN"/>
              </w:rPr>
              <w:t>74</w:t>
            </w:r>
            <w:r>
              <w:rPr>
                <w:rFonts w:asciiTheme="majorHAnsi" w:eastAsia="Calibri" w:hAnsiTheme="majorHAnsi"/>
                <w:bCs/>
                <w:iCs/>
                <w:kern w:val="1"/>
                <w:sz w:val="24"/>
                <w:szCs w:val="24"/>
                <w:lang w:eastAsia="pl-PL" w:bidi="hi-IN"/>
              </w:rPr>
              <w:t>.</w:t>
            </w:r>
            <w:r w:rsidR="00150C0E">
              <w:rPr>
                <w:rFonts w:asciiTheme="majorHAnsi" w:eastAsia="Calibri" w:hAnsiTheme="majorHAnsi"/>
                <w:bCs/>
                <w:iCs/>
                <w:kern w:val="1"/>
                <w:sz w:val="24"/>
                <w:szCs w:val="24"/>
                <w:lang w:eastAsia="pl-PL" w:bidi="hi-IN"/>
              </w:rPr>
              <w:t>3</w:t>
            </w:r>
          </w:p>
        </w:tc>
        <w:tc>
          <w:tcPr>
            <w:tcW w:w="914" w:type="pct"/>
            <w:tcBorders>
              <w:top w:val="single" w:sz="4" w:space="0" w:color="auto"/>
              <w:left w:val="single" w:sz="4" w:space="0" w:color="auto"/>
              <w:bottom w:val="single" w:sz="4" w:space="0" w:color="auto"/>
              <w:right w:val="single" w:sz="4" w:space="0" w:color="auto"/>
            </w:tcBorders>
            <w:hideMark/>
          </w:tcPr>
          <w:p w14:paraId="4332C2CF" w14:textId="77777777" w:rsidR="00C40999" w:rsidRPr="00C40999" w:rsidRDefault="00C40999" w:rsidP="00966C4E">
            <w:pPr>
              <w:suppressAutoHyphens w:val="0"/>
              <w:spacing w:before="120" w:line="257" w:lineRule="auto"/>
              <w:jc w:val="both"/>
              <w:rPr>
                <w:rFonts w:asciiTheme="majorHAnsi" w:eastAsia="Calibri" w:hAnsiTheme="majorHAnsi"/>
                <w:bCs/>
                <w:iCs/>
                <w:sz w:val="24"/>
                <w:szCs w:val="24"/>
                <w:lang w:eastAsia="pl-PL"/>
              </w:rPr>
            </w:pPr>
            <w:r w:rsidRPr="00C40999">
              <w:rPr>
                <w:rFonts w:asciiTheme="majorHAnsi" w:eastAsia="Calibri" w:hAnsiTheme="majorHAnsi"/>
                <w:bCs/>
                <w:iCs/>
                <w:sz w:val="24"/>
                <w:szCs w:val="24"/>
                <w:lang w:eastAsia="pl-PL"/>
              </w:rPr>
              <w:t>DYZUR-PR</w:t>
            </w:r>
          </w:p>
        </w:tc>
        <w:tc>
          <w:tcPr>
            <w:tcW w:w="1389" w:type="pct"/>
            <w:tcBorders>
              <w:top w:val="single" w:sz="4" w:space="0" w:color="auto"/>
              <w:left w:val="single" w:sz="4" w:space="0" w:color="auto"/>
              <w:bottom w:val="single" w:sz="4" w:space="0" w:color="auto"/>
              <w:right w:val="single" w:sz="4" w:space="0" w:color="auto"/>
            </w:tcBorders>
          </w:tcPr>
          <w:p w14:paraId="0D684496" w14:textId="77777777" w:rsidR="00C40999" w:rsidRPr="00C40999" w:rsidRDefault="00C40999" w:rsidP="00966C4E">
            <w:pPr>
              <w:widowControl w:val="0"/>
              <w:suppressAutoHyphens w:val="0"/>
              <w:spacing w:before="120" w:line="257" w:lineRule="auto"/>
              <w:jc w:val="both"/>
              <w:rPr>
                <w:rFonts w:asciiTheme="majorHAnsi" w:eastAsia="Calibri" w:hAnsiTheme="majorHAnsi"/>
                <w:bCs/>
                <w:iCs/>
                <w:kern w:val="1"/>
                <w:sz w:val="24"/>
                <w:szCs w:val="24"/>
                <w:lang w:eastAsia="pl-PL" w:bidi="hi-IN"/>
              </w:rPr>
            </w:pPr>
            <w:r w:rsidRPr="00C40999">
              <w:rPr>
                <w:rFonts w:asciiTheme="majorHAnsi" w:eastAsia="Calibri" w:hAnsiTheme="majorHAnsi"/>
                <w:bCs/>
                <w:iCs/>
                <w:kern w:val="1"/>
                <w:sz w:val="24"/>
                <w:szCs w:val="24"/>
                <w:lang w:eastAsia="pl-PL" w:bidi="hi-IN"/>
              </w:rPr>
              <w:t>DYZUR-PR</w:t>
            </w:r>
          </w:p>
        </w:tc>
        <w:tc>
          <w:tcPr>
            <w:tcW w:w="1625" w:type="pct"/>
            <w:tcBorders>
              <w:top w:val="single" w:sz="4" w:space="0" w:color="auto"/>
              <w:left w:val="single" w:sz="4" w:space="0" w:color="auto"/>
              <w:bottom w:val="single" w:sz="4" w:space="0" w:color="auto"/>
              <w:right w:val="single" w:sz="4" w:space="0" w:color="auto"/>
            </w:tcBorders>
            <w:hideMark/>
          </w:tcPr>
          <w:p w14:paraId="741BE99C" w14:textId="77777777" w:rsidR="00C40999" w:rsidRPr="00C40999" w:rsidRDefault="00C40999" w:rsidP="00966C4E">
            <w:pPr>
              <w:widowControl w:val="0"/>
              <w:suppressAutoHyphens w:val="0"/>
              <w:spacing w:before="120" w:line="257" w:lineRule="auto"/>
              <w:jc w:val="both"/>
              <w:rPr>
                <w:rFonts w:asciiTheme="majorHAnsi" w:eastAsia="Calibri" w:hAnsiTheme="majorHAnsi"/>
                <w:bCs/>
                <w:iCs/>
                <w:kern w:val="1"/>
                <w:sz w:val="24"/>
                <w:szCs w:val="24"/>
                <w:lang w:eastAsia="pl-PL" w:bidi="hi-IN"/>
              </w:rPr>
            </w:pPr>
            <w:r w:rsidRPr="00C40999">
              <w:rPr>
                <w:rFonts w:asciiTheme="majorHAnsi" w:eastAsia="Calibri" w:hAnsiTheme="majorHAnsi" w:cs="Arial"/>
                <w:bCs/>
                <w:iCs/>
                <w:sz w:val="24"/>
                <w:szCs w:val="24"/>
                <w:lang w:eastAsia="pl-PL"/>
              </w:rPr>
              <w:t>Dyżur pracowników</w:t>
            </w:r>
          </w:p>
        </w:tc>
        <w:tc>
          <w:tcPr>
            <w:tcW w:w="659" w:type="pct"/>
            <w:tcBorders>
              <w:top w:val="single" w:sz="4" w:space="0" w:color="auto"/>
              <w:left w:val="single" w:sz="4" w:space="0" w:color="auto"/>
              <w:bottom w:val="single" w:sz="4" w:space="0" w:color="auto"/>
              <w:right w:val="single" w:sz="4" w:space="0" w:color="auto"/>
            </w:tcBorders>
          </w:tcPr>
          <w:p w14:paraId="6DDDEB92" w14:textId="77777777" w:rsidR="00C40999" w:rsidRPr="00C40999" w:rsidRDefault="00C40999" w:rsidP="00966C4E">
            <w:pPr>
              <w:tabs>
                <w:tab w:val="left" w:pos="1026"/>
              </w:tabs>
              <w:suppressAutoHyphens w:val="0"/>
              <w:spacing w:before="120" w:line="257" w:lineRule="auto"/>
              <w:jc w:val="both"/>
              <w:rPr>
                <w:rFonts w:asciiTheme="majorHAnsi" w:eastAsia="Calibri" w:hAnsiTheme="majorHAnsi"/>
                <w:bCs/>
                <w:iCs/>
                <w:sz w:val="24"/>
                <w:szCs w:val="24"/>
                <w:lang w:eastAsia="pl-PL"/>
              </w:rPr>
            </w:pPr>
            <w:r w:rsidRPr="00C40999">
              <w:rPr>
                <w:rFonts w:asciiTheme="majorHAnsi" w:eastAsia="Calibri" w:hAnsiTheme="majorHAnsi"/>
                <w:bCs/>
                <w:iCs/>
                <w:kern w:val="1"/>
                <w:sz w:val="24"/>
                <w:szCs w:val="24"/>
                <w:lang w:eastAsia="pl-PL" w:bidi="hi-IN"/>
              </w:rPr>
              <w:t>MIES</w:t>
            </w:r>
          </w:p>
        </w:tc>
      </w:tr>
    </w:tbl>
    <w:p w14:paraId="13125A34" w14:textId="77777777" w:rsidR="00C40999" w:rsidRPr="00C40999" w:rsidRDefault="00C40999" w:rsidP="00966C4E">
      <w:pPr>
        <w:suppressAutoHyphens w:val="0"/>
        <w:autoSpaceDE w:val="0"/>
        <w:autoSpaceDN w:val="0"/>
        <w:adjustRightInd w:val="0"/>
        <w:spacing w:before="240" w:line="257" w:lineRule="auto"/>
        <w:jc w:val="both"/>
        <w:rPr>
          <w:rFonts w:asciiTheme="majorHAnsi" w:eastAsia="Calibri" w:hAnsiTheme="majorHAnsi" w:cs="Arial"/>
          <w:b/>
          <w:bCs/>
          <w:sz w:val="24"/>
          <w:szCs w:val="24"/>
          <w:lang w:eastAsia="pl-PL"/>
        </w:rPr>
      </w:pPr>
      <w:r w:rsidRPr="00C40999">
        <w:rPr>
          <w:rFonts w:asciiTheme="majorHAnsi" w:eastAsia="Calibri" w:hAnsiTheme="majorHAnsi" w:cs="Arial"/>
          <w:b/>
          <w:bCs/>
          <w:sz w:val="24"/>
          <w:szCs w:val="24"/>
          <w:lang w:eastAsia="pl-PL"/>
        </w:rPr>
        <w:t>Standard technologii dla tej czynności obejmuje:</w:t>
      </w:r>
    </w:p>
    <w:p w14:paraId="421B41C0" w14:textId="77777777" w:rsidR="00C40999" w:rsidRPr="00C40999" w:rsidRDefault="00A41D66" w:rsidP="00966C4E">
      <w:pPr>
        <w:tabs>
          <w:tab w:val="left" w:pos="0"/>
          <w:tab w:val="left" w:pos="3975"/>
        </w:tabs>
        <w:suppressAutoHyphens w:val="0"/>
        <w:autoSpaceDE w:val="0"/>
        <w:autoSpaceDN w:val="0"/>
        <w:adjustRightInd w:val="0"/>
        <w:spacing w:line="257" w:lineRule="auto"/>
        <w:contextualSpacing/>
        <w:jc w:val="both"/>
        <w:textAlignment w:val="center"/>
        <w:rPr>
          <w:rFonts w:asciiTheme="majorHAnsi" w:eastAsia="Calibri" w:hAnsiTheme="majorHAnsi" w:cs="Arial"/>
          <w:sz w:val="24"/>
          <w:szCs w:val="24"/>
          <w:lang w:eastAsia="pl-PL"/>
        </w:rPr>
      </w:pPr>
      <w:r>
        <w:rPr>
          <w:rFonts w:asciiTheme="majorHAnsi" w:eastAsia="Calibri" w:hAnsiTheme="majorHAnsi" w:cs="Arial"/>
          <w:sz w:val="24"/>
          <w:szCs w:val="24"/>
          <w:lang w:eastAsia="pl-PL"/>
        </w:rPr>
        <w:t xml:space="preserve">- </w:t>
      </w:r>
      <w:r w:rsidR="00C40999" w:rsidRPr="00C40999">
        <w:rPr>
          <w:rFonts w:asciiTheme="majorHAnsi" w:eastAsia="Calibri" w:hAnsiTheme="majorHAnsi" w:cs="Arial"/>
          <w:sz w:val="24"/>
          <w:szCs w:val="24"/>
          <w:lang w:eastAsia="pl-PL"/>
        </w:rPr>
        <w:t>dyspozycyjność Wykonawcy (zapewnienie co najmniej dwóch osób do prac wykonywanych ręcznie przy zabezpieczeniu pożarzyska), to jest gotowość do wykonania prac dogaszania i dozorowania pożarzysk w okresie prowadzenia akcji bezpośredniej w ochronie przeciwpożarowej lasu (wg ustaleń określonych przez Zamawiającego, co do zasady w godzinach prowadzenia dyżuru przez system alarmowo-obserwacyjny Nadleśnictwa), czynność nie obejmuje samego udziału w akcjach zwalczania zagrożeń i ograniczania skutków pożarów lasu, który rozliczany jest odrębnie;</w:t>
      </w:r>
    </w:p>
    <w:p w14:paraId="2AB639D1" w14:textId="77777777" w:rsidR="00C40999" w:rsidRPr="00C40999" w:rsidRDefault="00A41D66" w:rsidP="00966C4E">
      <w:pPr>
        <w:tabs>
          <w:tab w:val="left" w:pos="0"/>
          <w:tab w:val="left" w:pos="3975"/>
        </w:tabs>
        <w:suppressAutoHyphens w:val="0"/>
        <w:autoSpaceDE w:val="0"/>
        <w:autoSpaceDN w:val="0"/>
        <w:adjustRightInd w:val="0"/>
        <w:spacing w:line="257" w:lineRule="auto"/>
        <w:contextualSpacing/>
        <w:jc w:val="both"/>
        <w:textAlignment w:val="center"/>
        <w:rPr>
          <w:rFonts w:asciiTheme="majorHAnsi" w:eastAsia="Calibri" w:hAnsiTheme="majorHAnsi" w:cs="Arial"/>
          <w:sz w:val="24"/>
          <w:szCs w:val="24"/>
          <w:lang w:eastAsia="pl-PL"/>
        </w:rPr>
      </w:pPr>
      <w:r>
        <w:rPr>
          <w:rFonts w:asciiTheme="majorHAnsi" w:eastAsia="Calibri" w:hAnsiTheme="majorHAnsi" w:cs="Arial"/>
          <w:sz w:val="24"/>
          <w:szCs w:val="24"/>
          <w:lang w:eastAsia="pl-PL"/>
        </w:rPr>
        <w:t xml:space="preserve">- </w:t>
      </w:r>
      <w:r w:rsidR="00C40999" w:rsidRPr="00C40999">
        <w:rPr>
          <w:rFonts w:asciiTheme="majorHAnsi" w:eastAsia="Calibri" w:hAnsiTheme="majorHAnsi" w:cs="Arial"/>
          <w:sz w:val="24"/>
          <w:szCs w:val="24"/>
          <w:lang w:eastAsia="pl-PL"/>
        </w:rPr>
        <w:t>w ramach dyspozycyjności, co najmniej jedna z osób winna posiadać uprawnienia do ścinki, obalania i przerzynki drzew pilarką spalinową, w związku z</w:t>
      </w:r>
      <w:r>
        <w:rPr>
          <w:rFonts w:asciiTheme="majorHAnsi" w:eastAsia="Calibri" w:hAnsiTheme="majorHAnsi" w:cs="Arial"/>
          <w:sz w:val="24"/>
          <w:szCs w:val="24"/>
          <w:lang w:eastAsia="pl-PL"/>
        </w:rPr>
        <w:t> </w:t>
      </w:r>
      <w:r w:rsidR="00C40999" w:rsidRPr="00C40999">
        <w:rPr>
          <w:rFonts w:asciiTheme="majorHAnsi" w:eastAsia="Calibri" w:hAnsiTheme="majorHAnsi" w:cs="Arial"/>
          <w:sz w:val="24"/>
          <w:szCs w:val="24"/>
          <w:lang w:eastAsia="pl-PL"/>
        </w:rPr>
        <w:t xml:space="preserve">ewentualną koniecznością prowadzenia prac polegających na wycięciu wizur umożliwiających oborywanie pożarzyska bądź usunięciu przeszkadzających drzew celem powstrzymania rozprzestrzeniania się pożaru; </w:t>
      </w:r>
    </w:p>
    <w:p w14:paraId="2BD4E350" w14:textId="77777777" w:rsidR="00C40999" w:rsidRPr="00C40999" w:rsidRDefault="00A41D66" w:rsidP="00966C4E">
      <w:pPr>
        <w:tabs>
          <w:tab w:val="left" w:pos="0"/>
          <w:tab w:val="left" w:pos="3975"/>
        </w:tabs>
        <w:suppressAutoHyphens w:val="0"/>
        <w:autoSpaceDE w:val="0"/>
        <w:autoSpaceDN w:val="0"/>
        <w:adjustRightInd w:val="0"/>
        <w:spacing w:line="257" w:lineRule="auto"/>
        <w:contextualSpacing/>
        <w:jc w:val="both"/>
        <w:textAlignment w:val="center"/>
        <w:rPr>
          <w:rFonts w:asciiTheme="majorHAnsi" w:eastAsia="Calibri" w:hAnsiTheme="majorHAnsi" w:cs="Arial"/>
          <w:sz w:val="24"/>
          <w:szCs w:val="24"/>
          <w:lang w:eastAsia="pl-PL"/>
        </w:rPr>
      </w:pPr>
      <w:r>
        <w:rPr>
          <w:rFonts w:asciiTheme="majorHAnsi" w:eastAsia="Calibri" w:hAnsiTheme="majorHAnsi" w:cs="Arial"/>
          <w:sz w:val="24"/>
          <w:szCs w:val="24"/>
          <w:lang w:eastAsia="pl-PL"/>
        </w:rPr>
        <w:t xml:space="preserve">- </w:t>
      </w:r>
      <w:r w:rsidR="00C40999" w:rsidRPr="00C40999">
        <w:rPr>
          <w:rFonts w:asciiTheme="majorHAnsi" w:eastAsia="Calibri" w:hAnsiTheme="majorHAnsi" w:cs="Arial"/>
          <w:sz w:val="24"/>
          <w:szCs w:val="24"/>
          <w:lang w:eastAsia="pl-PL"/>
        </w:rPr>
        <w:t>postawienie w stan gotowości do niezwłocznego udania się pracowników do wskazanego miejsca (zabezpieczanego pożarzyska).</w:t>
      </w:r>
    </w:p>
    <w:p w14:paraId="21214C7B" w14:textId="77777777" w:rsidR="00C40999" w:rsidRPr="00C40999" w:rsidRDefault="00C40999" w:rsidP="00966C4E">
      <w:pPr>
        <w:tabs>
          <w:tab w:val="left" w:pos="0"/>
          <w:tab w:val="left" w:pos="3975"/>
        </w:tabs>
        <w:suppressAutoHyphens w:val="0"/>
        <w:autoSpaceDE w:val="0"/>
        <w:autoSpaceDN w:val="0"/>
        <w:adjustRightInd w:val="0"/>
        <w:spacing w:before="240" w:line="257" w:lineRule="auto"/>
        <w:jc w:val="both"/>
        <w:textAlignment w:val="center"/>
        <w:rPr>
          <w:rFonts w:asciiTheme="majorHAnsi" w:eastAsia="Calibri" w:hAnsiTheme="majorHAnsi" w:cs="Myriad Pro"/>
          <w:b/>
          <w:bCs/>
          <w:sz w:val="24"/>
          <w:szCs w:val="24"/>
          <w:lang w:eastAsia="pl-PL"/>
        </w:rPr>
      </w:pPr>
      <w:r w:rsidRPr="00C40999">
        <w:rPr>
          <w:rFonts w:asciiTheme="majorHAnsi" w:eastAsia="Calibri" w:hAnsiTheme="majorHAnsi" w:cs="Myriad Pro"/>
          <w:b/>
          <w:bCs/>
          <w:sz w:val="24"/>
          <w:szCs w:val="24"/>
          <w:lang w:eastAsia="pl-PL"/>
        </w:rPr>
        <w:t>Uwagi:</w:t>
      </w:r>
    </w:p>
    <w:p w14:paraId="157FCB0D" w14:textId="77777777" w:rsidR="00C40999" w:rsidRPr="00C40999" w:rsidRDefault="00A41D66" w:rsidP="00966C4E">
      <w:pPr>
        <w:tabs>
          <w:tab w:val="left" w:pos="0"/>
          <w:tab w:val="left" w:pos="3975"/>
        </w:tabs>
        <w:suppressAutoHyphens w:val="0"/>
        <w:autoSpaceDE w:val="0"/>
        <w:autoSpaceDN w:val="0"/>
        <w:adjustRightInd w:val="0"/>
        <w:spacing w:line="257" w:lineRule="auto"/>
        <w:jc w:val="both"/>
        <w:textAlignment w:val="center"/>
        <w:rPr>
          <w:rFonts w:asciiTheme="majorHAnsi" w:eastAsia="Calibri" w:hAnsiTheme="majorHAnsi" w:cs="Arial"/>
          <w:sz w:val="24"/>
          <w:szCs w:val="24"/>
          <w:lang w:eastAsia="pl-PL"/>
        </w:rPr>
      </w:pPr>
      <w:r>
        <w:rPr>
          <w:rFonts w:asciiTheme="majorHAnsi" w:eastAsia="Calibri" w:hAnsiTheme="majorHAnsi" w:cs="Myriad Pro"/>
          <w:sz w:val="24"/>
          <w:szCs w:val="24"/>
          <w:lang w:eastAsia="pl-PL"/>
        </w:rPr>
        <w:t xml:space="preserve">- </w:t>
      </w:r>
      <w:r w:rsidR="00C40999" w:rsidRPr="00C40999">
        <w:rPr>
          <w:rFonts w:asciiTheme="majorHAnsi" w:eastAsia="Calibri" w:hAnsiTheme="majorHAnsi" w:cs="Myriad Pro"/>
          <w:sz w:val="24"/>
          <w:szCs w:val="24"/>
          <w:lang w:eastAsia="pl-PL"/>
        </w:rPr>
        <w:t>Zamawiający ustala tryb powzięcia informacji przez Wykonawcę o pełnieniu dyżuru;</w:t>
      </w:r>
    </w:p>
    <w:p w14:paraId="629D6652" w14:textId="77777777" w:rsidR="00C40999" w:rsidRPr="00C40999" w:rsidRDefault="00A41D66" w:rsidP="00966C4E">
      <w:pPr>
        <w:tabs>
          <w:tab w:val="left" w:pos="0"/>
          <w:tab w:val="left" w:pos="3975"/>
        </w:tabs>
        <w:suppressAutoHyphens w:val="0"/>
        <w:autoSpaceDE w:val="0"/>
        <w:autoSpaceDN w:val="0"/>
        <w:adjustRightInd w:val="0"/>
        <w:spacing w:line="257" w:lineRule="auto"/>
        <w:jc w:val="both"/>
        <w:textAlignment w:val="center"/>
        <w:rPr>
          <w:rFonts w:asciiTheme="majorHAnsi" w:eastAsia="Calibri" w:hAnsiTheme="majorHAnsi" w:cs="Arial"/>
          <w:sz w:val="24"/>
          <w:szCs w:val="24"/>
          <w:lang w:eastAsia="pl-PL"/>
        </w:rPr>
      </w:pPr>
      <w:r>
        <w:rPr>
          <w:rFonts w:asciiTheme="majorHAnsi" w:eastAsia="Calibri" w:hAnsiTheme="majorHAnsi" w:cs="Arial"/>
          <w:sz w:val="24"/>
          <w:szCs w:val="24"/>
          <w:lang w:eastAsia="pl-PL"/>
        </w:rPr>
        <w:t xml:space="preserve">- </w:t>
      </w:r>
      <w:r w:rsidR="00C40999" w:rsidRPr="00C40999">
        <w:rPr>
          <w:rFonts w:asciiTheme="majorHAnsi" w:eastAsia="Calibri" w:hAnsiTheme="majorHAnsi" w:cs="Arial"/>
          <w:sz w:val="24"/>
          <w:szCs w:val="24"/>
          <w:lang w:eastAsia="pl-PL"/>
        </w:rPr>
        <w:t>Wykonawca w szczególności zapewnia:</w:t>
      </w:r>
    </w:p>
    <w:p w14:paraId="4B6B4542" w14:textId="06C4808E" w:rsidR="00C40999" w:rsidRPr="00C40999" w:rsidRDefault="00A41D66" w:rsidP="00B3382F">
      <w:pPr>
        <w:tabs>
          <w:tab w:val="left" w:pos="709"/>
          <w:tab w:val="left" w:pos="993"/>
        </w:tabs>
        <w:suppressAutoHyphens w:val="0"/>
        <w:autoSpaceDE w:val="0"/>
        <w:autoSpaceDN w:val="0"/>
        <w:adjustRightInd w:val="0"/>
        <w:spacing w:line="257" w:lineRule="auto"/>
        <w:jc w:val="both"/>
        <w:textAlignment w:val="center"/>
        <w:rPr>
          <w:rFonts w:asciiTheme="majorHAnsi" w:eastAsia="Calibri" w:hAnsiTheme="majorHAnsi" w:cs="Arial"/>
          <w:sz w:val="24"/>
          <w:szCs w:val="24"/>
          <w:lang w:eastAsia="pl-PL"/>
        </w:rPr>
      </w:pPr>
      <w:r>
        <w:rPr>
          <w:rFonts w:asciiTheme="majorHAnsi" w:eastAsia="Calibri" w:hAnsiTheme="majorHAnsi" w:cs="Arial"/>
          <w:sz w:val="24"/>
          <w:szCs w:val="24"/>
          <w:lang w:eastAsia="pl-PL"/>
        </w:rPr>
        <w:t xml:space="preserve">- </w:t>
      </w:r>
      <w:r w:rsidR="00C40999" w:rsidRPr="00C40999">
        <w:rPr>
          <w:rFonts w:asciiTheme="majorHAnsi" w:eastAsia="Calibri" w:hAnsiTheme="majorHAnsi" w:cs="Arial"/>
          <w:sz w:val="24"/>
          <w:szCs w:val="24"/>
          <w:lang w:eastAsia="pl-PL"/>
        </w:rPr>
        <w:t>minimum dwóch pracowników wraz z niezbędnym wyposażeniem do wykonywania zleconych prac,</w:t>
      </w:r>
    </w:p>
    <w:p w14:paraId="6D4CDD46" w14:textId="681CE506" w:rsidR="00C40999" w:rsidRPr="00C40999" w:rsidRDefault="00A41D66" w:rsidP="00B3382F">
      <w:pPr>
        <w:tabs>
          <w:tab w:val="left" w:pos="709"/>
          <w:tab w:val="left" w:pos="993"/>
        </w:tabs>
        <w:suppressAutoHyphens w:val="0"/>
        <w:autoSpaceDE w:val="0"/>
        <w:autoSpaceDN w:val="0"/>
        <w:adjustRightInd w:val="0"/>
        <w:spacing w:line="257" w:lineRule="auto"/>
        <w:jc w:val="both"/>
        <w:textAlignment w:val="center"/>
        <w:rPr>
          <w:rFonts w:asciiTheme="majorHAnsi" w:eastAsia="Calibri" w:hAnsiTheme="majorHAnsi" w:cs="Arial"/>
          <w:sz w:val="24"/>
          <w:szCs w:val="24"/>
          <w:lang w:eastAsia="pl-PL"/>
        </w:rPr>
      </w:pPr>
      <w:r>
        <w:rPr>
          <w:rFonts w:asciiTheme="majorHAnsi" w:eastAsia="Calibri" w:hAnsiTheme="majorHAnsi" w:cs="Arial"/>
          <w:sz w:val="24"/>
          <w:szCs w:val="24"/>
          <w:lang w:eastAsia="pl-PL"/>
        </w:rPr>
        <w:t xml:space="preserve">- </w:t>
      </w:r>
      <w:r w:rsidR="00C40999" w:rsidRPr="00C40999">
        <w:rPr>
          <w:rFonts w:asciiTheme="majorHAnsi" w:eastAsia="Calibri" w:hAnsiTheme="majorHAnsi" w:cs="Arial"/>
          <w:sz w:val="24"/>
          <w:szCs w:val="24"/>
          <w:lang w:eastAsia="pl-PL"/>
        </w:rPr>
        <w:t xml:space="preserve">sprzęt do prac wykonywanych ręcznie: tłumica, szpadel/łopata, hydronetka ze środkiem gaśniczym, ew. inne przydatne narzędzia, w razie potrzeby pilarka spalinowa, przy czym jako minimum każdorazowo należy przyjąć wyposażenie każdej osoby </w:t>
      </w:r>
      <w:r w:rsidR="00B3382F">
        <w:rPr>
          <w:rFonts w:asciiTheme="majorHAnsi" w:eastAsia="Calibri" w:hAnsiTheme="majorHAnsi" w:cs="Arial"/>
          <w:sz w:val="24"/>
          <w:szCs w:val="24"/>
          <w:lang w:eastAsia="pl-PL"/>
        </w:rPr>
        <w:br/>
      </w:r>
      <w:r w:rsidR="00C40999" w:rsidRPr="00C40999">
        <w:rPr>
          <w:rFonts w:asciiTheme="majorHAnsi" w:eastAsia="Calibri" w:hAnsiTheme="majorHAnsi" w:cs="Arial"/>
          <w:sz w:val="24"/>
          <w:szCs w:val="24"/>
          <w:lang w:eastAsia="pl-PL"/>
        </w:rPr>
        <w:t>w łopatę/szpadel,</w:t>
      </w:r>
    </w:p>
    <w:p w14:paraId="38D1C0A3" w14:textId="08E9A751" w:rsidR="00C40999" w:rsidRPr="00C40999" w:rsidRDefault="00A41D66" w:rsidP="00966C4E">
      <w:pPr>
        <w:tabs>
          <w:tab w:val="left" w:pos="709"/>
          <w:tab w:val="left" w:pos="993"/>
        </w:tabs>
        <w:suppressAutoHyphens w:val="0"/>
        <w:autoSpaceDE w:val="0"/>
        <w:autoSpaceDN w:val="0"/>
        <w:adjustRightInd w:val="0"/>
        <w:spacing w:line="257" w:lineRule="auto"/>
        <w:jc w:val="both"/>
        <w:textAlignment w:val="center"/>
        <w:rPr>
          <w:rFonts w:asciiTheme="majorHAnsi" w:eastAsia="Calibri" w:hAnsiTheme="majorHAnsi" w:cs="Arial"/>
          <w:sz w:val="24"/>
          <w:szCs w:val="24"/>
          <w:lang w:eastAsia="pl-PL"/>
        </w:rPr>
      </w:pPr>
      <w:r>
        <w:rPr>
          <w:rFonts w:asciiTheme="majorHAnsi" w:eastAsia="Calibri" w:hAnsiTheme="majorHAnsi" w:cs="Arial"/>
          <w:sz w:val="24"/>
          <w:szCs w:val="24"/>
          <w:lang w:eastAsia="pl-PL"/>
        </w:rPr>
        <w:t xml:space="preserve">- </w:t>
      </w:r>
      <w:r w:rsidR="00C40999" w:rsidRPr="00C40999">
        <w:rPr>
          <w:rFonts w:asciiTheme="majorHAnsi" w:eastAsia="Calibri" w:hAnsiTheme="majorHAnsi" w:cs="Arial"/>
          <w:sz w:val="24"/>
          <w:szCs w:val="24"/>
          <w:lang w:eastAsia="pl-PL"/>
        </w:rPr>
        <w:t>wyposażenie pracowników w środki ochrony osobistej i środek łączności (telefon komórkowy) zapewniający kontakt z Zamawiającym;</w:t>
      </w:r>
    </w:p>
    <w:p w14:paraId="61D810F1" w14:textId="27879977" w:rsidR="00C40999" w:rsidRPr="00C40999" w:rsidRDefault="00A41D66" w:rsidP="00966C4E">
      <w:pPr>
        <w:tabs>
          <w:tab w:val="left" w:pos="0"/>
          <w:tab w:val="left" w:pos="3975"/>
        </w:tabs>
        <w:suppressAutoHyphens w:val="0"/>
        <w:autoSpaceDE w:val="0"/>
        <w:autoSpaceDN w:val="0"/>
        <w:adjustRightInd w:val="0"/>
        <w:spacing w:line="257" w:lineRule="auto"/>
        <w:jc w:val="both"/>
        <w:textAlignment w:val="center"/>
        <w:rPr>
          <w:rFonts w:asciiTheme="majorHAnsi" w:eastAsia="Calibri" w:hAnsiTheme="majorHAnsi" w:cs="Arial"/>
          <w:sz w:val="24"/>
          <w:szCs w:val="24"/>
          <w:lang w:eastAsia="pl-PL"/>
        </w:rPr>
      </w:pPr>
      <w:r>
        <w:rPr>
          <w:rFonts w:asciiTheme="majorHAnsi" w:eastAsia="Calibri" w:hAnsiTheme="majorHAnsi" w:cs="Arial"/>
          <w:sz w:val="24"/>
          <w:szCs w:val="24"/>
          <w:lang w:eastAsia="pl-PL"/>
        </w:rPr>
        <w:t xml:space="preserve">- </w:t>
      </w:r>
      <w:r w:rsidR="00C40999" w:rsidRPr="00C40999">
        <w:rPr>
          <w:rFonts w:asciiTheme="majorHAnsi" w:eastAsia="Calibri" w:hAnsiTheme="majorHAnsi" w:cs="Arial"/>
          <w:sz w:val="24"/>
          <w:szCs w:val="24"/>
          <w:lang w:eastAsia="pl-PL"/>
        </w:rPr>
        <w:t>Wykonawca gwarantuje przybycie na miejsce wykonywanych czynności w czasie nie dłuższym niż 1 godzina od momentu zadysponowania przez Zamawiającego</w:t>
      </w:r>
      <w:r w:rsidR="00B3382F">
        <w:rPr>
          <w:rFonts w:asciiTheme="majorHAnsi" w:eastAsia="Calibri" w:hAnsiTheme="majorHAnsi" w:cs="Arial"/>
          <w:sz w:val="24"/>
          <w:szCs w:val="24"/>
          <w:lang w:eastAsia="pl-PL"/>
        </w:rPr>
        <w:br/>
      </w:r>
      <w:r w:rsidR="00C40999" w:rsidRPr="00C40999">
        <w:rPr>
          <w:rFonts w:asciiTheme="majorHAnsi" w:eastAsia="Calibri" w:hAnsiTheme="majorHAnsi" w:cs="Arial"/>
          <w:sz w:val="24"/>
          <w:szCs w:val="24"/>
          <w:lang w:eastAsia="pl-PL"/>
        </w:rPr>
        <w:t>i przystąpienie do działań według wskazań Zamawiającego lub Kierującego Działaniami Ratowniczymi (w przypadku braku na miejscu zdarzenia przedstawiciela Zamawiającego).</w:t>
      </w:r>
    </w:p>
    <w:p w14:paraId="4809475F" w14:textId="77777777" w:rsidR="00BF5F5A" w:rsidRDefault="00BF5F5A" w:rsidP="00966C4E">
      <w:pPr>
        <w:tabs>
          <w:tab w:val="left" w:pos="0"/>
        </w:tabs>
        <w:suppressAutoHyphens w:val="0"/>
        <w:autoSpaceDE w:val="0"/>
        <w:autoSpaceDN w:val="0"/>
        <w:adjustRightInd w:val="0"/>
        <w:spacing w:before="120" w:after="120" w:line="257" w:lineRule="auto"/>
        <w:jc w:val="both"/>
        <w:textAlignment w:val="center"/>
        <w:rPr>
          <w:rFonts w:asciiTheme="majorHAnsi" w:hAnsiTheme="majorHAnsi" w:cs="Arial"/>
          <w:b/>
          <w:sz w:val="24"/>
          <w:szCs w:val="24"/>
          <w:lang w:eastAsia="pl-PL"/>
        </w:rPr>
      </w:pPr>
    </w:p>
    <w:p w14:paraId="390EE4B0" w14:textId="58EAF015" w:rsidR="00C40999" w:rsidRPr="00C40999" w:rsidRDefault="00C40999" w:rsidP="00966C4E">
      <w:pPr>
        <w:tabs>
          <w:tab w:val="left" w:pos="0"/>
        </w:tabs>
        <w:suppressAutoHyphens w:val="0"/>
        <w:autoSpaceDE w:val="0"/>
        <w:autoSpaceDN w:val="0"/>
        <w:adjustRightInd w:val="0"/>
        <w:spacing w:before="120" w:after="120" w:line="257" w:lineRule="auto"/>
        <w:jc w:val="both"/>
        <w:textAlignment w:val="center"/>
        <w:rPr>
          <w:rFonts w:asciiTheme="majorHAnsi" w:eastAsia="Calibri" w:hAnsiTheme="majorHAnsi" w:cs="Arial"/>
          <w:b/>
          <w:sz w:val="24"/>
          <w:szCs w:val="24"/>
          <w:lang w:eastAsia="pl-PL"/>
        </w:rPr>
      </w:pPr>
      <w:r w:rsidRPr="00C40999">
        <w:rPr>
          <w:rFonts w:asciiTheme="majorHAnsi" w:hAnsiTheme="majorHAnsi" w:cs="Arial"/>
          <w:b/>
          <w:sz w:val="24"/>
          <w:szCs w:val="24"/>
          <w:lang w:eastAsia="pl-PL"/>
        </w:rPr>
        <w:t>Procedura odbioru:</w:t>
      </w:r>
    </w:p>
    <w:p w14:paraId="0B680670" w14:textId="4B7F278B" w:rsidR="00C40999" w:rsidRPr="00C40999" w:rsidRDefault="00A41D66" w:rsidP="00966C4E">
      <w:pPr>
        <w:suppressAutoHyphens w:val="0"/>
        <w:spacing w:line="257" w:lineRule="auto"/>
        <w:contextualSpacing/>
        <w:jc w:val="both"/>
        <w:rPr>
          <w:rFonts w:asciiTheme="majorHAnsi" w:eastAsia="Calibri" w:hAnsiTheme="majorHAnsi"/>
          <w:sz w:val="24"/>
          <w:szCs w:val="24"/>
          <w:lang w:eastAsia="pl-PL"/>
        </w:rPr>
      </w:pPr>
      <w:r>
        <w:rPr>
          <w:rFonts w:asciiTheme="majorHAnsi" w:eastAsia="Calibri" w:hAnsiTheme="majorHAnsi"/>
          <w:sz w:val="24"/>
          <w:szCs w:val="24"/>
          <w:lang w:eastAsia="pl-PL"/>
        </w:rPr>
        <w:t xml:space="preserve">- </w:t>
      </w:r>
      <w:r w:rsidR="00C40999" w:rsidRPr="00C40999">
        <w:rPr>
          <w:rFonts w:asciiTheme="majorHAnsi" w:eastAsia="Calibri" w:hAnsiTheme="majorHAnsi"/>
          <w:sz w:val="24"/>
          <w:szCs w:val="24"/>
          <w:lang w:eastAsia="pl-PL"/>
        </w:rPr>
        <w:t>odbiór prac nastąpi poprzez zweryfikowanie prawidłowości ich wykonania (zgodności</w:t>
      </w:r>
      <w:r w:rsidR="00B3382F">
        <w:rPr>
          <w:rFonts w:asciiTheme="majorHAnsi" w:eastAsia="Calibri" w:hAnsiTheme="majorHAnsi"/>
          <w:sz w:val="24"/>
          <w:szCs w:val="24"/>
          <w:lang w:eastAsia="pl-PL"/>
        </w:rPr>
        <w:br/>
      </w:r>
      <w:r w:rsidR="00C40999" w:rsidRPr="00C40999">
        <w:rPr>
          <w:rFonts w:asciiTheme="majorHAnsi" w:eastAsia="Calibri" w:hAnsiTheme="majorHAnsi"/>
          <w:sz w:val="24"/>
          <w:szCs w:val="24"/>
          <w:lang w:eastAsia="pl-PL"/>
        </w:rPr>
        <w:t xml:space="preserve">z </w:t>
      </w:r>
      <w:proofErr w:type="gramStart"/>
      <w:r w:rsidR="00C40999" w:rsidRPr="00C40999">
        <w:rPr>
          <w:rFonts w:asciiTheme="majorHAnsi" w:eastAsia="Calibri" w:hAnsiTheme="majorHAnsi"/>
          <w:sz w:val="24"/>
          <w:szCs w:val="24"/>
          <w:lang w:eastAsia="pl-PL"/>
        </w:rPr>
        <w:t>opisem  czynności</w:t>
      </w:r>
      <w:proofErr w:type="gramEnd"/>
      <w:r w:rsidR="00C40999" w:rsidRPr="00C40999">
        <w:rPr>
          <w:rFonts w:asciiTheme="majorHAnsi" w:eastAsia="Calibri" w:hAnsiTheme="majorHAnsi"/>
          <w:sz w:val="24"/>
          <w:szCs w:val="24"/>
          <w:lang w:eastAsia="pl-PL"/>
        </w:rPr>
        <w:t xml:space="preserve"> i zleceniem);</w:t>
      </w:r>
    </w:p>
    <w:p w14:paraId="30CBA9A4" w14:textId="77777777" w:rsidR="00C40999" w:rsidRPr="00C40999" w:rsidRDefault="00A41D66" w:rsidP="00966C4E">
      <w:pPr>
        <w:suppressAutoHyphens w:val="0"/>
        <w:spacing w:line="257" w:lineRule="auto"/>
        <w:contextualSpacing/>
        <w:jc w:val="both"/>
        <w:rPr>
          <w:rFonts w:asciiTheme="majorHAnsi" w:eastAsia="Calibri" w:hAnsiTheme="majorHAnsi"/>
          <w:sz w:val="24"/>
          <w:szCs w:val="24"/>
          <w:lang w:eastAsia="pl-PL"/>
        </w:rPr>
      </w:pPr>
      <w:r>
        <w:rPr>
          <w:rFonts w:asciiTheme="majorHAnsi" w:hAnsiTheme="majorHAnsi"/>
          <w:bCs/>
          <w:sz w:val="24"/>
          <w:szCs w:val="24"/>
        </w:rPr>
        <w:t xml:space="preserve">- </w:t>
      </w:r>
      <w:r w:rsidR="00C40999" w:rsidRPr="00C40999">
        <w:rPr>
          <w:rFonts w:asciiTheme="majorHAnsi" w:hAnsiTheme="majorHAnsi"/>
          <w:bCs/>
          <w:sz w:val="24"/>
          <w:szCs w:val="24"/>
        </w:rPr>
        <w:t>Wykonawcy za wykonanie usługi przysługuje zryczałtowane wynagrodzenie miesięczne;</w:t>
      </w:r>
    </w:p>
    <w:p w14:paraId="1037BFD7" w14:textId="77777777" w:rsidR="00C40999" w:rsidRPr="00C40999" w:rsidRDefault="00A41D66" w:rsidP="00966C4E">
      <w:pPr>
        <w:suppressAutoHyphens w:val="0"/>
        <w:spacing w:line="257" w:lineRule="auto"/>
        <w:contextualSpacing/>
        <w:jc w:val="both"/>
        <w:rPr>
          <w:rFonts w:asciiTheme="majorHAnsi" w:eastAsia="Calibri" w:hAnsiTheme="majorHAnsi"/>
          <w:sz w:val="24"/>
          <w:szCs w:val="24"/>
          <w:lang w:eastAsia="pl-PL"/>
        </w:rPr>
      </w:pPr>
      <w:r>
        <w:rPr>
          <w:rFonts w:asciiTheme="majorHAnsi" w:eastAsia="Calibri" w:hAnsiTheme="majorHAnsi"/>
          <w:sz w:val="24"/>
          <w:szCs w:val="24"/>
          <w:lang w:eastAsia="pl-PL"/>
        </w:rPr>
        <w:lastRenderedPageBreak/>
        <w:t xml:space="preserve">- </w:t>
      </w:r>
      <w:r w:rsidR="00C40999" w:rsidRPr="00C40999">
        <w:rPr>
          <w:rFonts w:asciiTheme="majorHAnsi" w:eastAsia="Calibri" w:hAnsiTheme="majorHAnsi"/>
          <w:sz w:val="24"/>
          <w:szCs w:val="24"/>
          <w:lang w:eastAsia="pl-PL"/>
        </w:rPr>
        <w:t>w przypadku niepełnych miesięcy kalendarzowych objętych zleceniem, rozliczenie nastąpi proporcjonalnie do ilości dni objętych zleceniem.</w:t>
      </w:r>
    </w:p>
    <w:p w14:paraId="45C7449E" w14:textId="4A0A7DCB" w:rsidR="00C40999" w:rsidRDefault="00C40999" w:rsidP="00966C4E">
      <w:pPr>
        <w:suppressAutoHyphens w:val="0"/>
        <w:spacing w:line="257" w:lineRule="auto"/>
        <w:jc w:val="both"/>
        <w:rPr>
          <w:rFonts w:asciiTheme="majorHAnsi" w:eastAsia="Calibri" w:hAnsiTheme="majorHAnsi"/>
          <w:i/>
          <w:sz w:val="24"/>
          <w:szCs w:val="24"/>
          <w:lang w:eastAsia="pl-PL"/>
        </w:rPr>
      </w:pPr>
      <w:r w:rsidRPr="00C40999">
        <w:rPr>
          <w:rFonts w:asciiTheme="majorHAnsi" w:eastAsia="Calibri" w:hAnsiTheme="majorHAnsi"/>
          <w:i/>
          <w:sz w:val="24"/>
          <w:szCs w:val="24"/>
          <w:lang w:eastAsia="pl-PL"/>
        </w:rPr>
        <w:t xml:space="preserve"> (jednostką rozliczeniową jest miesiąc kalendarzowy)</w:t>
      </w:r>
    </w:p>
    <w:p w14:paraId="0F88B4CF" w14:textId="77777777" w:rsidR="00E90335" w:rsidRPr="00C40999" w:rsidRDefault="00E90335" w:rsidP="00966C4E">
      <w:pPr>
        <w:suppressAutoHyphens w:val="0"/>
        <w:spacing w:line="257" w:lineRule="auto"/>
        <w:jc w:val="both"/>
        <w:rPr>
          <w:rFonts w:asciiTheme="majorHAnsi" w:eastAsia="Calibri" w:hAnsiTheme="majorHAnsi"/>
          <w:i/>
          <w:sz w:val="24"/>
          <w:szCs w:val="24"/>
          <w:lang w:eastAsia="pl-PL"/>
        </w:rPr>
      </w:pPr>
    </w:p>
    <w:p w14:paraId="08A02D01" w14:textId="77777777" w:rsidR="00A41D66" w:rsidRDefault="00A41D66" w:rsidP="00966C4E">
      <w:pPr>
        <w:suppressAutoHyphens w:val="0"/>
        <w:spacing w:line="257" w:lineRule="auto"/>
        <w:jc w:val="both"/>
        <w:rPr>
          <w:rFonts w:asciiTheme="majorHAnsi" w:hAnsiTheme="majorHAnsi" w:cs="Arial"/>
          <w:b/>
          <w:sz w:val="24"/>
          <w:szCs w:val="24"/>
          <w:lang w:eastAsia="pl-PL"/>
        </w:rPr>
      </w:pPr>
    </w:p>
    <w:p w14:paraId="03EB3D68" w14:textId="77777777" w:rsidR="0046258C" w:rsidRPr="00B22612" w:rsidRDefault="003F5338" w:rsidP="00E90335">
      <w:pPr>
        <w:suppressAutoHyphens w:val="0"/>
        <w:spacing w:line="257" w:lineRule="auto"/>
        <w:jc w:val="center"/>
        <w:rPr>
          <w:rFonts w:asciiTheme="majorHAnsi" w:hAnsiTheme="majorHAnsi" w:cs="Arial"/>
          <w:b/>
          <w:sz w:val="28"/>
          <w:szCs w:val="28"/>
          <w:lang w:eastAsia="pl-PL"/>
        </w:rPr>
      </w:pPr>
      <w:r w:rsidRPr="00B22612">
        <w:rPr>
          <w:rFonts w:asciiTheme="majorHAnsi" w:hAnsiTheme="majorHAnsi" w:cs="Arial"/>
          <w:b/>
          <w:sz w:val="28"/>
          <w:szCs w:val="28"/>
          <w:lang w:eastAsia="pl-PL"/>
        </w:rPr>
        <w:t>Gospodarka łąkowo-rolna</w:t>
      </w:r>
    </w:p>
    <w:p w14:paraId="729F818A" w14:textId="132DA754" w:rsidR="0046258C" w:rsidRPr="00F31FC1" w:rsidRDefault="0046258C" w:rsidP="00F31FC1">
      <w:pPr>
        <w:suppressAutoHyphens w:val="0"/>
        <w:spacing w:before="120" w:after="120" w:line="257" w:lineRule="auto"/>
        <w:jc w:val="both"/>
        <w:rPr>
          <w:rFonts w:asciiTheme="majorHAnsi" w:hAnsiTheme="majorHAnsi" w:cs="Arial"/>
          <w:b/>
          <w:sz w:val="22"/>
          <w:szCs w:val="22"/>
          <w:lang w:eastAsia="pl-PL"/>
        </w:rPr>
      </w:pPr>
      <w:bookmarkStart w:id="28" w:name="_Hlk134434528"/>
      <w:r w:rsidRPr="00F31FC1">
        <w:rPr>
          <w:rFonts w:ascii="Cambria" w:eastAsia="Calibri" w:hAnsi="Cambria" w:cs="Arial"/>
          <w:b/>
          <w:kern w:val="1"/>
          <w:sz w:val="24"/>
          <w:szCs w:val="24"/>
          <w:lang w:eastAsia="zh-CN" w:bidi="hi-IN"/>
        </w:rPr>
        <w:t>Uprawa roli, łąk i pastwisk oraz gruntów uprawianych rolniczo</w:t>
      </w:r>
    </w:p>
    <w:tbl>
      <w:tblPr>
        <w:tblW w:w="487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7"/>
        <w:gridCol w:w="1608"/>
        <w:gridCol w:w="4726"/>
        <w:gridCol w:w="1355"/>
      </w:tblGrid>
      <w:tr w:rsidR="0046258C" w:rsidRPr="0046258C" w14:paraId="241C6F30" w14:textId="77777777" w:rsidTr="0046258C">
        <w:trPr>
          <w:trHeight w:val="395"/>
          <w:jc w:val="center"/>
        </w:trPr>
        <w:tc>
          <w:tcPr>
            <w:tcW w:w="750" w:type="pct"/>
            <w:tcBorders>
              <w:top w:val="single" w:sz="4" w:space="0" w:color="auto"/>
              <w:left w:val="single" w:sz="4" w:space="0" w:color="auto"/>
              <w:bottom w:val="single" w:sz="4" w:space="0" w:color="auto"/>
              <w:right w:val="single" w:sz="4" w:space="0" w:color="auto"/>
            </w:tcBorders>
          </w:tcPr>
          <w:p w14:paraId="6C398543" w14:textId="77777777" w:rsidR="0046258C" w:rsidRPr="0046258C" w:rsidRDefault="0046258C" w:rsidP="00966C4E">
            <w:pPr>
              <w:suppressAutoHyphens w:val="0"/>
              <w:spacing w:before="120" w:line="257" w:lineRule="auto"/>
              <w:jc w:val="both"/>
              <w:rPr>
                <w:rFonts w:ascii="Cambria" w:eastAsia="Calibri" w:hAnsi="Cambria" w:cs="Arial"/>
                <w:b/>
                <w:bCs/>
                <w:i/>
                <w:iCs/>
                <w:sz w:val="24"/>
                <w:szCs w:val="24"/>
                <w:lang w:eastAsia="pl-PL"/>
              </w:rPr>
            </w:pPr>
            <w:r w:rsidRPr="0046258C">
              <w:rPr>
                <w:rFonts w:ascii="Cambria" w:eastAsia="Calibri" w:hAnsi="Cambria" w:cs="Arial"/>
                <w:b/>
                <w:bCs/>
                <w:i/>
                <w:iCs/>
                <w:sz w:val="24"/>
                <w:szCs w:val="24"/>
                <w:lang w:eastAsia="pl-PL"/>
              </w:rPr>
              <w:t>Nr</w:t>
            </w:r>
          </w:p>
        </w:tc>
        <w:tc>
          <w:tcPr>
            <w:tcW w:w="889" w:type="pct"/>
            <w:tcBorders>
              <w:top w:val="single" w:sz="4" w:space="0" w:color="auto"/>
              <w:left w:val="single" w:sz="4" w:space="0" w:color="auto"/>
              <w:bottom w:val="single" w:sz="4" w:space="0" w:color="auto"/>
              <w:right w:val="single" w:sz="4" w:space="0" w:color="auto"/>
            </w:tcBorders>
            <w:hideMark/>
          </w:tcPr>
          <w:p w14:paraId="75BA5E89" w14:textId="77777777" w:rsidR="0046258C" w:rsidRPr="0046258C" w:rsidRDefault="0046258C" w:rsidP="00966C4E">
            <w:pPr>
              <w:suppressAutoHyphens w:val="0"/>
              <w:spacing w:before="120" w:line="257" w:lineRule="auto"/>
              <w:jc w:val="both"/>
              <w:rPr>
                <w:rFonts w:ascii="Cambria" w:eastAsia="Calibri" w:hAnsi="Cambria" w:cs="Arial"/>
                <w:b/>
                <w:bCs/>
                <w:i/>
                <w:iCs/>
                <w:sz w:val="24"/>
                <w:szCs w:val="24"/>
                <w:lang w:eastAsia="pl-PL"/>
              </w:rPr>
            </w:pPr>
            <w:r w:rsidRPr="0046258C">
              <w:rPr>
                <w:rFonts w:ascii="Cambria" w:eastAsia="Calibri" w:hAnsi="Cambria" w:cs="Arial"/>
                <w:b/>
                <w:bCs/>
                <w:i/>
                <w:iCs/>
                <w:sz w:val="24"/>
                <w:szCs w:val="24"/>
                <w:lang w:eastAsia="pl-PL"/>
              </w:rPr>
              <w:t>Kod czynności</w:t>
            </w:r>
          </w:p>
        </w:tc>
        <w:tc>
          <w:tcPr>
            <w:tcW w:w="2612" w:type="pct"/>
            <w:tcBorders>
              <w:top w:val="single" w:sz="4" w:space="0" w:color="auto"/>
              <w:left w:val="single" w:sz="4" w:space="0" w:color="auto"/>
              <w:bottom w:val="single" w:sz="4" w:space="0" w:color="auto"/>
              <w:right w:val="single" w:sz="4" w:space="0" w:color="auto"/>
            </w:tcBorders>
            <w:hideMark/>
          </w:tcPr>
          <w:p w14:paraId="09C9B013" w14:textId="77777777" w:rsidR="0046258C" w:rsidRPr="0046258C" w:rsidRDefault="0046258C" w:rsidP="00966C4E">
            <w:pPr>
              <w:suppressAutoHyphens w:val="0"/>
              <w:spacing w:before="120" w:line="257" w:lineRule="auto"/>
              <w:jc w:val="both"/>
              <w:rPr>
                <w:rFonts w:ascii="Cambria" w:eastAsia="Calibri" w:hAnsi="Cambria" w:cs="Arial"/>
                <w:b/>
                <w:bCs/>
                <w:i/>
                <w:iCs/>
                <w:sz w:val="24"/>
                <w:szCs w:val="24"/>
                <w:lang w:eastAsia="pl-PL"/>
              </w:rPr>
            </w:pPr>
            <w:r w:rsidRPr="0046258C">
              <w:rPr>
                <w:rFonts w:ascii="Cambria" w:eastAsia="Calibri" w:hAnsi="Cambria" w:cs="Arial"/>
                <w:b/>
                <w:bCs/>
                <w:i/>
                <w:iCs/>
                <w:sz w:val="24"/>
                <w:szCs w:val="24"/>
                <w:lang w:eastAsia="pl-PL"/>
              </w:rPr>
              <w:t>Opis kodu czynności</w:t>
            </w:r>
          </w:p>
        </w:tc>
        <w:tc>
          <w:tcPr>
            <w:tcW w:w="749" w:type="pct"/>
            <w:tcBorders>
              <w:top w:val="single" w:sz="4" w:space="0" w:color="auto"/>
              <w:left w:val="single" w:sz="4" w:space="0" w:color="auto"/>
              <w:bottom w:val="single" w:sz="4" w:space="0" w:color="auto"/>
              <w:right w:val="single" w:sz="4" w:space="0" w:color="auto"/>
            </w:tcBorders>
          </w:tcPr>
          <w:p w14:paraId="19747796" w14:textId="77777777" w:rsidR="0046258C" w:rsidRPr="0046258C" w:rsidRDefault="0046258C" w:rsidP="00966C4E">
            <w:pPr>
              <w:tabs>
                <w:tab w:val="left" w:pos="1026"/>
              </w:tabs>
              <w:suppressAutoHyphens w:val="0"/>
              <w:spacing w:before="120" w:line="257" w:lineRule="auto"/>
              <w:jc w:val="both"/>
              <w:rPr>
                <w:rFonts w:ascii="Cambria" w:eastAsia="Calibri" w:hAnsi="Cambria" w:cs="Arial"/>
                <w:b/>
                <w:bCs/>
                <w:i/>
                <w:iCs/>
                <w:sz w:val="24"/>
                <w:szCs w:val="24"/>
                <w:lang w:eastAsia="pl-PL"/>
              </w:rPr>
            </w:pPr>
            <w:r w:rsidRPr="0046258C">
              <w:rPr>
                <w:rFonts w:ascii="Cambria" w:eastAsia="Calibri" w:hAnsi="Cambria" w:cs="Arial"/>
                <w:b/>
                <w:bCs/>
                <w:i/>
                <w:iCs/>
                <w:sz w:val="24"/>
                <w:szCs w:val="24"/>
                <w:lang w:eastAsia="pl-PL"/>
              </w:rPr>
              <w:t xml:space="preserve">Jednostka miary </w:t>
            </w:r>
          </w:p>
        </w:tc>
      </w:tr>
      <w:tr w:rsidR="0046258C" w:rsidRPr="0046258C" w14:paraId="7276F3FB" w14:textId="77777777" w:rsidTr="0046258C">
        <w:trPr>
          <w:trHeight w:val="442"/>
          <w:jc w:val="center"/>
        </w:trPr>
        <w:tc>
          <w:tcPr>
            <w:tcW w:w="750" w:type="pct"/>
            <w:tcBorders>
              <w:top w:val="single" w:sz="4" w:space="0" w:color="auto"/>
              <w:left w:val="single" w:sz="4" w:space="0" w:color="auto"/>
              <w:bottom w:val="single" w:sz="4" w:space="0" w:color="auto"/>
              <w:right w:val="single" w:sz="4" w:space="0" w:color="auto"/>
            </w:tcBorders>
          </w:tcPr>
          <w:p w14:paraId="71E25907" w14:textId="4CB2F003" w:rsidR="0046258C" w:rsidRPr="0046258C" w:rsidRDefault="0046258C" w:rsidP="00966C4E">
            <w:pPr>
              <w:suppressAutoHyphens w:val="0"/>
              <w:spacing w:before="120" w:line="257" w:lineRule="auto"/>
              <w:jc w:val="both"/>
              <w:rPr>
                <w:rFonts w:ascii="Cambria" w:eastAsia="Calibri" w:hAnsi="Cambria" w:cs="Arial"/>
                <w:bCs/>
                <w:iCs/>
                <w:sz w:val="24"/>
                <w:szCs w:val="24"/>
                <w:lang w:eastAsia="pl-PL"/>
              </w:rPr>
            </w:pPr>
            <w:r w:rsidRPr="0046258C">
              <w:rPr>
                <w:rFonts w:ascii="Cambria" w:eastAsia="Calibri" w:hAnsi="Cambria" w:cs="Arial"/>
                <w:bCs/>
                <w:iCs/>
                <w:sz w:val="24"/>
                <w:szCs w:val="24"/>
                <w:lang w:eastAsia="pl-PL"/>
              </w:rPr>
              <w:t>1</w:t>
            </w:r>
            <w:r w:rsidR="00E6381B">
              <w:rPr>
                <w:rFonts w:ascii="Cambria" w:eastAsia="Calibri" w:hAnsi="Cambria" w:cs="Arial"/>
                <w:bCs/>
                <w:iCs/>
                <w:sz w:val="24"/>
                <w:szCs w:val="24"/>
                <w:lang w:eastAsia="pl-PL"/>
              </w:rPr>
              <w:t>85</w:t>
            </w:r>
            <w:r w:rsidRPr="0046258C">
              <w:rPr>
                <w:rFonts w:ascii="Cambria" w:eastAsia="Calibri" w:hAnsi="Cambria" w:cs="Arial"/>
                <w:bCs/>
                <w:iCs/>
                <w:sz w:val="24"/>
                <w:szCs w:val="24"/>
                <w:lang w:eastAsia="pl-PL"/>
              </w:rPr>
              <w:t>.1</w:t>
            </w:r>
          </w:p>
        </w:tc>
        <w:tc>
          <w:tcPr>
            <w:tcW w:w="889" w:type="pct"/>
            <w:tcBorders>
              <w:top w:val="single" w:sz="4" w:space="0" w:color="auto"/>
              <w:left w:val="single" w:sz="4" w:space="0" w:color="auto"/>
              <w:bottom w:val="single" w:sz="4" w:space="0" w:color="auto"/>
              <w:right w:val="single" w:sz="4" w:space="0" w:color="auto"/>
            </w:tcBorders>
          </w:tcPr>
          <w:p w14:paraId="137E6485" w14:textId="77777777" w:rsidR="0046258C" w:rsidRPr="0046258C" w:rsidRDefault="0046258C" w:rsidP="00966C4E">
            <w:pPr>
              <w:suppressAutoHyphens w:val="0"/>
              <w:spacing w:before="120" w:line="257" w:lineRule="auto"/>
              <w:jc w:val="both"/>
              <w:rPr>
                <w:rFonts w:ascii="Cambria" w:eastAsia="Calibri" w:hAnsi="Cambria" w:cs="Arial"/>
                <w:bCs/>
                <w:iCs/>
                <w:sz w:val="24"/>
                <w:szCs w:val="24"/>
                <w:lang w:eastAsia="pl-PL"/>
              </w:rPr>
            </w:pPr>
            <w:r w:rsidRPr="0046258C">
              <w:rPr>
                <w:rFonts w:ascii="Cambria" w:eastAsia="Calibri" w:hAnsi="Cambria" w:cs="Arial"/>
                <w:bCs/>
                <w:iCs/>
                <w:sz w:val="24"/>
                <w:szCs w:val="24"/>
                <w:lang w:eastAsia="pl-PL"/>
              </w:rPr>
              <w:t>ŁR-WŁÓK</w:t>
            </w:r>
          </w:p>
        </w:tc>
        <w:tc>
          <w:tcPr>
            <w:tcW w:w="2612" w:type="pct"/>
            <w:tcBorders>
              <w:top w:val="single" w:sz="4" w:space="0" w:color="auto"/>
              <w:left w:val="single" w:sz="4" w:space="0" w:color="auto"/>
              <w:bottom w:val="single" w:sz="4" w:space="0" w:color="auto"/>
              <w:right w:val="single" w:sz="4" w:space="0" w:color="auto"/>
            </w:tcBorders>
          </w:tcPr>
          <w:p w14:paraId="72E30945" w14:textId="77777777" w:rsidR="0046258C" w:rsidRPr="0046258C" w:rsidRDefault="0046258C" w:rsidP="00966C4E">
            <w:pPr>
              <w:suppressAutoHyphens w:val="0"/>
              <w:spacing w:before="120" w:line="257" w:lineRule="auto"/>
              <w:jc w:val="both"/>
              <w:rPr>
                <w:rFonts w:ascii="Cambria" w:eastAsia="Calibri" w:hAnsi="Cambria" w:cs="Arial"/>
                <w:bCs/>
                <w:iCs/>
                <w:sz w:val="24"/>
                <w:szCs w:val="24"/>
                <w:lang w:eastAsia="pl-PL"/>
              </w:rPr>
            </w:pPr>
            <w:r w:rsidRPr="0046258C">
              <w:rPr>
                <w:rFonts w:ascii="Cambria" w:eastAsia="Calibri" w:hAnsi="Cambria" w:cs="Arial"/>
                <w:bCs/>
                <w:iCs/>
                <w:sz w:val="24"/>
                <w:szCs w:val="24"/>
                <w:lang w:eastAsia="pl-PL"/>
              </w:rPr>
              <w:t>Włókowanie</w:t>
            </w:r>
          </w:p>
        </w:tc>
        <w:tc>
          <w:tcPr>
            <w:tcW w:w="749" w:type="pct"/>
            <w:tcBorders>
              <w:top w:val="single" w:sz="4" w:space="0" w:color="auto"/>
              <w:left w:val="single" w:sz="4" w:space="0" w:color="auto"/>
              <w:bottom w:val="single" w:sz="4" w:space="0" w:color="auto"/>
              <w:right w:val="single" w:sz="4" w:space="0" w:color="auto"/>
            </w:tcBorders>
          </w:tcPr>
          <w:p w14:paraId="0AE79CCC" w14:textId="77777777" w:rsidR="0046258C" w:rsidRPr="0046258C" w:rsidRDefault="0046258C" w:rsidP="00966C4E">
            <w:pPr>
              <w:tabs>
                <w:tab w:val="left" w:pos="1026"/>
              </w:tabs>
              <w:suppressAutoHyphens w:val="0"/>
              <w:spacing w:before="120" w:line="257" w:lineRule="auto"/>
              <w:jc w:val="both"/>
              <w:rPr>
                <w:rFonts w:ascii="Cambria" w:eastAsia="Calibri" w:hAnsi="Cambria" w:cs="Arial"/>
                <w:bCs/>
                <w:iCs/>
                <w:sz w:val="24"/>
                <w:szCs w:val="24"/>
                <w:lang w:eastAsia="pl-PL"/>
              </w:rPr>
            </w:pPr>
            <w:r w:rsidRPr="0046258C">
              <w:rPr>
                <w:rFonts w:ascii="Cambria" w:eastAsia="Calibri" w:hAnsi="Cambria" w:cs="Arial"/>
                <w:bCs/>
                <w:iCs/>
                <w:sz w:val="24"/>
                <w:szCs w:val="24"/>
                <w:lang w:eastAsia="pl-PL"/>
              </w:rPr>
              <w:t>HA</w:t>
            </w:r>
          </w:p>
        </w:tc>
      </w:tr>
      <w:tr w:rsidR="0046258C" w:rsidRPr="0046258C" w14:paraId="0C3E8207" w14:textId="77777777" w:rsidTr="0046258C">
        <w:trPr>
          <w:trHeight w:val="572"/>
          <w:jc w:val="center"/>
        </w:trPr>
        <w:tc>
          <w:tcPr>
            <w:tcW w:w="750" w:type="pct"/>
            <w:tcBorders>
              <w:top w:val="single" w:sz="4" w:space="0" w:color="auto"/>
              <w:left w:val="single" w:sz="4" w:space="0" w:color="auto"/>
              <w:bottom w:val="single" w:sz="4" w:space="0" w:color="auto"/>
              <w:right w:val="single" w:sz="4" w:space="0" w:color="auto"/>
            </w:tcBorders>
          </w:tcPr>
          <w:p w14:paraId="587AD506" w14:textId="1EC65F7D" w:rsidR="0046258C" w:rsidRPr="0046258C" w:rsidRDefault="0046258C" w:rsidP="00966C4E">
            <w:pPr>
              <w:suppressAutoHyphens w:val="0"/>
              <w:spacing w:before="120" w:line="257" w:lineRule="auto"/>
              <w:jc w:val="both"/>
              <w:rPr>
                <w:rFonts w:ascii="Cambria" w:eastAsia="Calibri" w:hAnsi="Cambria" w:cs="Arial"/>
                <w:bCs/>
                <w:iCs/>
                <w:sz w:val="24"/>
                <w:szCs w:val="24"/>
                <w:lang w:eastAsia="pl-PL"/>
              </w:rPr>
            </w:pPr>
            <w:r w:rsidRPr="0046258C">
              <w:rPr>
                <w:rFonts w:ascii="Cambria" w:eastAsia="Calibri" w:hAnsi="Cambria" w:cs="Arial"/>
                <w:bCs/>
                <w:iCs/>
                <w:sz w:val="24"/>
                <w:szCs w:val="24"/>
                <w:lang w:eastAsia="pl-PL"/>
              </w:rPr>
              <w:t>1</w:t>
            </w:r>
            <w:r w:rsidR="00E6381B">
              <w:rPr>
                <w:rFonts w:ascii="Cambria" w:eastAsia="Calibri" w:hAnsi="Cambria" w:cs="Arial"/>
                <w:bCs/>
                <w:iCs/>
                <w:sz w:val="24"/>
                <w:szCs w:val="24"/>
                <w:lang w:eastAsia="pl-PL"/>
              </w:rPr>
              <w:t>85</w:t>
            </w:r>
            <w:r w:rsidRPr="0046258C">
              <w:rPr>
                <w:rFonts w:ascii="Cambria" w:eastAsia="Calibri" w:hAnsi="Cambria" w:cs="Arial"/>
                <w:bCs/>
                <w:iCs/>
                <w:sz w:val="24"/>
                <w:szCs w:val="24"/>
                <w:lang w:eastAsia="pl-PL"/>
              </w:rPr>
              <w:t>.2</w:t>
            </w:r>
          </w:p>
        </w:tc>
        <w:tc>
          <w:tcPr>
            <w:tcW w:w="889" w:type="pct"/>
            <w:tcBorders>
              <w:top w:val="single" w:sz="4" w:space="0" w:color="auto"/>
              <w:left w:val="single" w:sz="4" w:space="0" w:color="auto"/>
              <w:bottom w:val="single" w:sz="4" w:space="0" w:color="auto"/>
              <w:right w:val="single" w:sz="4" w:space="0" w:color="auto"/>
            </w:tcBorders>
          </w:tcPr>
          <w:p w14:paraId="7B4B364C" w14:textId="77777777" w:rsidR="0046258C" w:rsidRPr="0046258C" w:rsidRDefault="0046258C" w:rsidP="00966C4E">
            <w:pPr>
              <w:suppressAutoHyphens w:val="0"/>
              <w:spacing w:before="120" w:line="257" w:lineRule="auto"/>
              <w:jc w:val="both"/>
              <w:rPr>
                <w:rFonts w:ascii="Cambria" w:eastAsia="Calibri" w:hAnsi="Cambria" w:cs="Arial"/>
                <w:bCs/>
                <w:iCs/>
                <w:sz w:val="24"/>
                <w:szCs w:val="24"/>
                <w:lang w:eastAsia="pl-PL"/>
              </w:rPr>
            </w:pPr>
            <w:r w:rsidRPr="0046258C">
              <w:rPr>
                <w:rFonts w:ascii="Cambria" w:eastAsia="Calibri" w:hAnsi="Cambria" w:cs="Arial"/>
                <w:bCs/>
                <w:iCs/>
                <w:sz w:val="24"/>
                <w:szCs w:val="24"/>
                <w:lang w:eastAsia="pl-PL"/>
              </w:rPr>
              <w:t>ŁR-BRONPO</w:t>
            </w:r>
          </w:p>
        </w:tc>
        <w:tc>
          <w:tcPr>
            <w:tcW w:w="2612" w:type="pct"/>
            <w:tcBorders>
              <w:top w:val="single" w:sz="4" w:space="0" w:color="auto"/>
              <w:left w:val="single" w:sz="4" w:space="0" w:color="auto"/>
              <w:bottom w:val="single" w:sz="4" w:space="0" w:color="auto"/>
              <w:right w:val="single" w:sz="4" w:space="0" w:color="auto"/>
            </w:tcBorders>
          </w:tcPr>
          <w:p w14:paraId="0F6EE9C3" w14:textId="77777777" w:rsidR="0046258C" w:rsidRPr="0046258C" w:rsidRDefault="0046258C" w:rsidP="00966C4E">
            <w:pPr>
              <w:suppressAutoHyphens w:val="0"/>
              <w:spacing w:before="120" w:line="257" w:lineRule="auto"/>
              <w:jc w:val="both"/>
              <w:rPr>
                <w:rFonts w:ascii="Cambria" w:eastAsia="Calibri" w:hAnsi="Cambria" w:cs="Arial"/>
                <w:bCs/>
                <w:iCs/>
                <w:sz w:val="24"/>
                <w:szCs w:val="24"/>
                <w:lang w:eastAsia="pl-PL"/>
              </w:rPr>
            </w:pPr>
            <w:r w:rsidRPr="0046258C">
              <w:rPr>
                <w:rFonts w:ascii="Cambria" w:eastAsia="Calibri" w:hAnsi="Cambria" w:cs="Arial"/>
                <w:bCs/>
                <w:iCs/>
                <w:sz w:val="24"/>
                <w:szCs w:val="24"/>
                <w:lang w:eastAsia="pl-PL"/>
              </w:rPr>
              <w:t>Bronowanie posiewne</w:t>
            </w:r>
          </w:p>
        </w:tc>
        <w:tc>
          <w:tcPr>
            <w:tcW w:w="749" w:type="pct"/>
            <w:tcBorders>
              <w:top w:val="single" w:sz="4" w:space="0" w:color="auto"/>
              <w:left w:val="single" w:sz="4" w:space="0" w:color="auto"/>
              <w:bottom w:val="single" w:sz="4" w:space="0" w:color="auto"/>
              <w:right w:val="single" w:sz="4" w:space="0" w:color="auto"/>
            </w:tcBorders>
          </w:tcPr>
          <w:p w14:paraId="2D0AA3E6" w14:textId="77777777" w:rsidR="0046258C" w:rsidRPr="0046258C" w:rsidRDefault="0046258C" w:rsidP="00966C4E">
            <w:pPr>
              <w:tabs>
                <w:tab w:val="left" w:pos="1026"/>
              </w:tabs>
              <w:suppressAutoHyphens w:val="0"/>
              <w:spacing w:before="120" w:line="257" w:lineRule="auto"/>
              <w:jc w:val="both"/>
              <w:rPr>
                <w:rFonts w:ascii="Cambria" w:eastAsia="Calibri" w:hAnsi="Cambria" w:cs="Arial"/>
                <w:bCs/>
                <w:iCs/>
                <w:sz w:val="24"/>
                <w:szCs w:val="24"/>
                <w:lang w:eastAsia="pl-PL"/>
              </w:rPr>
            </w:pPr>
            <w:r w:rsidRPr="0046258C">
              <w:rPr>
                <w:rFonts w:ascii="Cambria" w:eastAsia="Calibri" w:hAnsi="Cambria" w:cs="Arial"/>
                <w:bCs/>
                <w:iCs/>
                <w:sz w:val="24"/>
                <w:szCs w:val="24"/>
                <w:lang w:eastAsia="pl-PL"/>
              </w:rPr>
              <w:t>HA</w:t>
            </w:r>
          </w:p>
        </w:tc>
      </w:tr>
    </w:tbl>
    <w:p w14:paraId="58376F41" w14:textId="77777777" w:rsidR="00E90335" w:rsidRDefault="0046258C" w:rsidP="00E90335">
      <w:pPr>
        <w:widowControl w:val="0"/>
        <w:suppressAutoHyphens w:val="0"/>
        <w:spacing w:before="240" w:line="257" w:lineRule="auto"/>
        <w:jc w:val="both"/>
        <w:rPr>
          <w:rFonts w:ascii="Cambria" w:eastAsia="Calibri" w:hAnsi="Cambria" w:cs="Arial"/>
          <w:b/>
          <w:iCs/>
          <w:kern w:val="1"/>
          <w:sz w:val="24"/>
          <w:szCs w:val="24"/>
          <w:lang w:eastAsia="pl-PL" w:bidi="hi-IN"/>
        </w:rPr>
      </w:pPr>
      <w:bookmarkStart w:id="29" w:name="_Hlk103588345"/>
      <w:r w:rsidRPr="0046258C">
        <w:rPr>
          <w:rFonts w:ascii="Cambria" w:eastAsia="Calibri" w:hAnsi="Cambria" w:cs="Arial"/>
          <w:b/>
          <w:iCs/>
          <w:kern w:val="1"/>
          <w:sz w:val="24"/>
          <w:szCs w:val="24"/>
          <w:lang w:eastAsia="pl-PL" w:bidi="hi-IN"/>
        </w:rPr>
        <w:t xml:space="preserve">Standard technologii </w:t>
      </w:r>
      <w:r>
        <w:rPr>
          <w:rFonts w:ascii="Cambria" w:eastAsia="Calibri" w:hAnsi="Cambria" w:cs="Arial"/>
          <w:b/>
          <w:iCs/>
          <w:kern w:val="1"/>
          <w:sz w:val="24"/>
          <w:szCs w:val="24"/>
          <w:lang w:eastAsia="pl-PL" w:bidi="hi-IN"/>
        </w:rPr>
        <w:t>prac</w:t>
      </w:r>
      <w:r w:rsidRPr="0046258C">
        <w:rPr>
          <w:rFonts w:ascii="Cambria" w:eastAsia="Calibri" w:hAnsi="Cambria" w:cs="Arial"/>
          <w:b/>
          <w:iCs/>
          <w:kern w:val="1"/>
          <w:sz w:val="24"/>
          <w:szCs w:val="24"/>
          <w:lang w:eastAsia="pl-PL" w:bidi="hi-IN"/>
        </w:rPr>
        <w:t xml:space="preserve"> obejmuje: </w:t>
      </w:r>
      <w:bookmarkEnd w:id="29"/>
    </w:p>
    <w:p w14:paraId="550F075B" w14:textId="51A8AE1C" w:rsidR="0046258C" w:rsidRPr="0046258C" w:rsidRDefault="00E90335" w:rsidP="00E90335">
      <w:pPr>
        <w:widowControl w:val="0"/>
        <w:suppressAutoHyphens w:val="0"/>
        <w:spacing w:line="257" w:lineRule="auto"/>
        <w:jc w:val="both"/>
        <w:rPr>
          <w:rFonts w:ascii="Cambria" w:eastAsia="Calibri" w:hAnsi="Cambria" w:cs="Arial"/>
          <w:bCs/>
          <w:iCs/>
          <w:kern w:val="1"/>
          <w:sz w:val="24"/>
          <w:szCs w:val="24"/>
          <w:lang w:eastAsia="pl-PL" w:bidi="hi-IN"/>
        </w:rPr>
      </w:pPr>
      <w:r>
        <w:rPr>
          <w:rFonts w:ascii="Cambria" w:eastAsia="Calibri" w:hAnsi="Cambria" w:cs="Arial"/>
          <w:bCs/>
          <w:iCs/>
          <w:kern w:val="1"/>
          <w:sz w:val="24"/>
          <w:szCs w:val="24"/>
          <w:lang w:eastAsia="pl-PL" w:bidi="hi-IN"/>
        </w:rPr>
        <w:t xml:space="preserve">- </w:t>
      </w:r>
      <w:r w:rsidR="0046258C" w:rsidRPr="0046258C">
        <w:rPr>
          <w:rFonts w:ascii="Cambria" w:eastAsia="Calibri" w:hAnsi="Cambria" w:cs="Arial"/>
          <w:bCs/>
          <w:iCs/>
          <w:kern w:val="1"/>
          <w:sz w:val="24"/>
          <w:szCs w:val="24"/>
          <w:lang w:eastAsia="pl-PL" w:bidi="hi-IN"/>
        </w:rPr>
        <w:t>przygotowanie do pracy oraz regulację potrzebnych maszyn i urządzeń; dojazd na wskazaną w zleceniu pozycję oraz powrót, wykonanie zabiegu, w szczególności:</w:t>
      </w:r>
    </w:p>
    <w:p w14:paraId="3C9A0C78" w14:textId="77777777" w:rsidR="0046258C" w:rsidRPr="0046258C" w:rsidRDefault="0046258C" w:rsidP="00E90335">
      <w:pPr>
        <w:widowControl w:val="0"/>
        <w:suppressAutoHyphens w:val="0"/>
        <w:spacing w:line="257" w:lineRule="auto"/>
        <w:jc w:val="both"/>
        <w:rPr>
          <w:rFonts w:ascii="Cambria" w:eastAsia="Calibri" w:hAnsi="Cambria" w:cs="Arial"/>
          <w:bCs/>
          <w:iCs/>
          <w:kern w:val="1"/>
          <w:sz w:val="24"/>
          <w:szCs w:val="24"/>
          <w:lang w:eastAsia="pl-PL" w:bidi="hi-IN"/>
        </w:rPr>
      </w:pPr>
      <w:r w:rsidRPr="0046258C">
        <w:rPr>
          <w:rFonts w:ascii="Cambria" w:eastAsia="Calibri" w:hAnsi="Cambria" w:cs="Arial"/>
          <w:bCs/>
          <w:iCs/>
          <w:kern w:val="1"/>
          <w:sz w:val="24"/>
          <w:szCs w:val="24"/>
          <w:lang w:eastAsia="pl-PL" w:bidi="hi-IN"/>
        </w:rPr>
        <w:t xml:space="preserve">- uprawę gleby wykonywaną za pomocą włóki, polegająca na jej ciągnięciu (wleczeniu) </w:t>
      </w:r>
      <w:r w:rsidRPr="0046258C">
        <w:rPr>
          <w:rFonts w:ascii="Cambria" w:eastAsia="Calibri" w:hAnsi="Cambria" w:cs="Arial"/>
          <w:bCs/>
          <w:iCs/>
          <w:kern w:val="1"/>
          <w:sz w:val="24"/>
          <w:szCs w:val="24"/>
          <w:lang w:eastAsia="pl-PL" w:bidi="hi-IN"/>
        </w:rPr>
        <w:br/>
        <w:t>po powierzchni pola w celu wyrównania powierzchni gleby, skruszenia powstałych zimą zaskorupień oraz jej powierzchniowego ugniecenia.</w:t>
      </w:r>
    </w:p>
    <w:p w14:paraId="7CDD2C56" w14:textId="77777777" w:rsidR="0046258C" w:rsidRPr="0046258C" w:rsidRDefault="0046258C" w:rsidP="00E90335">
      <w:pPr>
        <w:widowControl w:val="0"/>
        <w:suppressAutoHyphens w:val="0"/>
        <w:spacing w:line="257" w:lineRule="auto"/>
        <w:jc w:val="both"/>
        <w:rPr>
          <w:rFonts w:ascii="Cambria" w:eastAsia="Calibri" w:hAnsi="Cambria" w:cs="Arial"/>
          <w:bCs/>
          <w:iCs/>
          <w:kern w:val="1"/>
          <w:sz w:val="24"/>
          <w:szCs w:val="24"/>
          <w:lang w:eastAsia="pl-PL" w:bidi="hi-IN"/>
        </w:rPr>
      </w:pPr>
      <w:r w:rsidRPr="0046258C">
        <w:rPr>
          <w:rFonts w:ascii="Cambria" w:eastAsia="Calibri" w:hAnsi="Cambria" w:cs="Arial"/>
          <w:bCs/>
          <w:iCs/>
          <w:kern w:val="1"/>
          <w:sz w:val="24"/>
          <w:szCs w:val="24"/>
          <w:lang w:eastAsia="pl-PL" w:bidi="hi-IN"/>
        </w:rPr>
        <w:t>- bronowanie posiewne polegające na jednokrotnym przejeździe broną po powierzchni uprawy, w celu przykrycia wcześniej wysianych nasion.</w:t>
      </w:r>
    </w:p>
    <w:p w14:paraId="4BFAC9CA" w14:textId="77777777" w:rsidR="0046258C" w:rsidRPr="0046258C" w:rsidRDefault="0046258C" w:rsidP="00966C4E">
      <w:pPr>
        <w:widowControl w:val="0"/>
        <w:suppressAutoHyphens w:val="0"/>
        <w:spacing w:before="120" w:after="120" w:line="257" w:lineRule="auto"/>
        <w:jc w:val="both"/>
        <w:rPr>
          <w:rFonts w:ascii="Cambria" w:eastAsia="Calibri" w:hAnsi="Cambria" w:cs="Arial"/>
          <w:b/>
          <w:iCs/>
          <w:kern w:val="1"/>
          <w:sz w:val="24"/>
          <w:szCs w:val="24"/>
          <w:lang w:eastAsia="pl-PL" w:bidi="hi-IN"/>
        </w:rPr>
      </w:pPr>
      <w:r w:rsidRPr="0046258C">
        <w:rPr>
          <w:rFonts w:ascii="Cambria" w:eastAsia="Calibri" w:hAnsi="Cambria" w:cs="Arial"/>
          <w:b/>
          <w:iCs/>
          <w:kern w:val="1"/>
          <w:sz w:val="24"/>
          <w:szCs w:val="24"/>
          <w:lang w:eastAsia="pl-PL" w:bidi="hi-IN"/>
        </w:rPr>
        <w:t>Uwagi:</w:t>
      </w:r>
    </w:p>
    <w:p w14:paraId="6F1C2F9C" w14:textId="77777777" w:rsidR="0046258C" w:rsidRPr="0046258C" w:rsidRDefault="0046258C" w:rsidP="00966C4E">
      <w:pPr>
        <w:spacing w:line="257" w:lineRule="auto"/>
        <w:jc w:val="both"/>
        <w:rPr>
          <w:rFonts w:ascii="Cambria" w:hAnsi="Cambria" w:cs="Arial"/>
          <w:bCs/>
          <w:sz w:val="24"/>
          <w:szCs w:val="24"/>
        </w:rPr>
      </w:pPr>
      <w:r w:rsidRPr="0046258C">
        <w:rPr>
          <w:rFonts w:ascii="Cambria" w:hAnsi="Cambria" w:cs="Arial"/>
          <w:bCs/>
          <w:sz w:val="24"/>
          <w:szCs w:val="24"/>
        </w:rPr>
        <w:t>Sprzęt i narzędzia niezbędne do wykonania zadania zapewnia:</w:t>
      </w:r>
    </w:p>
    <w:p w14:paraId="275B5CB9" w14:textId="77777777" w:rsidR="0046258C" w:rsidRDefault="0046258C" w:rsidP="00966C4E">
      <w:pPr>
        <w:spacing w:line="257" w:lineRule="auto"/>
        <w:jc w:val="both"/>
        <w:rPr>
          <w:rFonts w:ascii="Cambria" w:hAnsi="Cambria" w:cs="Arial"/>
          <w:bCs/>
          <w:sz w:val="24"/>
          <w:szCs w:val="24"/>
        </w:rPr>
      </w:pPr>
      <w:r w:rsidRPr="0046258C">
        <w:rPr>
          <w:rFonts w:ascii="Cambria" w:hAnsi="Cambria" w:cs="Arial"/>
          <w:bCs/>
          <w:sz w:val="24"/>
          <w:szCs w:val="24"/>
        </w:rPr>
        <w:t>- Wykonawca: …………(wymienić)</w:t>
      </w:r>
    </w:p>
    <w:p w14:paraId="7700F228" w14:textId="4F2C4263" w:rsidR="0046258C" w:rsidRDefault="0046258C" w:rsidP="00966C4E">
      <w:pPr>
        <w:spacing w:line="257" w:lineRule="auto"/>
        <w:jc w:val="both"/>
        <w:rPr>
          <w:rFonts w:ascii="Cambria" w:hAnsi="Cambria" w:cs="Arial"/>
          <w:bCs/>
          <w:sz w:val="24"/>
          <w:szCs w:val="24"/>
        </w:rPr>
      </w:pPr>
      <w:r w:rsidRPr="0046258C">
        <w:rPr>
          <w:rFonts w:ascii="Cambria" w:hAnsi="Cambria" w:cs="Arial"/>
          <w:bCs/>
          <w:sz w:val="24"/>
          <w:szCs w:val="24"/>
        </w:rPr>
        <w:t>- Zamawiający: ……………(wymienić)</w:t>
      </w:r>
    </w:p>
    <w:p w14:paraId="6FFB9E1D" w14:textId="77777777" w:rsidR="00E90335" w:rsidRPr="0046258C" w:rsidRDefault="00E90335" w:rsidP="00966C4E">
      <w:pPr>
        <w:spacing w:line="257" w:lineRule="auto"/>
        <w:jc w:val="both"/>
        <w:rPr>
          <w:rFonts w:ascii="Cambria" w:hAnsi="Cambria" w:cs="Arial"/>
          <w:bCs/>
          <w:sz w:val="24"/>
          <w:szCs w:val="24"/>
        </w:rPr>
      </w:pPr>
    </w:p>
    <w:p w14:paraId="7A56D746" w14:textId="77777777" w:rsidR="0046258C" w:rsidRDefault="0046258C" w:rsidP="00966C4E">
      <w:pPr>
        <w:spacing w:before="120" w:after="120" w:line="257" w:lineRule="auto"/>
        <w:jc w:val="both"/>
        <w:rPr>
          <w:rFonts w:ascii="Cambria" w:hAnsi="Cambria" w:cs="Arial"/>
          <w:b/>
          <w:sz w:val="24"/>
          <w:szCs w:val="24"/>
        </w:rPr>
      </w:pPr>
      <w:bookmarkStart w:id="30" w:name="_Hlk49763766"/>
      <w:r w:rsidRPr="0046258C">
        <w:rPr>
          <w:rFonts w:ascii="Cambria" w:hAnsi="Cambria" w:cs="Arial"/>
          <w:b/>
          <w:sz w:val="24"/>
          <w:szCs w:val="24"/>
        </w:rPr>
        <w:t>Procedura odbioru:</w:t>
      </w:r>
      <w:bookmarkEnd w:id="30"/>
    </w:p>
    <w:p w14:paraId="708D8440" w14:textId="523F279D" w:rsidR="0046258C" w:rsidRDefault="0046258C" w:rsidP="00966C4E">
      <w:pPr>
        <w:spacing w:before="120" w:after="120" w:line="257" w:lineRule="auto"/>
        <w:jc w:val="both"/>
        <w:rPr>
          <w:rFonts w:ascii="Cambria" w:eastAsia="Calibri" w:hAnsi="Cambria" w:cs="Arial"/>
          <w:bCs/>
          <w:iCs/>
          <w:kern w:val="1"/>
          <w:sz w:val="24"/>
          <w:szCs w:val="24"/>
          <w:lang w:eastAsia="pl-PL" w:bidi="hi-IN"/>
        </w:rPr>
      </w:pPr>
      <w:r w:rsidRPr="0046258C">
        <w:rPr>
          <w:rFonts w:ascii="Cambria" w:eastAsia="Calibri" w:hAnsi="Cambria" w:cs="Arial"/>
          <w:bCs/>
          <w:iCs/>
          <w:kern w:val="1"/>
          <w:sz w:val="24"/>
          <w:szCs w:val="24"/>
          <w:lang w:eastAsia="pl-PL" w:bidi="hi-IN"/>
        </w:rPr>
        <w:t xml:space="preserve">Dla </w:t>
      </w:r>
      <w:proofErr w:type="gramStart"/>
      <w:r w:rsidRPr="0046258C">
        <w:rPr>
          <w:rFonts w:ascii="Cambria" w:eastAsia="Calibri" w:hAnsi="Cambria" w:cs="Arial"/>
          <w:bCs/>
          <w:iCs/>
          <w:kern w:val="1"/>
          <w:sz w:val="24"/>
          <w:szCs w:val="24"/>
          <w:lang w:eastAsia="pl-PL" w:bidi="hi-IN"/>
        </w:rPr>
        <w:t>prac</w:t>
      </w:r>
      <w:proofErr w:type="gramEnd"/>
      <w:r w:rsidRPr="0046258C">
        <w:rPr>
          <w:rFonts w:ascii="Cambria" w:eastAsia="Calibri" w:hAnsi="Cambria" w:cs="Arial"/>
          <w:bCs/>
          <w:iCs/>
          <w:kern w:val="1"/>
          <w:sz w:val="24"/>
          <w:szCs w:val="24"/>
          <w:lang w:eastAsia="pl-PL" w:bidi="hi-IN"/>
        </w:rPr>
        <w:t xml:space="preserve"> gdzie jednostką rozliczeniową jest hektar [HA] odbiór nastąpi poprzez sprawdzenie prawidłowości wykonania prac z opisem czynności i zleceniem </w:t>
      </w:r>
      <w:r w:rsidRPr="0046258C">
        <w:rPr>
          <w:rFonts w:ascii="Cambria" w:eastAsia="Calibri" w:hAnsi="Cambria" w:cs="Arial"/>
          <w:bCs/>
          <w:iCs/>
          <w:kern w:val="1"/>
          <w:sz w:val="24"/>
          <w:szCs w:val="24"/>
          <w:lang w:eastAsia="pl-PL" w:bidi="hi-IN"/>
        </w:rPr>
        <w:br/>
        <w:t xml:space="preserve">oraz poprzez dokonanie pomiaru powierzchni wykonanego zabiegu (np. przy pomocy: dalmierza, taśmy mierniczej, GPS, itp.). Zlecona powierzchnia powinna być pomniejszona o istniejące w terenie elementy wyłączone z uprawy, takie jak np. drogi, kępy </w:t>
      </w:r>
      <w:proofErr w:type="spellStart"/>
      <w:r w:rsidRPr="0046258C">
        <w:rPr>
          <w:rFonts w:ascii="Cambria" w:eastAsia="Calibri" w:hAnsi="Cambria" w:cs="Arial"/>
          <w:bCs/>
          <w:iCs/>
          <w:kern w:val="1"/>
          <w:sz w:val="24"/>
          <w:szCs w:val="24"/>
          <w:lang w:eastAsia="pl-PL" w:bidi="hi-IN"/>
        </w:rPr>
        <w:t>zadrzewień</w:t>
      </w:r>
      <w:proofErr w:type="spellEnd"/>
      <w:r w:rsidRPr="0046258C">
        <w:rPr>
          <w:rFonts w:ascii="Cambria" w:eastAsia="Calibri" w:hAnsi="Cambria" w:cs="Arial"/>
          <w:bCs/>
          <w:iCs/>
          <w:kern w:val="1"/>
          <w:sz w:val="24"/>
          <w:szCs w:val="24"/>
          <w:lang w:eastAsia="pl-PL" w:bidi="hi-IN"/>
        </w:rPr>
        <w:t>, bagna.</w:t>
      </w:r>
    </w:p>
    <w:bookmarkEnd w:id="28"/>
    <w:p w14:paraId="5BDFA559" w14:textId="77777777" w:rsidR="00B22612" w:rsidRPr="0046258C" w:rsidRDefault="00B22612" w:rsidP="00966C4E">
      <w:pPr>
        <w:spacing w:before="120" w:after="120" w:line="257" w:lineRule="auto"/>
        <w:jc w:val="both"/>
        <w:rPr>
          <w:rFonts w:ascii="Cambria" w:hAnsi="Cambria" w:cs="Arial"/>
          <w:b/>
          <w:sz w:val="24"/>
          <w:szCs w:val="24"/>
        </w:rPr>
      </w:pPr>
    </w:p>
    <w:p w14:paraId="001773C7" w14:textId="56BBB884" w:rsidR="0046258C" w:rsidRPr="00F31FC1" w:rsidRDefault="0046258C" w:rsidP="00F31FC1">
      <w:pPr>
        <w:suppressAutoHyphens w:val="0"/>
        <w:spacing w:before="120" w:after="120" w:line="257" w:lineRule="auto"/>
        <w:jc w:val="both"/>
        <w:rPr>
          <w:rFonts w:ascii="Cambria" w:eastAsia="Calibri" w:hAnsi="Cambria" w:cs="Arial"/>
          <w:b/>
          <w:kern w:val="1"/>
          <w:sz w:val="24"/>
          <w:szCs w:val="24"/>
          <w:lang w:eastAsia="zh-CN" w:bidi="hi-IN"/>
        </w:rPr>
      </w:pPr>
      <w:bookmarkStart w:id="31" w:name="_Hlk134434702"/>
      <w:r w:rsidRPr="00F31FC1">
        <w:rPr>
          <w:rFonts w:ascii="Cambria" w:eastAsia="Calibri" w:hAnsi="Cambria" w:cs="Arial"/>
          <w:b/>
          <w:kern w:val="1"/>
          <w:sz w:val="24"/>
          <w:szCs w:val="24"/>
          <w:lang w:eastAsia="zh-CN" w:bidi="hi-IN"/>
        </w:rPr>
        <w:t xml:space="preserve">Siew nasion, sadzenie bulw, sadzonek drzew i krzewów, pielęgnacja drzew </w:t>
      </w:r>
      <w:proofErr w:type="gramStart"/>
      <w:r w:rsidRPr="00F31FC1">
        <w:rPr>
          <w:rFonts w:ascii="Cambria" w:eastAsia="Calibri" w:hAnsi="Cambria" w:cs="Arial"/>
          <w:b/>
          <w:kern w:val="1"/>
          <w:sz w:val="24"/>
          <w:szCs w:val="24"/>
          <w:lang w:eastAsia="zh-CN" w:bidi="hi-IN"/>
        </w:rPr>
        <w:t>i  krzewów</w:t>
      </w:r>
      <w:proofErr w:type="gramEnd"/>
      <w:r w:rsidRPr="00F31FC1">
        <w:rPr>
          <w:rFonts w:ascii="Cambria" w:eastAsia="Calibri" w:hAnsi="Cambria" w:cs="Arial"/>
          <w:b/>
          <w:kern w:val="1"/>
          <w:sz w:val="24"/>
          <w:szCs w:val="24"/>
          <w:lang w:eastAsia="zh-CN" w:bidi="hi-IN"/>
        </w:rPr>
        <w:t xml:space="preserve"> </w:t>
      </w:r>
    </w:p>
    <w:tbl>
      <w:tblPr>
        <w:tblW w:w="488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8"/>
        <w:gridCol w:w="1615"/>
        <w:gridCol w:w="4749"/>
        <w:gridCol w:w="1359"/>
      </w:tblGrid>
      <w:tr w:rsidR="0046258C" w:rsidRPr="0046258C" w14:paraId="08E1A861" w14:textId="77777777" w:rsidTr="00587380">
        <w:trPr>
          <w:trHeight w:val="388"/>
          <w:jc w:val="center"/>
        </w:trPr>
        <w:tc>
          <w:tcPr>
            <w:tcW w:w="748" w:type="pct"/>
            <w:tcBorders>
              <w:top w:val="single" w:sz="4" w:space="0" w:color="auto"/>
              <w:left w:val="single" w:sz="4" w:space="0" w:color="auto"/>
              <w:bottom w:val="single" w:sz="4" w:space="0" w:color="auto"/>
              <w:right w:val="single" w:sz="4" w:space="0" w:color="auto"/>
            </w:tcBorders>
          </w:tcPr>
          <w:p w14:paraId="1EC15BC2" w14:textId="77777777" w:rsidR="0046258C" w:rsidRPr="0046258C" w:rsidRDefault="0046258C" w:rsidP="00966C4E">
            <w:pPr>
              <w:suppressAutoHyphens w:val="0"/>
              <w:spacing w:before="120" w:after="120" w:line="257" w:lineRule="auto"/>
              <w:jc w:val="both"/>
              <w:rPr>
                <w:rFonts w:ascii="Cambria" w:eastAsia="Calibri" w:hAnsi="Cambria" w:cs="Arial"/>
                <w:b/>
                <w:bCs/>
                <w:i/>
                <w:iCs/>
                <w:sz w:val="24"/>
                <w:szCs w:val="24"/>
                <w:lang w:eastAsia="pl-PL"/>
              </w:rPr>
            </w:pPr>
            <w:r w:rsidRPr="0046258C">
              <w:rPr>
                <w:rFonts w:ascii="Cambria" w:eastAsia="Calibri" w:hAnsi="Cambria" w:cs="Arial"/>
                <w:b/>
                <w:bCs/>
                <w:i/>
                <w:iCs/>
                <w:sz w:val="24"/>
                <w:szCs w:val="24"/>
                <w:lang w:eastAsia="pl-PL"/>
              </w:rPr>
              <w:t>Nr</w:t>
            </w:r>
          </w:p>
        </w:tc>
        <w:tc>
          <w:tcPr>
            <w:tcW w:w="889" w:type="pct"/>
            <w:tcBorders>
              <w:top w:val="single" w:sz="4" w:space="0" w:color="auto"/>
              <w:left w:val="single" w:sz="4" w:space="0" w:color="auto"/>
              <w:bottom w:val="single" w:sz="4" w:space="0" w:color="auto"/>
              <w:right w:val="single" w:sz="4" w:space="0" w:color="auto"/>
            </w:tcBorders>
            <w:hideMark/>
          </w:tcPr>
          <w:p w14:paraId="7AE9D95F" w14:textId="77777777" w:rsidR="0046258C" w:rsidRPr="0046258C" w:rsidRDefault="0046258C" w:rsidP="00966C4E">
            <w:pPr>
              <w:suppressAutoHyphens w:val="0"/>
              <w:spacing w:before="120" w:after="120" w:line="257" w:lineRule="auto"/>
              <w:jc w:val="both"/>
              <w:rPr>
                <w:rFonts w:ascii="Cambria" w:eastAsia="Calibri" w:hAnsi="Cambria" w:cs="Arial"/>
                <w:b/>
                <w:bCs/>
                <w:i/>
                <w:iCs/>
                <w:sz w:val="24"/>
                <w:szCs w:val="24"/>
                <w:lang w:eastAsia="pl-PL"/>
              </w:rPr>
            </w:pPr>
            <w:r w:rsidRPr="0046258C">
              <w:rPr>
                <w:rFonts w:ascii="Cambria" w:eastAsia="Calibri" w:hAnsi="Cambria" w:cs="Arial"/>
                <w:b/>
                <w:bCs/>
                <w:i/>
                <w:iCs/>
                <w:sz w:val="24"/>
                <w:szCs w:val="24"/>
                <w:lang w:eastAsia="pl-PL"/>
              </w:rPr>
              <w:t>Kod czynności</w:t>
            </w:r>
          </w:p>
        </w:tc>
        <w:tc>
          <w:tcPr>
            <w:tcW w:w="2614" w:type="pct"/>
            <w:tcBorders>
              <w:top w:val="single" w:sz="4" w:space="0" w:color="auto"/>
              <w:left w:val="single" w:sz="4" w:space="0" w:color="auto"/>
              <w:bottom w:val="single" w:sz="4" w:space="0" w:color="auto"/>
              <w:right w:val="single" w:sz="4" w:space="0" w:color="auto"/>
            </w:tcBorders>
            <w:hideMark/>
          </w:tcPr>
          <w:p w14:paraId="78450C51" w14:textId="77777777" w:rsidR="0046258C" w:rsidRPr="0046258C" w:rsidRDefault="0046258C" w:rsidP="00966C4E">
            <w:pPr>
              <w:suppressAutoHyphens w:val="0"/>
              <w:spacing w:before="120" w:after="120" w:line="257" w:lineRule="auto"/>
              <w:jc w:val="both"/>
              <w:rPr>
                <w:rFonts w:ascii="Cambria" w:eastAsia="Calibri" w:hAnsi="Cambria" w:cs="Arial"/>
                <w:b/>
                <w:bCs/>
                <w:i/>
                <w:iCs/>
                <w:sz w:val="24"/>
                <w:szCs w:val="24"/>
                <w:lang w:eastAsia="pl-PL"/>
              </w:rPr>
            </w:pPr>
            <w:r w:rsidRPr="0046258C">
              <w:rPr>
                <w:rFonts w:ascii="Cambria" w:eastAsia="Calibri" w:hAnsi="Cambria" w:cs="Arial"/>
                <w:b/>
                <w:bCs/>
                <w:i/>
                <w:iCs/>
                <w:sz w:val="24"/>
                <w:szCs w:val="24"/>
                <w:lang w:eastAsia="pl-PL"/>
              </w:rPr>
              <w:t>Opis kodu czynności</w:t>
            </w:r>
          </w:p>
        </w:tc>
        <w:tc>
          <w:tcPr>
            <w:tcW w:w="748" w:type="pct"/>
            <w:tcBorders>
              <w:top w:val="single" w:sz="4" w:space="0" w:color="auto"/>
              <w:left w:val="single" w:sz="4" w:space="0" w:color="auto"/>
              <w:bottom w:val="single" w:sz="4" w:space="0" w:color="auto"/>
              <w:right w:val="single" w:sz="4" w:space="0" w:color="auto"/>
            </w:tcBorders>
          </w:tcPr>
          <w:p w14:paraId="0BF6748B" w14:textId="77777777" w:rsidR="0046258C" w:rsidRPr="0046258C" w:rsidRDefault="0046258C" w:rsidP="00966C4E">
            <w:pPr>
              <w:tabs>
                <w:tab w:val="left" w:pos="1026"/>
              </w:tabs>
              <w:suppressAutoHyphens w:val="0"/>
              <w:spacing w:before="120" w:after="120" w:line="257" w:lineRule="auto"/>
              <w:jc w:val="both"/>
              <w:rPr>
                <w:rFonts w:ascii="Cambria" w:eastAsia="Calibri" w:hAnsi="Cambria" w:cs="Arial"/>
                <w:b/>
                <w:bCs/>
                <w:i/>
                <w:iCs/>
                <w:sz w:val="24"/>
                <w:szCs w:val="24"/>
                <w:lang w:eastAsia="pl-PL"/>
              </w:rPr>
            </w:pPr>
            <w:r w:rsidRPr="0046258C">
              <w:rPr>
                <w:rFonts w:ascii="Cambria" w:eastAsia="Calibri" w:hAnsi="Cambria" w:cs="Arial"/>
                <w:b/>
                <w:bCs/>
                <w:i/>
                <w:iCs/>
                <w:sz w:val="24"/>
                <w:szCs w:val="24"/>
                <w:lang w:eastAsia="pl-PL"/>
              </w:rPr>
              <w:t xml:space="preserve">Jednostka miary </w:t>
            </w:r>
          </w:p>
        </w:tc>
      </w:tr>
      <w:tr w:rsidR="0046258C" w:rsidRPr="0046258C" w14:paraId="59A47B04" w14:textId="77777777" w:rsidTr="00587380">
        <w:trPr>
          <w:trHeight w:val="161"/>
          <w:jc w:val="center"/>
        </w:trPr>
        <w:tc>
          <w:tcPr>
            <w:tcW w:w="748" w:type="pct"/>
            <w:tcBorders>
              <w:top w:val="single" w:sz="4" w:space="0" w:color="auto"/>
              <w:left w:val="single" w:sz="4" w:space="0" w:color="auto"/>
              <w:bottom w:val="single" w:sz="4" w:space="0" w:color="auto"/>
              <w:right w:val="single" w:sz="4" w:space="0" w:color="auto"/>
            </w:tcBorders>
          </w:tcPr>
          <w:p w14:paraId="54054756" w14:textId="633F7EBD" w:rsidR="0046258C" w:rsidRPr="0046258C" w:rsidRDefault="009863F2" w:rsidP="00966C4E">
            <w:pPr>
              <w:suppressAutoHyphens w:val="0"/>
              <w:spacing w:before="120" w:after="120" w:line="257" w:lineRule="auto"/>
              <w:jc w:val="both"/>
              <w:rPr>
                <w:rFonts w:ascii="Cambria" w:eastAsia="Calibri" w:hAnsi="Cambria" w:cs="Arial"/>
                <w:bCs/>
                <w:iCs/>
                <w:sz w:val="24"/>
                <w:szCs w:val="24"/>
                <w:lang w:eastAsia="pl-PL"/>
              </w:rPr>
            </w:pPr>
            <w:r>
              <w:rPr>
                <w:rFonts w:ascii="Cambria" w:eastAsia="Calibri" w:hAnsi="Cambria" w:cs="Arial"/>
                <w:bCs/>
                <w:iCs/>
                <w:sz w:val="24"/>
                <w:szCs w:val="24"/>
                <w:lang w:eastAsia="pl-PL"/>
              </w:rPr>
              <w:t>1</w:t>
            </w:r>
            <w:r w:rsidR="00E6381B">
              <w:rPr>
                <w:rFonts w:ascii="Cambria" w:eastAsia="Calibri" w:hAnsi="Cambria" w:cs="Arial"/>
                <w:bCs/>
                <w:iCs/>
                <w:sz w:val="24"/>
                <w:szCs w:val="24"/>
                <w:lang w:eastAsia="pl-PL"/>
              </w:rPr>
              <w:t>95</w:t>
            </w:r>
            <w:r w:rsidR="0046258C" w:rsidRPr="0046258C">
              <w:rPr>
                <w:rFonts w:ascii="Cambria" w:eastAsia="Calibri" w:hAnsi="Cambria" w:cs="Arial"/>
                <w:bCs/>
                <w:iCs/>
                <w:sz w:val="24"/>
                <w:szCs w:val="24"/>
                <w:lang w:eastAsia="pl-PL"/>
              </w:rPr>
              <w:t>.1</w:t>
            </w:r>
          </w:p>
        </w:tc>
        <w:tc>
          <w:tcPr>
            <w:tcW w:w="889" w:type="pct"/>
            <w:tcBorders>
              <w:top w:val="single" w:sz="4" w:space="0" w:color="auto"/>
              <w:left w:val="single" w:sz="4" w:space="0" w:color="auto"/>
              <w:bottom w:val="single" w:sz="4" w:space="0" w:color="auto"/>
              <w:right w:val="single" w:sz="4" w:space="0" w:color="auto"/>
            </w:tcBorders>
          </w:tcPr>
          <w:p w14:paraId="698E8DA0" w14:textId="77777777" w:rsidR="0046258C" w:rsidRPr="0046258C" w:rsidRDefault="0046258C" w:rsidP="00966C4E">
            <w:pPr>
              <w:suppressAutoHyphens w:val="0"/>
              <w:spacing w:before="120" w:after="120" w:line="257" w:lineRule="auto"/>
              <w:jc w:val="both"/>
              <w:rPr>
                <w:rFonts w:ascii="Cambria" w:eastAsia="Calibri" w:hAnsi="Cambria" w:cs="Arial"/>
                <w:bCs/>
                <w:iCs/>
                <w:sz w:val="24"/>
                <w:szCs w:val="24"/>
                <w:lang w:eastAsia="pl-PL"/>
              </w:rPr>
            </w:pPr>
            <w:r w:rsidRPr="0046258C">
              <w:rPr>
                <w:rFonts w:ascii="Cambria" w:eastAsia="Calibri" w:hAnsi="Cambria" w:cs="Arial"/>
                <w:bCs/>
                <w:iCs/>
                <w:sz w:val="24"/>
                <w:szCs w:val="24"/>
                <w:lang w:eastAsia="pl-PL"/>
              </w:rPr>
              <w:t>ŁR-WYSAGR</w:t>
            </w:r>
          </w:p>
        </w:tc>
        <w:tc>
          <w:tcPr>
            <w:tcW w:w="2614" w:type="pct"/>
            <w:tcBorders>
              <w:top w:val="single" w:sz="4" w:space="0" w:color="auto"/>
              <w:left w:val="single" w:sz="4" w:space="0" w:color="auto"/>
              <w:bottom w:val="single" w:sz="4" w:space="0" w:color="auto"/>
              <w:right w:val="single" w:sz="4" w:space="0" w:color="auto"/>
            </w:tcBorders>
          </w:tcPr>
          <w:p w14:paraId="1CDC15BC" w14:textId="77777777" w:rsidR="0046258C" w:rsidRPr="0046258C" w:rsidRDefault="0046258C" w:rsidP="00966C4E">
            <w:pPr>
              <w:suppressAutoHyphens w:val="0"/>
              <w:spacing w:before="120" w:after="120" w:line="257" w:lineRule="auto"/>
              <w:jc w:val="both"/>
              <w:rPr>
                <w:rFonts w:ascii="Cambria" w:eastAsia="Calibri" w:hAnsi="Cambria" w:cs="Arial"/>
                <w:bCs/>
                <w:iCs/>
                <w:sz w:val="24"/>
                <w:szCs w:val="24"/>
                <w:lang w:eastAsia="pl-PL"/>
              </w:rPr>
            </w:pPr>
            <w:r w:rsidRPr="0046258C">
              <w:rPr>
                <w:rFonts w:ascii="Cambria" w:eastAsia="Calibri" w:hAnsi="Cambria" w:cs="Arial"/>
                <w:bCs/>
                <w:iCs/>
                <w:sz w:val="24"/>
                <w:szCs w:val="24"/>
                <w:lang w:eastAsia="pl-PL"/>
              </w:rPr>
              <w:t>Wysiew nasion agregatem uprawowo - siewnym</w:t>
            </w:r>
          </w:p>
        </w:tc>
        <w:tc>
          <w:tcPr>
            <w:tcW w:w="748" w:type="pct"/>
            <w:tcBorders>
              <w:top w:val="single" w:sz="4" w:space="0" w:color="auto"/>
              <w:left w:val="single" w:sz="4" w:space="0" w:color="auto"/>
              <w:bottom w:val="single" w:sz="4" w:space="0" w:color="auto"/>
              <w:right w:val="single" w:sz="4" w:space="0" w:color="auto"/>
            </w:tcBorders>
          </w:tcPr>
          <w:p w14:paraId="423A8245" w14:textId="77777777" w:rsidR="0046258C" w:rsidRPr="0046258C" w:rsidRDefault="0046258C" w:rsidP="00966C4E">
            <w:pPr>
              <w:tabs>
                <w:tab w:val="left" w:pos="1026"/>
              </w:tabs>
              <w:suppressAutoHyphens w:val="0"/>
              <w:spacing w:before="120" w:after="120" w:line="257" w:lineRule="auto"/>
              <w:jc w:val="both"/>
              <w:rPr>
                <w:rFonts w:ascii="Cambria" w:eastAsia="Calibri" w:hAnsi="Cambria" w:cs="Arial"/>
                <w:bCs/>
                <w:iCs/>
                <w:sz w:val="24"/>
                <w:szCs w:val="24"/>
                <w:lang w:eastAsia="pl-PL"/>
              </w:rPr>
            </w:pPr>
            <w:r w:rsidRPr="0046258C">
              <w:rPr>
                <w:rFonts w:ascii="Cambria" w:eastAsia="Calibri" w:hAnsi="Cambria" w:cs="Arial"/>
                <w:bCs/>
                <w:iCs/>
                <w:sz w:val="24"/>
                <w:szCs w:val="24"/>
                <w:lang w:eastAsia="pl-PL"/>
              </w:rPr>
              <w:t>HA</w:t>
            </w:r>
          </w:p>
        </w:tc>
      </w:tr>
      <w:tr w:rsidR="0046258C" w:rsidRPr="0046258C" w14:paraId="78A795AC" w14:textId="77777777" w:rsidTr="00587380">
        <w:trPr>
          <w:trHeight w:val="161"/>
          <w:jc w:val="center"/>
        </w:trPr>
        <w:tc>
          <w:tcPr>
            <w:tcW w:w="748" w:type="pct"/>
            <w:tcBorders>
              <w:top w:val="single" w:sz="4" w:space="0" w:color="auto"/>
              <w:left w:val="single" w:sz="4" w:space="0" w:color="auto"/>
              <w:bottom w:val="single" w:sz="4" w:space="0" w:color="auto"/>
              <w:right w:val="single" w:sz="4" w:space="0" w:color="auto"/>
            </w:tcBorders>
          </w:tcPr>
          <w:p w14:paraId="16101C27" w14:textId="4FFAF476" w:rsidR="0046258C" w:rsidRPr="0046258C" w:rsidRDefault="009863F2" w:rsidP="00966C4E">
            <w:pPr>
              <w:suppressAutoHyphens w:val="0"/>
              <w:spacing w:before="120" w:after="120" w:line="257" w:lineRule="auto"/>
              <w:jc w:val="both"/>
              <w:rPr>
                <w:rFonts w:ascii="Cambria" w:eastAsia="Calibri" w:hAnsi="Cambria" w:cs="Arial"/>
                <w:bCs/>
                <w:iCs/>
                <w:sz w:val="24"/>
                <w:szCs w:val="24"/>
                <w:lang w:eastAsia="pl-PL"/>
              </w:rPr>
            </w:pPr>
            <w:r>
              <w:rPr>
                <w:rFonts w:ascii="Cambria" w:eastAsia="Calibri" w:hAnsi="Cambria" w:cs="Arial"/>
                <w:bCs/>
                <w:iCs/>
                <w:sz w:val="24"/>
                <w:szCs w:val="24"/>
                <w:lang w:eastAsia="pl-PL"/>
              </w:rPr>
              <w:lastRenderedPageBreak/>
              <w:t>1</w:t>
            </w:r>
            <w:r w:rsidR="00E6381B">
              <w:rPr>
                <w:rFonts w:ascii="Cambria" w:eastAsia="Calibri" w:hAnsi="Cambria" w:cs="Arial"/>
                <w:bCs/>
                <w:iCs/>
                <w:sz w:val="24"/>
                <w:szCs w:val="24"/>
                <w:lang w:eastAsia="pl-PL"/>
              </w:rPr>
              <w:t>95</w:t>
            </w:r>
            <w:r w:rsidR="0046258C" w:rsidRPr="0046258C">
              <w:rPr>
                <w:rFonts w:ascii="Cambria" w:eastAsia="Calibri" w:hAnsi="Cambria" w:cs="Arial"/>
                <w:bCs/>
                <w:iCs/>
                <w:sz w:val="24"/>
                <w:szCs w:val="24"/>
                <w:lang w:eastAsia="pl-PL"/>
              </w:rPr>
              <w:t>.2</w:t>
            </w:r>
          </w:p>
        </w:tc>
        <w:tc>
          <w:tcPr>
            <w:tcW w:w="889" w:type="pct"/>
            <w:tcBorders>
              <w:top w:val="single" w:sz="4" w:space="0" w:color="auto"/>
              <w:left w:val="single" w:sz="4" w:space="0" w:color="auto"/>
              <w:bottom w:val="single" w:sz="4" w:space="0" w:color="auto"/>
              <w:right w:val="single" w:sz="4" w:space="0" w:color="auto"/>
            </w:tcBorders>
          </w:tcPr>
          <w:p w14:paraId="0314B387" w14:textId="77777777" w:rsidR="0046258C" w:rsidRPr="0046258C" w:rsidRDefault="0046258C" w:rsidP="00966C4E">
            <w:pPr>
              <w:suppressAutoHyphens w:val="0"/>
              <w:spacing w:before="120" w:after="120" w:line="257" w:lineRule="auto"/>
              <w:jc w:val="both"/>
              <w:rPr>
                <w:rFonts w:ascii="Cambria" w:eastAsia="Calibri" w:hAnsi="Cambria" w:cs="Arial"/>
                <w:bCs/>
                <w:iCs/>
                <w:sz w:val="24"/>
                <w:szCs w:val="24"/>
                <w:lang w:eastAsia="pl-PL"/>
              </w:rPr>
            </w:pPr>
            <w:r w:rsidRPr="0046258C">
              <w:rPr>
                <w:rFonts w:ascii="Cambria" w:eastAsia="Calibri" w:hAnsi="Cambria" w:cs="Arial"/>
                <w:bCs/>
                <w:iCs/>
                <w:sz w:val="24"/>
                <w:szCs w:val="24"/>
                <w:lang w:eastAsia="pl-PL"/>
              </w:rPr>
              <w:t>ŁR-AGRES</w:t>
            </w:r>
          </w:p>
        </w:tc>
        <w:tc>
          <w:tcPr>
            <w:tcW w:w="2614" w:type="pct"/>
            <w:tcBorders>
              <w:top w:val="single" w:sz="4" w:space="0" w:color="auto"/>
              <w:left w:val="single" w:sz="4" w:space="0" w:color="auto"/>
              <w:bottom w:val="single" w:sz="4" w:space="0" w:color="auto"/>
              <w:right w:val="single" w:sz="4" w:space="0" w:color="auto"/>
            </w:tcBorders>
          </w:tcPr>
          <w:p w14:paraId="4C37EDBA" w14:textId="160EB264" w:rsidR="0046258C" w:rsidRPr="0046258C" w:rsidRDefault="00532CE7" w:rsidP="00966C4E">
            <w:pPr>
              <w:suppressAutoHyphens w:val="0"/>
              <w:spacing w:before="120" w:after="120" w:line="257" w:lineRule="auto"/>
              <w:jc w:val="both"/>
              <w:rPr>
                <w:rFonts w:ascii="Cambria" w:eastAsia="Calibri" w:hAnsi="Cambria" w:cs="Arial"/>
                <w:bCs/>
                <w:iCs/>
                <w:sz w:val="24"/>
                <w:szCs w:val="24"/>
                <w:lang w:eastAsia="pl-PL"/>
              </w:rPr>
            </w:pPr>
            <w:r>
              <w:rPr>
                <w:rFonts w:ascii="Cambria" w:eastAsia="Calibri" w:hAnsi="Cambria" w:cs="Arial"/>
                <w:bCs/>
                <w:iCs/>
                <w:sz w:val="24"/>
                <w:szCs w:val="24"/>
                <w:lang w:eastAsia="pl-PL"/>
              </w:rPr>
              <w:t>U</w:t>
            </w:r>
            <w:r w:rsidR="0046258C" w:rsidRPr="0046258C">
              <w:rPr>
                <w:rFonts w:ascii="Cambria" w:eastAsia="Calibri" w:hAnsi="Cambria" w:cs="Arial"/>
                <w:bCs/>
                <w:iCs/>
                <w:sz w:val="24"/>
                <w:szCs w:val="24"/>
                <w:lang w:eastAsia="pl-PL"/>
              </w:rPr>
              <w:t>prawa agregatem uprawowo-siewnym</w:t>
            </w:r>
            <w:r>
              <w:rPr>
                <w:rFonts w:ascii="Cambria" w:eastAsia="Calibri" w:hAnsi="Cambria" w:cs="Arial"/>
                <w:bCs/>
                <w:iCs/>
                <w:sz w:val="24"/>
                <w:szCs w:val="24"/>
                <w:lang w:eastAsia="pl-PL"/>
              </w:rPr>
              <w:t xml:space="preserve"> wraz z siewem nasion.</w:t>
            </w:r>
          </w:p>
        </w:tc>
        <w:tc>
          <w:tcPr>
            <w:tcW w:w="748" w:type="pct"/>
            <w:tcBorders>
              <w:top w:val="single" w:sz="4" w:space="0" w:color="auto"/>
              <w:left w:val="single" w:sz="4" w:space="0" w:color="auto"/>
              <w:bottom w:val="single" w:sz="4" w:space="0" w:color="auto"/>
              <w:right w:val="single" w:sz="4" w:space="0" w:color="auto"/>
            </w:tcBorders>
          </w:tcPr>
          <w:p w14:paraId="18A7CE71" w14:textId="77777777" w:rsidR="0046258C" w:rsidRPr="0046258C" w:rsidRDefault="0046258C" w:rsidP="00966C4E">
            <w:pPr>
              <w:tabs>
                <w:tab w:val="left" w:pos="1026"/>
              </w:tabs>
              <w:suppressAutoHyphens w:val="0"/>
              <w:spacing w:before="120" w:after="120" w:line="257" w:lineRule="auto"/>
              <w:jc w:val="both"/>
              <w:rPr>
                <w:rFonts w:ascii="Cambria" w:eastAsia="Calibri" w:hAnsi="Cambria" w:cs="Arial"/>
                <w:bCs/>
                <w:iCs/>
                <w:sz w:val="24"/>
                <w:szCs w:val="24"/>
                <w:lang w:eastAsia="pl-PL"/>
              </w:rPr>
            </w:pPr>
            <w:r w:rsidRPr="0046258C">
              <w:rPr>
                <w:rFonts w:ascii="Cambria" w:eastAsia="Calibri" w:hAnsi="Cambria" w:cs="Arial"/>
                <w:bCs/>
                <w:iCs/>
                <w:sz w:val="24"/>
                <w:szCs w:val="24"/>
                <w:lang w:eastAsia="pl-PL"/>
              </w:rPr>
              <w:t>HA</w:t>
            </w:r>
          </w:p>
        </w:tc>
      </w:tr>
    </w:tbl>
    <w:p w14:paraId="5025D268" w14:textId="77777777" w:rsidR="00587380" w:rsidRPr="00D509ED" w:rsidRDefault="00587380" w:rsidP="00966C4E">
      <w:pPr>
        <w:widowControl w:val="0"/>
        <w:suppressAutoHyphens w:val="0"/>
        <w:spacing w:before="120" w:after="120" w:line="257" w:lineRule="auto"/>
        <w:jc w:val="both"/>
        <w:rPr>
          <w:rFonts w:ascii="Cambria" w:eastAsia="Verdana" w:hAnsi="Cambria" w:cs="Calibri"/>
          <w:kern w:val="2"/>
          <w:sz w:val="22"/>
          <w:szCs w:val="22"/>
          <w:lang w:eastAsia="zh-CN" w:bidi="hi-IN"/>
        </w:rPr>
      </w:pPr>
      <w:r w:rsidRPr="00D509ED">
        <w:rPr>
          <w:rFonts w:ascii="Cambria" w:eastAsia="Calibri" w:hAnsi="Cambria" w:cs="Calibri"/>
          <w:b/>
          <w:bCs/>
          <w:sz w:val="22"/>
          <w:szCs w:val="22"/>
          <w:lang w:eastAsia="pl-PL"/>
        </w:rPr>
        <w:t>Standard technologii prac obejmuje:</w:t>
      </w:r>
    </w:p>
    <w:p w14:paraId="5605C169" w14:textId="77777777" w:rsidR="0046258C" w:rsidRPr="0046258C" w:rsidRDefault="00587380" w:rsidP="00966C4E">
      <w:pPr>
        <w:widowControl w:val="0"/>
        <w:suppressAutoHyphens w:val="0"/>
        <w:spacing w:before="120" w:after="120" w:line="257" w:lineRule="auto"/>
        <w:jc w:val="both"/>
        <w:rPr>
          <w:rFonts w:ascii="Cambria" w:eastAsia="Calibri" w:hAnsi="Cambria" w:cs="Arial"/>
          <w:bCs/>
          <w:iCs/>
          <w:kern w:val="1"/>
          <w:sz w:val="24"/>
          <w:szCs w:val="24"/>
          <w:lang w:eastAsia="pl-PL" w:bidi="hi-IN"/>
        </w:rPr>
      </w:pPr>
      <w:r>
        <w:rPr>
          <w:rFonts w:ascii="Cambria" w:eastAsia="Calibri" w:hAnsi="Cambria" w:cs="Arial"/>
          <w:bCs/>
          <w:iCs/>
          <w:kern w:val="1"/>
          <w:sz w:val="24"/>
          <w:szCs w:val="24"/>
          <w:lang w:eastAsia="pl-PL" w:bidi="hi-IN"/>
        </w:rPr>
        <w:t>P</w:t>
      </w:r>
      <w:r w:rsidR="0046258C" w:rsidRPr="0046258C">
        <w:rPr>
          <w:rFonts w:ascii="Cambria" w:eastAsia="Calibri" w:hAnsi="Cambria" w:cs="Arial"/>
          <w:bCs/>
          <w:iCs/>
          <w:kern w:val="1"/>
          <w:sz w:val="24"/>
          <w:szCs w:val="24"/>
          <w:lang w:eastAsia="pl-PL" w:bidi="hi-IN"/>
        </w:rPr>
        <w:t>rzygotowanie do pracy oraz regulację potrzebnych maszyn i urządzeń; dojazd na</w:t>
      </w:r>
      <w:r>
        <w:rPr>
          <w:rFonts w:ascii="Cambria" w:eastAsia="Calibri" w:hAnsi="Cambria" w:cs="Arial"/>
          <w:bCs/>
          <w:iCs/>
          <w:kern w:val="1"/>
          <w:sz w:val="24"/>
          <w:szCs w:val="24"/>
          <w:lang w:eastAsia="pl-PL" w:bidi="hi-IN"/>
        </w:rPr>
        <w:t xml:space="preserve"> </w:t>
      </w:r>
      <w:r w:rsidR="0046258C" w:rsidRPr="0046258C">
        <w:rPr>
          <w:rFonts w:ascii="Cambria" w:eastAsia="Calibri" w:hAnsi="Cambria" w:cs="Arial"/>
          <w:bCs/>
          <w:iCs/>
          <w:kern w:val="1"/>
          <w:sz w:val="24"/>
          <w:szCs w:val="24"/>
          <w:lang w:eastAsia="pl-PL" w:bidi="hi-IN"/>
        </w:rPr>
        <w:t>wskazaną w zleceniu pozycję oraz powrót, wykonanie zabiegu, w szczególności:</w:t>
      </w:r>
    </w:p>
    <w:p w14:paraId="35D9CCFC" w14:textId="0D0A46AA" w:rsidR="0046258C" w:rsidRPr="0046258C" w:rsidRDefault="0046258C" w:rsidP="00966C4E">
      <w:pPr>
        <w:widowControl w:val="0"/>
        <w:suppressAutoHyphens w:val="0"/>
        <w:spacing w:before="120" w:after="120" w:line="257" w:lineRule="auto"/>
        <w:jc w:val="both"/>
        <w:rPr>
          <w:rFonts w:ascii="Cambria" w:eastAsia="Calibri" w:hAnsi="Cambria" w:cs="Arial"/>
          <w:sz w:val="24"/>
          <w:szCs w:val="24"/>
          <w:lang w:eastAsia="pl-PL"/>
        </w:rPr>
      </w:pPr>
      <w:r w:rsidRPr="0046258C">
        <w:rPr>
          <w:rFonts w:ascii="Cambria" w:eastAsia="Calibri" w:hAnsi="Cambria" w:cs="Arial"/>
          <w:bCs/>
          <w:iCs/>
          <w:kern w:val="1"/>
          <w:sz w:val="24"/>
          <w:szCs w:val="24"/>
          <w:lang w:eastAsia="pl-PL" w:bidi="hi-IN"/>
        </w:rPr>
        <w:t>- wysiew nasion przy pomocy agregatu uprawowo - siewnego w sposób gwarantujący równomierne rozłożenie nasion z jednoczesnym, jednokrotnym bronowaniem w celu ich przykrycia,</w:t>
      </w:r>
      <w:r w:rsidRPr="0046258C">
        <w:rPr>
          <w:rFonts w:ascii="Cambria" w:eastAsia="Calibri" w:hAnsi="Cambria" w:cs="Arial"/>
          <w:bCs/>
          <w:iCs/>
          <w:kern w:val="1"/>
          <w:sz w:val="24"/>
          <w:szCs w:val="24"/>
          <w:lang w:eastAsia="pl-PL" w:bidi="hi-IN"/>
        </w:rPr>
        <w:br/>
        <w:t>-</w:t>
      </w:r>
      <w:r w:rsidR="00532CE7">
        <w:rPr>
          <w:rFonts w:ascii="Cambria" w:eastAsia="Calibri" w:hAnsi="Cambria" w:cs="Arial"/>
          <w:bCs/>
          <w:iCs/>
          <w:kern w:val="1"/>
          <w:sz w:val="24"/>
          <w:szCs w:val="24"/>
          <w:lang w:eastAsia="pl-PL" w:bidi="hi-IN"/>
        </w:rPr>
        <w:t xml:space="preserve"> uprawa </w:t>
      </w:r>
      <w:r w:rsidRPr="0046258C">
        <w:rPr>
          <w:rFonts w:ascii="Cambria" w:eastAsia="Calibri" w:hAnsi="Cambria" w:cs="Arial"/>
          <w:sz w:val="24"/>
          <w:szCs w:val="24"/>
          <w:lang w:eastAsia="pl-PL"/>
        </w:rPr>
        <w:t>agregatem uprawowo-</w:t>
      </w:r>
      <w:proofErr w:type="gramStart"/>
      <w:r w:rsidRPr="0046258C">
        <w:rPr>
          <w:rFonts w:ascii="Cambria" w:eastAsia="Calibri" w:hAnsi="Cambria" w:cs="Arial"/>
          <w:sz w:val="24"/>
          <w:szCs w:val="24"/>
          <w:lang w:eastAsia="pl-PL"/>
        </w:rPr>
        <w:t xml:space="preserve">siewnym  </w:t>
      </w:r>
      <w:r w:rsidR="00532CE7">
        <w:rPr>
          <w:rFonts w:ascii="Cambria" w:eastAsia="Calibri" w:hAnsi="Cambria" w:cs="Arial"/>
          <w:sz w:val="24"/>
          <w:szCs w:val="24"/>
          <w:lang w:eastAsia="pl-PL"/>
        </w:rPr>
        <w:t>wraz</w:t>
      </w:r>
      <w:proofErr w:type="gramEnd"/>
      <w:r w:rsidR="00532CE7">
        <w:rPr>
          <w:rFonts w:ascii="Cambria" w:eastAsia="Calibri" w:hAnsi="Cambria" w:cs="Arial"/>
          <w:sz w:val="24"/>
          <w:szCs w:val="24"/>
          <w:lang w:eastAsia="pl-PL"/>
        </w:rPr>
        <w:t xml:space="preserve"> z siewem nasion </w:t>
      </w:r>
      <w:r w:rsidRPr="0046258C">
        <w:rPr>
          <w:rFonts w:ascii="Cambria" w:eastAsia="Calibri" w:hAnsi="Cambria" w:cs="Arial"/>
          <w:sz w:val="24"/>
          <w:szCs w:val="24"/>
          <w:lang w:eastAsia="pl-PL"/>
        </w:rPr>
        <w:t>polega na</w:t>
      </w:r>
      <w:r w:rsidR="00532CE7">
        <w:rPr>
          <w:rFonts w:ascii="Cambria" w:eastAsia="Calibri" w:hAnsi="Cambria" w:cs="Arial"/>
          <w:sz w:val="24"/>
          <w:szCs w:val="24"/>
          <w:lang w:eastAsia="pl-PL"/>
        </w:rPr>
        <w:t>:</w:t>
      </w:r>
      <w:r w:rsidRPr="0046258C">
        <w:rPr>
          <w:rFonts w:ascii="Cambria" w:eastAsia="Calibri" w:hAnsi="Cambria" w:cs="Arial"/>
          <w:sz w:val="24"/>
          <w:szCs w:val="24"/>
          <w:lang w:eastAsia="pl-PL"/>
        </w:rPr>
        <w:t xml:space="preserve">  kompleksowym rozdrabniani</w:t>
      </w:r>
      <w:r w:rsidR="00532CE7">
        <w:rPr>
          <w:rFonts w:ascii="Cambria" w:eastAsia="Calibri" w:hAnsi="Cambria" w:cs="Arial"/>
          <w:sz w:val="24"/>
          <w:szCs w:val="24"/>
          <w:lang w:eastAsia="pl-PL"/>
        </w:rPr>
        <w:t>u</w:t>
      </w:r>
      <w:r w:rsidRPr="0046258C">
        <w:rPr>
          <w:rFonts w:ascii="Cambria" w:eastAsia="Calibri" w:hAnsi="Cambria" w:cs="Arial"/>
          <w:sz w:val="24"/>
          <w:szCs w:val="24"/>
          <w:lang w:eastAsia="pl-PL"/>
        </w:rPr>
        <w:t xml:space="preserve"> i spulchnianiu roli</w:t>
      </w:r>
      <w:r w:rsidR="00532CE7">
        <w:rPr>
          <w:rFonts w:ascii="Cambria" w:eastAsia="Calibri" w:hAnsi="Cambria" w:cs="Arial"/>
          <w:sz w:val="24"/>
          <w:szCs w:val="24"/>
          <w:lang w:eastAsia="pl-PL"/>
        </w:rPr>
        <w:t xml:space="preserve"> wraz z </w:t>
      </w:r>
      <w:r w:rsidRPr="0046258C">
        <w:rPr>
          <w:rFonts w:ascii="Cambria" w:eastAsia="Calibri" w:hAnsi="Cambria" w:cs="Arial"/>
          <w:sz w:val="24"/>
          <w:szCs w:val="24"/>
          <w:lang w:eastAsia="pl-PL"/>
        </w:rPr>
        <w:t xml:space="preserve">siewem nasion. </w:t>
      </w:r>
    </w:p>
    <w:p w14:paraId="37EF4C56" w14:textId="06C6E45F" w:rsidR="0046061C" w:rsidRDefault="0046061C" w:rsidP="0046061C">
      <w:pPr>
        <w:suppressAutoHyphens w:val="0"/>
        <w:autoSpaceDE w:val="0"/>
        <w:autoSpaceDN w:val="0"/>
        <w:adjustRightInd w:val="0"/>
        <w:spacing w:before="120" w:after="120" w:line="257" w:lineRule="auto"/>
        <w:rPr>
          <w:rFonts w:ascii="Cambria" w:eastAsia="Calibri" w:hAnsi="Cambria" w:cs="Arial"/>
          <w:sz w:val="24"/>
          <w:szCs w:val="24"/>
          <w:lang w:eastAsia="pl-PL"/>
        </w:rPr>
      </w:pPr>
      <w:r w:rsidRPr="00E6381B">
        <w:rPr>
          <w:rFonts w:ascii="Cambria" w:eastAsia="Calibri" w:hAnsi="Cambria" w:cs="Arial"/>
          <w:sz w:val="24"/>
          <w:szCs w:val="24"/>
          <w:lang w:eastAsia="pl-PL"/>
        </w:rPr>
        <w:t xml:space="preserve">- odbiór materiału siewnego z magazynów lub innych miejsc składowania na terenie nadleśnictwa (w max. odległości … km) wraz z załadunkiem, przewozem </w:t>
      </w:r>
      <w:r w:rsidRPr="00E6381B">
        <w:rPr>
          <w:rFonts w:ascii="Cambria" w:eastAsia="Calibri" w:hAnsi="Cambria" w:cs="Arial"/>
          <w:sz w:val="24"/>
          <w:szCs w:val="24"/>
          <w:lang w:eastAsia="pl-PL"/>
        </w:rPr>
        <w:br/>
        <w:t xml:space="preserve">i przeładunkiem, </w:t>
      </w:r>
      <w:r w:rsidRPr="00E6381B">
        <w:rPr>
          <w:rFonts w:ascii="Cambria" w:eastAsia="Calibri" w:hAnsi="Cambria" w:cs="Arial"/>
          <w:sz w:val="24"/>
          <w:szCs w:val="24"/>
          <w:lang w:eastAsia="pl-PL"/>
        </w:rPr>
        <w:br/>
        <w:t xml:space="preserve">- zebranie i </w:t>
      </w:r>
      <w:proofErr w:type="gramStart"/>
      <w:r w:rsidRPr="00E6381B">
        <w:rPr>
          <w:rFonts w:ascii="Cambria" w:eastAsia="Calibri" w:hAnsi="Cambria" w:cs="Arial"/>
          <w:sz w:val="24"/>
          <w:szCs w:val="24"/>
          <w:lang w:eastAsia="pl-PL"/>
        </w:rPr>
        <w:t>zwiezienie  do</w:t>
      </w:r>
      <w:proofErr w:type="gramEnd"/>
      <w:r w:rsidRPr="00E6381B">
        <w:rPr>
          <w:rFonts w:ascii="Cambria" w:eastAsia="Calibri" w:hAnsi="Cambria" w:cs="Arial"/>
          <w:sz w:val="24"/>
          <w:szCs w:val="24"/>
          <w:lang w:eastAsia="pl-PL"/>
        </w:rPr>
        <w:t xml:space="preserve"> wskazanego magazynu opakowań (na max. odległość … km).</w:t>
      </w:r>
    </w:p>
    <w:p w14:paraId="0E195B0F" w14:textId="5242651C" w:rsidR="0046061C" w:rsidRPr="0046258C" w:rsidRDefault="0046061C" w:rsidP="00966C4E">
      <w:pPr>
        <w:suppressAutoHyphens w:val="0"/>
        <w:autoSpaceDE w:val="0"/>
        <w:autoSpaceDN w:val="0"/>
        <w:adjustRightInd w:val="0"/>
        <w:spacing w:before="120" w:after="120" w:line="257" w:lineRule="auto"/>
        <w:jc w:val="both"/>
        <w:rPr>
          <w:rFonts w:ascii="Cambria" w:eastAsia="Calibri" w:hAnsi="Cambria" w:cs="Arial"/>
          <w:sz w:val="24"/>
          <w:szCs w:val="24"/>
          <w:lang w:eastAsia="pl-PL"/>
        </w:rPr>
      </w:pPr>
      <w:r w:rsidRPr="0046061C">
        <w:rPr>
          <w:rFonts w:ascii="Cambria" w:eastAsia="Calibri" w:hAnsi="Cambria" w:cs="Arial"/>
          <w:sz w:val="24"/>
          <w:szCs w:val="24"/>
          <w:lang w:eastAsia="pl-PL"/>
        </w:rPr>
        <w:t>Siew polegać ma na równomiernym rozmieszczeniu danej partii nasion na polu w celu zapewnienia optymalnej obsady i głębokości siewu według norm podanych przez Zamawiającego</w:t>
      </w:r>
    </w:p>
    <w:p w14:paraId="456750E2" w14:textId="77777777" w:rsidR="0046258C" w:rsidRPr="0046258C" w:rsidRDefault="0046258C" w:rsidP="00966C4E">
      <w:pPr>
        <w:spacing w:before="120" w:after="120" w:line="257" w:lineRule="auto"/>
        <w:jc w:val="both"/>
        <w:rPr>
          <w:rFonts w:ascii="Cambria" w:hAnsi="Cambria" w:cs="Arial"/>
          <w:b/>
          <w:sz w:val="24"/>
          <w:szCs w:val="24"/>
        </w:rPr>
      </w:pPr>
      <w:r w:rsidRPr="0046258C">
        <w:rPr>
          <w:rFonts w:ascii="Cambria" w:hAnsi="Cambria" w:cs="Arial"/>
          <w:b/>
          <w:sz w:val="24"/>
          <w:szCs w:val="24"/>
        </w:rPr>
        <w:t>Uwagi:</w:t>
      </w:r>
    </w:p>
    <w:p w14:paraId="2796BF7A" w14:textId="77777777" w:rsidR="00587380" w:rsidRDefault="0046258C" w:rsidP="00966C4E">
      <w:pPr>
        <w:spacing w:line="257" w:lineRule="auto"/>
        <w:jc w:val="both"/>
        <w:rPr>
          <w:rFonts w:ascii="Cambria" w:hAnsi="Cambria" w:cs="Arial"/>
          <w:bCs/>
          <w:sz w:val="24"/>
          <w:szCs w:val="24"/>
        </w:rPr>
      </w:pPr>
      <w:r w:rsidRPr="0046258C">
        <w:rPr>
          <w:rFonts w:ascii="Cambria" w:hAnsi="Cambria" w:cs="Arial"/>
          <w:bCs/>
          <w:sz w:val="24"/>
          <w:szCs w:val="24"/>
        </w:rPr>
        <w:t>Sprzęt i narzędzia niezbędne do wykonania zadania zapewnia:</w:t>
      </w:r>
    </w:p>
    <w:p w14:paraId="5D3C68D6" w14:textId="77777777" w:rsidR="0046258C" w:rsidRPr="0046258C" w:rsidRDefault="0046258C" w:rsidP="00966C4E">
      <w:pPr>
        <w:spacing w:line="257" w:lineRule="auto"/>
        <w:jc w:val="both"/>
        <w:rPr>
          <w:rFonts w:ascii="Cambria" w:hAnsi="Cambria" w:cs="Arial"/>
          <w:bCs/>
          <w:sz w:val="24"/>
          <w:szCs w:val="24"/>
        </w:rPr>
      </w:pPr>
      <w:r w:rsidRPr="0046258C">
        <w:rPr>
          <w:rFonts w:ascii="Cambria" w:hAnsi="Cambria" w:cs="Arial"/>
          <w:bCs/>
          <w:sz w:val="24"/>
          <w:szCs w:val="24"/>
        </w:rPr>
        <w:t>- Wykonawca: …………(wymienić)</w:t>
      </w:r>
    </w:p>
    <w:p w14:paraId="46DDA5DE" w14:textId="58AA14A5" w:rsidR="00560200" w:rsidRDefault="0046258C" w:rsidP="00696FC4">
      <w:pPr>
        <w:spacing w:line="257" w:lineRule="auto"/>
        <w:jc w:val="both"/>
        <w:rPr>
          <w:rFonts w:ascii="Cambria" w:hAnsi="Cambria" w:cs="Arial"/>
          <w:bCs/>
          <w:sz w:val="24"/>
          <w:szCs w:val="24"/>
        </w:rPr>
      </w:pPr>
      <w:r w:rsidRPr="0046258C">
        <w:rPr>
          <w:rFonts w:ascii="Cambria" w:hAnsi="Cambria" w:cs="Arial"/>
          <w:bCs/>
          <w:sz w:val="24"/>
          <w:szCs w:val="24"/>
        </w:rPr>
        <w:t>- Zamawiający: ……………(wymienić)</w:t>
      </w:r>
      <w:bookmarkStart w:id="32" w:name="_Hlk39580382"/>
    </w:p>
    <w:p w14:paraId="0B470466" w14:textId="7E100004" w:rsidR="0046258C" w:rsidRPr="0046258C" w:rsidRDefault="0046258C" w:rsidP="00966C4E">
      <w:pPr>
        <w:spacing w:before="120" w:after="120" w:line="257" w:lineRule="auto"/>
        <w:jc w:val="both"/>
        <w:rPr>
          <w:rFonts w:ascii="Cambria" w:hAnsi="Cambria" w:cs="Arial"/>
          <w:b/>
          <w:sz w:val="24"/>
          <w:szCs w:val="24"/>
        </w:rPr>
      </w:pPr>
      <w:r w:rsidRPr="0046258C">
        <w:rPr>
          <w:rFonts w:ascii="Cambria" w:hAnsi="Cambria" w:cs="Arial"/>
          <w:b/>
          <w:sz w:val="24"/>
          <w:szCs w:val="24"/>
        </w:rPr>
        <w:t>Procedura odbioru:</w:t>
      </w:r>
    </w:p>
    <w:p w14:paraId="3E8070D5" w14:textId="77777777" w:rsidR="0046258C" w:rsidRPr="0046258C" w:rsidRDefault="0046258C" w:rsidP="00966C4E">
      <w:pPr>
        <w:spacing w:before="120" w:after="120" w:line="257" w:lineRule="auto"/>
        <w:jc w:val="both"/>
        <w:rPr>
          <w:rFonts w:ascii="Cambria" w:eastAsia="Calibri" w:hAnsi="Cambria" w:cs="Arial"/>
          <w:b/>
          <w:kern w:val="1"/>
          <w:sz w:val="24"/>
          <w:szCs w:val="24"/>
          <w:lang w:eastAsia="zh-CN" w:bidi="hi-IN"/>
        </w:rPr>
      </w:pPr>
      <w:bookmarkStart w:id="33" w:name="_Hlk70624418"/>
      <w:r w:rsidRPr="0046258C">
        <w:rPr>
          <w:rFonts w:ascii="Cambria" w:eastAsia="Calibri" w:hAnsi="Cambria" w:cs="Arial"/>
          <w:bCs/>
          <w:iCs/>
          <w:kern w:val="1"/>
          <w:sz w:val="24"/>
          <w:szCs w:val="24"/>
          <w:lang w:eastAsia="pl-PL" w:bidi="hi-IN"/>
        </w:rPr>
        <w:t xml:space="preserve">Dla </w:t>
      </w:r>
      <w:proofErr w:type="gramStart"/>
      <w:r w:rsidRPr="0046258C">
        <w:rPr>
          <w:rFonts w:ascii="Cambria" w:eastAsia="Calibri" w:hAnsi="Cambria" w:cs="Arial"/>
          <w:bCs/>
          <w:iCs/>
          <w:kern w:val="1"/>
          <w:sz w:val="24"/>
          <w:szCs w:val="24"/>
          <w:lang w:eastAsia="pl-PL" w:bidi="hi-IN"/>
        </w:rPr>
        <w:t>prac</w:t>
      </w:r>
      <w:proofErr w:type="gramEnd"/>
      <w:r w:rsidRPr="0046258C">
        <w:rPr>
          <w:rFonts w:ascii="Cambria" w:eastAsia="Calibri" w:hAnsi="Cambria" w:cs="Arial"/>
          <w:bCs/>
          <w:iCs/>
          <w:kern w:val="1"/>
          <w:sz w:val="24"/>
          <w:szCs w:val="24"/>
          <w:lang w:eastAsia="pl-PL" w:bidi="hi-IN"/>
        </w:rPr>
        <w:t xml:space="preserve"> gdzie jednostką rozliczeniową jest hektar [HA] odbiór nastąpi poprzez sprawdzenie prawidłowości wykonania prac z opisem czynności i zleceniem </w:t>
      </w:r>
      <w:r w:rsidRPr="0046258C">
        <w:rPr>
          <w:rFonts w:ascii="Cambria" w:eastAsia="Calibri" w:hAnsi="Cambria" w:cs="Arial"/>
          <w:bCs/>
          <w:iCs/>
          <w:kern w:val="1"/>
          <w:sz w:val="24"/>
          <w:szCs w:val="24"/>
          <w:lang w:eastAsia="pl-PL" w:bidi="hi-IN"/>
        </w:rPr>
        <w:br/>
        <w:t xml:space="preserve">oraz poprzez dokonanie pomiaru powierzchni wykonanego zabiegu (np. przy pomocy: dalmierza, taśmy mierniczej, GPS, itp.). Zlecona powierzchnia powinna być pomniejszona o istniejące w terenie elementy wyłączone z uprawy, takie jak np. drogi, kępy </w:t>
      </w:r>
      <w:proofErr w:type="spellStart"/>
      <w:r w:rsidRPr="0046258C">
        <w:rPr>
          <w:rFonts w:ascii="Cambria" w:eastAsia="Calibri" w:hAnsi="Cambria" w:cs="Arial"/>
          <w:bCs/>
          <w:iCs/>
          <w:kern w:val="1"/>
          <w:sz w:val="24"/>
          <w:szCs w:val="24"/>
          <w:lang w:eastAsia="pl-PL" w:bidi="hi-IN"/>
        </w:rPr>
        <w:t>zadrzewień</w:t>
      </w:r>
      <w:proofErr w:type="spellEnd"/>
      <w:r w:rsidRPr="0046258C">
        <w:rPr>
          <w:rFonts w:ascii="Cambria" w:eastAsia="Calibri" w:hAnsi="Cambria" w:cs="Arial"/>
          <w:bCs/>
          <w:iCs/>
          <w:kern w:val="1"/>
          <w:sz w:val="24"/>
          <w:szCs w:val="24"/>
          <w:lang w:eastAsia="pl-PL" w:bidi="hi-IN"/>
        </w:rPr>
        <w:t>, bagna.</w:t>
      </w:r>
      <w:bookmarkEnd w:id="32"/>
      <w:bookmarkEnd w:id="33"/>
    </w:p>
    <w:p w14:paraId="7A1CC330" w14:textId="77777777" w:rsidR="002C4BE6" w:rsidRDefault="002C4BE6" w:rsidP="00F31FC1">
      <w:pPr>
        <w:suppressAutoHyphens w:val="0"/>
        <w:spacing w:before="120" w:after="120" w:line="257" w:lineRule="auto"/>
        <w:jc w:val="both"/>
        <w:rPr>
          <w:rFonts w:ascii="Cambria" w:eastAsia="Calibri" w:hAnsi="Cambria" w:cs="Arial"/>
          <w:b/>
          <w:kern w:val="1"/>
          <w:sz w:val="24"/>
          <w:szCs w:val="24"/>
          <w:lang w:eastAsia="zh-CN" w:bidi="hi-IN"/>
        </w:rPr>
      </w:pPr>
      <w:bookmarkStart w:id="34" w:name="_Hlk39580134"/>
      <w:bookmarkStart w:id="35" w:name="_Hlk134434787"/>
      <w:bookmarkEnd w:id="31"/>
    </w:p>
    <w:p w14:paraId="1252F739" w14:textId="4770D9A0" w:rsidR="0046258C" w:rsidRPr="00F31FC1" w:rsidRDefault="0046258C" w:rsidP="00F31FC1">
      <w:pPr>
        <w:suppressAutoHyphens w:val="0"/>
        <w:spacing w:before="120" w:after="120" w:line="257" w:lineRule="auto"/>
        <w:jc w:val="both"/>
        <w:rPr>
          <w:rFonts w:ascii="Cambria" w:eastAsia="Calibri" w:hAnsi="Cambria" w:cs="Arial"/>
          <w:b/>
          <w:kern w:val="1"/>
          <w:sz w:val="24"/>
          <w:szCs w:val="24"/>
          <w:lang w:eastAsia="zh-CN" w:bidi="hi-IN"/>
        </w:rPr>
      </w:pPr>
      <w:r w:rsidRPr="00F31FC1">
        <w:rPr>
          <w:rFonts w:ascii="Cambria" w:eastAsia="Calibri" w:hAnsi="Cambria" w:cs="Arial"/>
          <w:b/>
          <w:kern w:val="1"/>
          <w:sz w:val="24"/>
          <w:szCs w:val="24"/>
          <w:lang w:eastAsia="zh-CN" w:bidi="hi-IN"/>
        </w:rPr>
        <w:t xml:space="preserve">Zbiór płodów </w:t>
      </w:r>
    </w:p>
    <w:tbl>
      <w:tblPr>
        <w:tblW w:w="488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3"/>
        <w:gridCol w:w="1362"/>
        <w:gridCol w:w="4996"/>
        <w:gridCol w:w="1360"/>
      </w:tblGrid>
      <w:tr w:rsidR="0046258C" w:rsidRPr="0046258C" w14:paraId="55721441" w14:textId="77777777" w:rsidTr="00587380">
        <w:trPr>
          <w:trHeight w:val="390"/>
          <w:jc w:val="center"/>
        </w:trPr>
        <w:tc>
          <w:tcPr>
            <w:tcW w:w="750" w:type="pct"/>
            <w:tcBorders>
              <w:top w:val="single" w:sz="4" w:space="0" w:color="auto"/>
              <w:left w:val="single" w:sz="4" w:space="0" w:color="auto"/>
              <w:bottom w:val="single" w:sz="4" w:space="0" w:color="auto"/>
              <w:right w:val="single" w:sz="4" w:space="0" w:color="auto"/>
            </w:tcBorders>
          </w:tcPr>
          <w:p w14:paraId="13E2EF12" w14:textId="77777777" w:rsidR="0046258C" w:rsidRPr="0046258C" w:rsidRDefault="0046258C" w:rsidP="00966C4E">
            <w:pPr>
              <w:suppressAutoHyphens w:val="0"/>
              <w:spacing w:before="120" w:after="120" w:line="257" w:lineRule="auto"/>
              <w:jc w:val="both"/>
              <w:rPr>
                <w:rFonts w:ascii="Cambria" w:eastAsia="Calibri" w:hAnsi="Cambria" w:cs="Arial"/>
                <w:b/>
                <w:bCs/>
                <w:i/>
                <w:iCs/>
                <w:sz w:val="24"/>
                <w:szCs w:val="24"/>
                <w:lang w:eastAsia="pl-PL"/>
              </w:rPr>
            </w:pPr>
            <w:r w:rsidRPr="0046258C">
              <w:rPr>
                <w:rFonts w:ascii="Cambria" w:eastAsia="Calibri" w:hAnsi="Cambria" w:cs="Arial"/>
                <w:b/>
                <w:bCs/>
                <w:i/>
                <w:iCs/>
                <w:sz w:val="24"/>
                <w:szCs w:val="24"/>
                <w:lang w:eastAsia="pl-PL"/>
              </w:rPr>
              <w:t>Nr</w:t>
            </w:r>
          </w:p>
        </w:tc>
        <w:tc>
          <w:tcPr>
            <w:tcW w:w="750" w:type="pct"/>
            <w:tcBorders>
              <w:top w:val="single" w:sz="4" w:space="0" w:color="auto"/>
              <w:left w:val="single" w:sz="4" w:space="0" w:color="auto"/>
              <w:bottom w:val="single" w:sz="4" w:space="0" w:color="auto"/>
              <w:right w:val="single" w:sz="4" w:space="0" w:color="auto"/>
            </w:tcBorders>
            <w:hideMark/>
          </w:tcPr>
          <w:p w14:paraId="03FA4336" w14:textId="77777777" w:rsidR="0046258C" w:rsidRPr="0046258C" w:rsidRDefault="0046258C" w:rsidP="00966C4E">
            <w:pPr>
              <w:suppressAutoHyphens w:val="0"/>
              <w:spacing w:before="120" w:after="120" w:line="257" w:lineRule="auto"/>
              <w:jc w:val="both"/>
              <w:rPr>
                <w:rFonts w:ascii="Cambria" w:eastAsia="Calibri" w:hAnsi="Cambria" w:cs="Arial"/>
                <w:b/>
                <w:bCs/>
                <w:i/>
                <w:iCs/>
                <w:sz w:val="24"/>
                <w:szCs w:val="24"/>
                <w:lang w:eastAsia="pl-PL"/>
              </w:rPr>
            </w:pPr>
            <w:r w:rsidRPr="0046258C">
              <w:rPr>
                <w:rFonts w:ascii="Cambria" w:eastAsia="Calibri" w:hAnsi="Cambria" w:cs="Arial"/>
                <w:b/>
                <w:bCs/>
                <w:i/>
                <w:iCs/>
                <w:sz w:val="24"/>
                <w:szCs w:val="24"/>
                <w:lang w:eastAsia="pl-PL"/>
              </w:rPr>
              <w:t>Kod czynności</w:t>
            </w:r>
          </w:p>
        </w:tc>
        <w:tc>
          <w:tcPr>
            <w:tcW w:w="2751" w:type="pct"/>
            <w:tcBorders>
              <w:top w:val="single" w:sz="4" w:space="0" w:color="auto"/>
              <w:left w:val="single" w:sz="4" w:space="0" w:color="auto"/>
              <w:bottom w:val="single" w:sz="4" w:space="0" w:color="auto"/>
              <w:right w:val="single" w:sz="4" w:space="0" w:color="auto"/>
            </w:tcBorders>
            <w:hideMark/>
          </w:tcPr>
          <w:p w14:paraId="32F10E8A" w14:textId="77777777" w:rsidR="0046258C" w:rsidRPr="0046258C" w:rsidRDefault="0046258C" w:rsidP="00966C4E">
            <w:pPr>
              <w:suppressAutoHyphens w:val="0"/>
              <w:spacing w:before="120" w:after="120" w:line="257" w:lineRule="auto"/>
              <w:jc w:val="both"/>
              <w:rPr>
                <w:rFonts w:ascii="Cambria" w:eastAsia="Calibri" w:hAnsi="Cambria" w:cs="Arial"/>
                <w:b/>
                <w:bCs/>
                <w:i/>
                <w:iCs/>
                <w:sz w:val="24"/>
                <w:szCs w:val="24"/>
                <w:lang w:eastAsia="pl-PL"/>
              </w:rPr>
            </w:pPr>
            <w:r w:rsidRPr="0046258C">
              <w:rPr>
                <w:rFonts w:ascii="Cambria" w:eastAsia="Calibri" w:hAnsi="Cambria" w:cs="Arial"/>
                <w:b/>
                <w:bCs/>
                <w:i/>
                <w:iCs/>
                <w:sz w:val="24"/>
                <w:szCs w:val="24"/>
                <w:lang w:eastAsia="pl-PL"/>
              </w:rPr>
              <w:t>Opis kodu czynności</w:t>
            </w:r>
          </w:p>
        </w:tc>
        <w:tc>
          <w:tcPr>
            <w:tcW w:w="749" w:type="pct"/>
            <w:tcBorders>
              <w:top w:val="single" w:sz="4" w:space="0" w:color="auto"/>
              <w:left w:val="single" w:sz="4" w:space="0" w:color="auto"/>
              <w:bottom w:val="single" w:sz="4" w:space="0" w:color="auto"/>
              <w:right w:val="single" w:sz="4" w:space="0" w:color="auto"/>
            </w:tcBorders>
          </w:tcPr>
          <w:p w14:paraId="64C78625" w14:textId="77777777" w:rsidR="0046258C" w:rsidRPr="0046258C" w:rsidRDefault="0046258C" w:rsidP="00966C4E">
            <w:pPr>
              <w:tabs>
                <w:tab w:val="left" w:pos="1026"/>
              </w:tabs>
              <w:suppressAutoHyphens w:val="0"/>
              <w:spacing w:before="120" w:after="120" w:line="257" w:lineRule="auto"/>
              <w:jc w:val="both"/>
              <w:rPr>
                <w:rFonts w:ascii="Cambria" w:eastAsia="Calibri" w:hAnsi="Cambria" w:cs="Arial"/>
                <w:b/>
                <w:bCs/>
                <w:i/>
                <w:iCs/>
                <w:sz w:val="24"/>
                <w:szCs w:val="24"/>
                <w:lang w:eastAsia="pl-PL"/>
              </w:rPr>
            </w:pPr>
            <w:r w:rsidRPr="0046258C">
              <w:rPr>
                <w:rFonts w:ascii="Cambria" w:eastAsia="Calibri" w:hAnsi="Cambria" w:cs="Arial"/>
                <w:b/>
                <w:bCs/>
                <w:i/>
                <w:iCs/>
                <w:sz w:val="24"/>
                <w:szCs w:val="24"/>
                <w:lang w:eastAsia="pl-PL"/>
              </w:rPr>
              <w:t xml:space="preserve">Jednostka miary </w:t>
            </w:r>
          </w:p>
        </w:tc>
      </w:tr>
      <w:tr w:rsidR="0046258C" w:rsidRPr="0046258C" w14:paraId="4E421472" w14:textId="77777777" w:rsidTr="00587380">
        <w:trPr>
          <w:trHeight w:val="163"/>
          <w:jc w:val="center"/>
        </w:trPr>
        <w:tc>
          <w:tcPr>
            <w:tcW w:w="750" w:type="pct"/>
            <w:tcBorders>
              <w:top w:val="single" w:sz="4" w:space="0" w:color="auto"/>
              <w:left w:val="single" w:sz="4" w:space="0" w:color="auto"/>
              <w:bottom w:val="single" w:sz="4" w:space="0" w:color="auto"/>
              <w:right w:val="single" w:sz="4" w:space="0" w:color="auto"/>
            </w:tcBorders>
          </w:tcPr>
          <w:p w14:paraId="147FE126" w14:textId="3F4E4D4F" w:rsidR="0046258C" w:rsidRPr="0046258C" w:rsidRDefault="00E6381B" w:rsidP="00966C4E">
            <w:pPr>
              <w:suppressAutoHyphens w:val="0"/>
              <w:spacing w:before="120" w:after="120" w:line="257" w:lineRule="auto"/>
              <w:jc w:val="both"/>
              <w:rPr>
                <w:rFonts w:ascii="Cambria" w:eastAsia="Calibri" w:hAnsi="Cambria" w:cs="Arial"/>
                <w:bCs/>
                <w:iCs/>
                <w:sz w:val="24"/>
                <w:szCs w:val="24"/>
                <w:lang w:eastAsia="pl-PL"/>
              </w:rPr>
            </w:pPr>
            <w:r>
              <w:rPr>
                <w:rFonts w:ascii="Cambria" w:eastAsia="Calibri" w:hAnsi="Cambria" w:cs="Arial"/>
                <w:bCs/>
                <w:iCs/>
                <w:sz w:val="24"/>
                <w:szCs w:val="24"/>
                <w:lang w:eastAsia="pl-PL"/>
              </w:rPr>
              <w:t>203</w:t>
            </w:r>
            <w:r w:rsidR="0046258C" w:rsidRPr="0046258C">
              <w:rPr>
                <w:rFonts w:ascii="Cambria" w:eastAsia="Calibri" w:hAnsi="Cambria" w:cs="Arial"/>
                <w:bCs/>
                <w:iCs/>
                <w:sz w:val="24"/>
                <w:szCs w:val="24"/>
                <w:lang w:eastAsia="pl-PL"/>
              </w:rPr>
              <w:t>.1</w:t>
            </w:r>
          </w:p>
        </w:tc>
        <w:tc>
          <w:tcPr>
            <w:tcW w:w="750" w:type="pct"/>
            <w:tcBorders>
              <w:top w:val="single" w:sz="4" w:space="0" w:color="auto"/>
              <w:left w:val="single" w:sz="4" w:space="0" w:color="auto"/>
              <w:bottom w:val="single" w:sz="4" w:space="0" w:color="auto"/>
              <w:right w:val="single" w:sz="4" w:space="0" w:color="auto"/>
            </w:tcBorders>
          </w:tcPr>
          <w:p w14:paraId="08ED38FD" w14:textId="77777777" w:rsidR="0046258C" w:rsidRPr="0046258C" w:rsidRDefault="0046258C" w:rsidP="00966C4E">
            <w:pPr>
              <w:suppressAutoHyphens w:val="0"/>
              <w:spacing w:before="120" w:after="120" w:line="257" w:lineRule="auto"/>
              <w:jc w:val="both"/>
              <w:rPr>
                <w:rFonts w:ascii="Cambria" w:eastAsia="Calibri" w:hAnsi="Cambria" w:cs="Arial"/>
                <w:bCs/>
                <w:iCs/>
                <w:sz w:val="24"/>
                <w:szCs w:val="24"/>
                <w:lang w:eastAsia="pl-PL"/>
              </w:rPr>
            </w:pPr>
            <w:r w:rsidRPr="0046258C">
              <w:rPr>
                <w:rFonts w:ascii="Cambria" w:eastAsia="Calibri" w:hAnsi="Cambria" w:cs="Arial"/>
                <w:bCs/>
                <w:iCs/>
                <w:sz w:val="24"/>
                <w:szCs w:val="24"/>
                <w:lang w:eastAsia="pl-PL"/>
              </w:rPr>
              <w:t>STOGI</w:t>
            </w:r>
          </w:p>
        </w:tc>
        <w:tc>
          <w:tcPr>
            <w:tcW w:w="2751" w:type="pct"/>
            <w:tcBorders>
              <w:top w:val="single" w:sz="4" w:space="0" w:color="auto"/>
              <w:left w:val="single" w:sz="4" w:space="0" w:color="auto"/>
              <w:bottom w:val="single" w:sz="4" w:space="0" w:color="auto"/>
              <w:right w:val="single" w:sz="4" w:space="0" w:color="auto"/>
            </w:tcBorders>
          </w:tcPr>
          <w:p w14:paraId="0FAFEEA5" w14:textId="77777777" w:rsidR="0046258C" w:rsidRPr="00587380" w:rsidRDefault="0046258C" w:rsidP="00966C4E">
            <w:pPr>
              <w:suppressAutoHyphens w:val="0"/>
              <w:spacing w:before="120" w:after="120" w:line="257" w:lineRule="auto"/>
              <w:jc w:val="both"/>
              <w:rPr>
                <w:rFonts w:ascii="Cambria" w:eastAsia="Calibri" w:hAnsi="Cambria" w:cs="Arial"/>
                <w:bCs/>
                <w:iCs/>
                <w:sz w:val="24"/>
                <w:szCs w:val="24"/>
                <w:lang w:eastAsia="pl-PL"/>
              </w:rPr>
            </w:pPr>
            <w:r w:rsidRPr="0046258C">
              <w:rPr>
                <w:rFonts w:ascii="Cambria" w:eastAsia="Calibri" w:hAnsi="Cambria" w:cs="Arial"/>
                <w:bCs/>
                <w:iCs/>
                <w:sz w:val="24"/>
                <w:szCs w:val="24"/>
                <w:lang w:eastAsia="pl-PL"/>
              </w:rPr>
              <w:t>Ustawianie stogów siana</w:t>
            </w:r>
          </w:p>
        </w:tc>
        <w:tc>
          <w:tcPr>
            <w:tcW w:w="749" w:type="pct"/>
            <w:tcBorders>
              <w:top w:val="single" w:sz="4" w:space="0" w:color="auto"/>
              <w:left w:val="single" w:sz="4" w:space="0" w:color="auto"/>
              <w:bottom w:val="single" w:sz="4" w:space="0" w:color="auto"/>
              <w:right w:val="single" w:sz="4" w:space="0" w:color="auto"/>
            </w:tcBorders>
          </w:tcPr>
          <w:p w14:paraId="6B62F446" w14:textId="77777777" w:rsidR="0046258C" w:rsidRPr="0046258C" w:rsidRDefault="0046258C" w:rsidP="00966C4E">
            <w:pPr>
              <w:tabs>
                <w:tab w:val="left" w:pos="1026"/>
              </w:tabs>
              <w:suppressAutoHyphens w:val="0"/>
              <w:spacing w:before="120" w:after="120" w:line="257" w:lineRule="auto"/>
              <w:jc w:val="both"/>
              <w:rPr>
                <w:rFonts w:ascii="Cambria" w:eastAsia="Calibri" w:hAnsi="Cambria" w:cs="Arial"/>
                <w:bCs/>
                <w:iCs/>
                <w:sz w:val="24"/>
                <w:szCs w:val="24"/>
                <w:lang w:eastAsia="pl-PL"/>
              </w:rPr>
            </w:pPr>
            <w:r w:rsidRPr="0046258C">
              <w:rPr>
                <w:rFonts w:ascii="Cambria" w:eastAsia="Calibri" w:hAnsi="Cambria" w:cs="Arial"/>
                <w:bCs/>
                <w:iCs/>
                <w:sz w:val="24"/>
                <w:szCs w:val="24"/>
                <w:lang w:eastAsia="pl-PL"/>
              </w:rPr>
              <w:t>TONA</w:t>
            </w:r>
          </w:p>
        </w:tc>
      </w:tr>
      <w:tr w:rsidR="0046258C" w:rsidRPr="0046258C" w14:paraId="1FB6E7D2" w14:textId="77777777" w:rsidTr="00587380">
        <w:trPr>
          <w:trHeight w:val="163"/>
          <w:jc w:val="center"/>
        </w:trPr>
        <w:tc>
          <w:tcPr>
            <w:tcW w:w="750" w:type="pct"/>
            <w:tcBorders>
              <w:top w:val="single" w:sz="4" w:space="0" w:color="auto"/>
              <w:left w:val="single" w:sz="4" w:space="0" w:color="auto"/>
              <w:bottom w:val="single" w:sz="4" w:space="0" w:color="auto"/>
              <w:right w:val="single" w:sz="4" w:space="0" w:color="auto"/>
            </w:tcBorders>
          </w:tcPr>
          <w:p w14:paraId="58172C5C" w14:textId="2A8C1E8F" w:rsidR="0046258C" w:rsidRPr="0046258C" w:rsidRDefault="00E6381B" w:rsidP="00966C4E">
            <w:pPr>
              <w:suppressAutoHyphens w:val="0"/>
              <w:spacing w:before="120" w:after="120" w:line="257" w:lineRule="auto"/>
              <w:jc w:val="both"/>
              <w:rPr>
                <w:rFonts w:ascii="Cambria" w:eastAsia="Calibri" w:hAnsi="Cambria" w:cs="Arial"/>
                <w:bCs/>
                <w:iCs/>
                <w:sz w:val="24"/>
                <w:szCs w:val="24"/>
                <w:lang w:eastAsia="pl-PL"/>
              </w:rPr>
            </w:pPr>
            <w:r>
              <w:rPr>
                <w:rFonts w:ascii="Cambria" w:eastAsia="Calibri" w:hAnsi="Cambria" w:cs="Arial"/>
                <w:bCs/>
                <w:iCs/>
                <w:sz w:val="24"/>
                <w:szCs w:val="24"/>
                <w:lang w:eastAsia="pl-PL"/>
              </w:rPr>
              <w:t>203</w:t>
            </w:r>
            <w:r w:rsidR="0046258C" w:rsidRPr="0046258C">
              <w:rPr>
                <w:rFonts w:ascii="Cambria" w:eastAsia="Calibri" w:hAnsi="Cambria" w:cs="Arial"/>
                <w:bCs/>
                <w:iCs/>
                <w:sz w:val="24"/>
                <w:szCs w:val="24"/>
                <w:lang w:eastAsia="pl-PL"/>
              </w:rPr>
              <w:t>.2</w:t>
            </w:r>
          </w:p>
        </w:tc>
        <w:tc>
          <w:tcPr>
            <w:tcW w:w="750" w:type="pct"/>
            <w:tcBorders>
              <w:top w:val="single" w:sz="4" w:space="0" w:color="auto"/>
              <w:left w:val="single" w:sz="4" w:space="0" w:color="auto"/>
              <w:bottom w:val="single" w:sz="4" w:space="0" w:color="auto"/>
              <w:right w:val="single" w:sz="4" w:space="0" w:color="auto"/>
            </w:tcBorders>
          </w:tcPr>
          <w:p w14:paraId="0C0DA230" w14:textId="77777777" w:rsidR="0046258C" w:rsidRPr="0046258C" w:rsidRDefault="0046258C" w:rsidP="00966C4E">
            <w:pPr>
              <w:suppressAutoHyphens w:val="0"/>
              <w:spacing w:before="120" w:after="120" w:line="257" w:lineRule="auto"/>
              <w:jc w:val="both"/>
              <w:rPr>
                <w:rFonts w:ascii="Cambria" w:eastAsia="Calibri" w:hAnsi="Cambria" w:cs="Arial"/>
                <w:bCs/>
                <w:iCs/>
                <w:sz w:val="24"/>
                <w:szCs w:val="24"/>
                <w:lang w:eastAsia="pl-PL"/>
              </w:rPr>
            </w:pPr>
            <w:r w:rsidRPr="0046258C">
              <w:rPr>
                <w:rFonts w:ascii="Cambria" w:eastAsia="Calibri" w:hAnsi="Cambria" w:cs="Arial"/>
                <w:bCs/>
                <w:iCs/>
                <w:sz w:val="24"/>
                <w:szCs w:val="24"/>
                <w:lang w:eastAsia="pl-PL"/>
              </w:rPr>
              <w:t>ŁR-SNOP</w:t>
            </w:r>
          </w:p>
        </w:tc>
        <w:tc>
          <w:tcPr>
            <w:tcW w:w="2751" w:type="pct"/>
            <w:tcBorders>
              <w:top w:val="single" w:sz="4" w:space="0" w:color="auto"/>
              <w:left w:val="single" w:sz="4" w:space="0" w:color="auto"/>
              <w:bottom w:val="single" w:sz="4" w:space="0" w:color="auto"/>
              <w:right w:val="single" w:sz="4" w:space="0" w:color="auto"/>
            </w:tcBorders>
          </w:tcPr>
          <w:p w14:paraId="0213B9F9" w14:textId="77777777" w:rsidR="0046258C" w:rsidRPr="0046258C" w:rsidRDefault="0046258C" w:rsidP="00966C4E">
            <w:pPr>
              <w:suppressAutoHyphens w:val="0"/>
              <w:spacing w:before="120" w:after="120" w:line="257" w:lineRule="auto"/>
              <w:jc w:val="both"/>
              <w:rPr>
                <w:rFonts w:ascii="Cambria" w:eastAsia="Calibri" w:hAnsi="Cambria" w:cs="Arial"/>
                <w:bCs/>
                <w:iCs/>
                <w:sz w:val="24"/>
                <w:szCs w:val="24"/>
                <w:lang w:eastAsia="pl-PL"/>
              </w:rPr>
            </w:pPr>
            <w:r w:rsidRPr="0046258C">
              <w:rPr>
                <w:rFonts w:ascii="Cambria" w:eastAsia="Calibri" w:hAnsi="Cambria" w:cs="Arial"/>
                <w:bCs/>
                <w:iCs/>
                <w:sz w:val="24"/>
                <w:szCs w:val="24"/>
                <w:lang w:eastAsia="pl-PL"/>
              </w:rPr>
              <w:t>Koszenie zboża snopowiązałką</w:t>
            </w:r>
          </w:p>
        </w:tc>
        <w:tc>
          <w:tcPr>
            <w:tcW w:w="749" w:type="pct"/>
            <w:tcBorders>
              <w:top w:val="single" w:sz="4" w:space="0" w:color="auto"/>
              <w:left w:val="single" w:sz="4" w:space="0" w:color="auto"/>
              <w:bottom w:val="single" w:sz="4" w:space="0" w:color="auto"/>
              <w:right w:val="single" w:sz="4" w:space="0" w:color="auto"/>
            </w:tcBorders>
          </w:tcPr>
          <w:p w14:paraId="49D23137" w14:textId="77777777" w:rsidR="0046258C" w:rsidRPr="0046258C" w:rsidRDefault="0046258C" w:rsidP="00966C4E">
            <w:pPr>
              <w:tabs>
                <w:tab w:val="left" w:pos="1026"/>
              </w:tabs>
              <w:suppressAutoHyphens w:val="0"/>
              <w:spacing w:before="120" w:after="120" w:line="257" w:lineRule="auto"/>
              <w:jc w:val="both"/>
              <w:rPr>
                <w:rFonts w:ascii="Cambria" w:eastAsia="Calibri" w:hAnsi="Cambria" w:cs="Arial"/>
                <w:bCs/>
                <w:iCs/>
                <w:sz w:val="24"/>
                <w:szCs w:val="24"/>
                <w:lang w:eastAsia="pl-PL"/>
              </w:rPr>
            </w:pPr>
            <w:r w:rsidRPr="0046258C">
              <w:rPr>
                <w:rFonts w:ascii="Cambria" w:eastAsia="Calibri" w:hAnsi="Cambria" w:cs="Arial"/>
                <w:bCs/>
                <w:iCs/>
                <w:sz w:val="24"/>
                <w:szCs w:val="24"/>
                <w:lang w:eastAsia="pl-PL"/>
              </w:rPr>
              <w:t>HA</w:t>
            </w:r>
          </w:p>
        </w:tc>
      </w:tr>
      <w:tr w:rsidR="0046258C" w:rsidRPr="0046258C" w14:paraId="2550BDF6" w14:textId="77777777" w:rsidTr="00587380">
        <w:trPr>
          <w:trHeight w:val="163"/>
          <w:jc w:val="center"/>
        </w:trPr>
        <w:tc>
          <w:tcPr>
            <w:tcW w:w="750" w:type="pct"/>
            <w:tcBorders>
              <w:top w:val="single" w:sz="4" w:space="0" w:color="auto"/>
              <w:left w:val="single" w:sz="4" w:space="0" w:color="auto"/>
              <w:bottom w:val="single" w:sz="4" w:space="0" w:color="auto"/>
              <w:right w:val="single" w:sz="4" w:space="0" w:color="auto"/>
            </w:tcBorders>
          </w:tcPr>
          <w:p w14:paraId="46E82FCA" w14:textId="1178D76D" w:rsidR="0046258C" w:rsidRPr="0046258C" w:rsidRDefault="00E6381B" w:rsidP="00966C4E">
            <w:pPr>
              <w:suppressAutoHyphens w:val="0"/>
              <w:spacing w:before="120" w:after="120" w:line="257" w:lineRule="auto"/>
              <w:jc w:val="both"/>
              <w:rPr>
                <w:rFonts w:ascii="Cambria" w:eastAsia="Calibri" w:hAnsi="Cambria" w:cs="Arial"/>
                <w:bCs/>
                <w:iCs/>
                <w:sz w:val="24"/>
                <w:szCs w:val="24"/>
                <w:lang w:eastAsia="pl-PL"/>
              </w:rPr>
            </w:pPr>
            <w:r>
              <w:rPr>
                <w:rFonts w:ascii="Cambria" w:eastAsia="Calibri" w:hAnsi="Cambria" w:cs="Arial"/>
                <w:bCs/>
                <w:iCs/>
                <w:sz w:val="24"/>
                <w:szCs w:val="24"/>
                <w:lang w:eastAsia="pl-PL"/>
              </w:rPr>
              <w:t>203</w:t>
            </w:r>
            <w:r w:rsidR="0046258C" w:rsidRPr="0046258C">
              <w:rPr>
                <w:rFonts w:ascii="Cambria" w:eastAsia="Calibri" w:hAnsi="Cambria" w:cs="Arial"/>
                <w:bCs/>
                <w:iCs/>
                <w:sz w:val="24"/>
                <w:szCs w:val="24"/>
                <w:lang w:eastAsia="pl-PL"/>
              </w:rPr>
              <w:t>.3</w:t>
            </w:r>
          </w:p>
        </w:tc>
        <w:tc>
          <w:tcPr>
            <w:tcW w:w="750" w:type="pct"/>
            <w:tcBorders>
              <w:top w:val="single" w:sz="4" w:space="0" w:color="auto"/>
              <w:left w:val="single" w:sz="4" w:space="0" w:color="auto"/>
              <w:bottom w:val="single" w:sz="4" w:space="0" w:color="auto"/>
              <w:right w:val="single" w:sz="4" w:space="0" w:color="auto"/>
            </w:tcBorders>
          </w:tcPr>
          <w:p w14:paraId="547E43AE" w14:textId="77777777" w:rsidR="0046258C" w:rsidRPr="0046258C" w:rsidRDefault="0046258C" w:rsidP="00966C4E">
            <w:pPr>
              <w:suppressAutoHyphens w:val="0"/>
              <w:spacing w:before="120" w:after="120" w:line="257" w:lineRule="auto"/>
              <w:jc w:val="both"/>
              <w:rPr>
                <w:rFonts w:ascii="Cambria" w:eastAsia="Calibri" w:hAnsi="Cambria" w:cs="Arial"/>
                <w:bCs/>
                <w:iCs/>
                <w:sz w:val="24"/>
                <w:szCs w:val="24"/>
                <w:lang w:eastAsia="pl-PL"/>
              </w:rPr>
            </w:pPr>
            <w:r w:rsidRPr="0046258C">
              <w:rPr>
                <w:rFonts w:ascii="Cambria" w:eastAsia="Calibri" w:hAnsi="Cambria" w:cs="Arial"/>
                <w:bCs/>
                <w:iCs/>
                <w:sz w:val="24"/>
                <w:szCs w:val="24"/>
                <w:lang w:eastAsia="pl-PL"/>
              </w:rPr>
              <w:t>ŁR-KOMB</w:t>
            </w:r>
          </w:p>
        </w:tc>
        <w:tc>
          <w:tcPr>
            <w:tcW w:w="2751" w:type="pct"/>
            <w:tcBorders>
              <w:top w:val="single" w:sz="4" w:space="0" w:color="auto"/>
              <w:left w:val="single" w:sz="4" w:space="0" w:color="auto"/>
              <w:bottom w:val="single" w:sz="4" w:space="0" w:color="auto"/>
              <w:right w:val="single" w:sz="4" w:space="0" w:color="auto"/>
            </w:tcBorders>
          </w:tcPr>
          <w:p w14:paraId="0AF74840" w14:textId="77777777" w:rsidR="0046258C" w:rsidRPr="0046258C" w:rsidRDefault="0046258C" w:rsidP="00966C4E">
            <w:pPr>
              <w:suppressAutoHyphens w:val="0"/>
              <w:spacing w:before="120" w:after="120" w:line="257" w:lineRule="auto"/>
              <w:jc w:val="both"/>
              <w:rPr>
                <w:rFonts w:ascii="Cambria" w:eastAsia="Calibri" w:hAnsi="Cambria" w:cs="Arial"/>
                <w:bCs/>
                <w:iCs/>
                <w:sz w:val="24"/>
                <w:szCs w:val="24"/>
                <w:lang w:eastAsia="pl-PL"/>
              </w:rPr>
            </w:pPr>
            <w:r w:rsidRPr="0046258C">
              <w:rPr>
                <w:rFonts w:ascii="Cambria" w:eastAsia="Calibri" w:hAnsi="Cambria" w:cs="Arial"/>
                <w:bCs/>
                <w:iCs/>
                <w:sz w:val="24"/>
                <w:szCs w:val="24"/>
                <w:lang w:eastAsia="pl-PL"/>
              </w:rPr>
              <w:t>Zbiór ziarna kombajnem</w:t>
            </w:r>
          </w:p>
        </w:tc>
        <w:tc>
          <w:tcPr>
            <w:tcW w:w="749" w:type="pct"/>
            <w:tcBorders>
              <w:top w:val="single" w:sz="4" w:space="0" w:color="auto"/>
              <w:left w:val="single" w:sz="4" w:space="0" w:color="auto"/>
              <w:bottom w:val="single" w:sz="4" w:space="0" w:color="auto"/>
              <w:right w:val="single" w:sz="4" w:space="0" w:color="auto"/>
            </w:tcBorders>
          </w:tcPr>
          <w:p w14:paraId="4B9B7127" w14:textId="77777777" w:rsidR="0046258C" w:rsidRPr="0046258C" w:rsidRDefault="0046258C" w:rsidP="00966C4E">
            <w:pPr>
              <w:tabs>
                <w:tab w:val="left" w:pos="1026"/>
              </w:tabs>
              <w:suppressAutoHyphens w:val="0"/>
              <w:spacing w:before="120" w:after="120" w:line="257" w:lineRule="auto"/>
              <w:jc w:val="both"/>
              <w:rPr>
                <w:rFonts w:ascii="Cambria" w:eastAsia="Calibri" w:hAnsi="Cambria" w:cs="Arial"/>
                <w:bCs/>
                <w:iCs/>
                <w:sz w:val="24"/>
                <w:szCs w:val="24"/>
                <w:lang w:eastAsia="pl-PL"/>
              </w:rPr>
            </w:pPr>
            <w:r w:rsidRPr="0046258C">
              <w:rPr>
                <w:rFonts w:ascii="Cambria" w:eastAsia="Calibri" w:hAnsi="Cambria" w:cs="Arial"/>
                <w:bCs/>
                <w:iCs/>
                <w:sz w:val="24"/>
                <w:szCs w:val="24"/>
                <w:lang w:eastAsia="pl-PL"/>
              </w:rPr>
              <w:t>HA</w:t>
            </w:r>
          </w:p>
        </w:tc>
      </w:tr>
      <w:tr w:rsidR="005D6FE0" w:rsidRPr="0046258C" w14:paraId="5E60F9B4" w14:textId="77777777" w:rsidTr="005D6FE0">
        <w:trPr>
          <w:trHeight w:val="163"/>
          <w:jc w:val="center"/>
        </w:trPr>
        <w:tc>
          <w:tcPr>
            <w:tcW w:w="750" w:type="pct"/>
            <w:tcBorders>
              <w:top w:val="single" w:sz="4" w:space="0" w:color="auto"/>
              <w:left w:val="single" w:sz="4" w:space="0" w:color="auto"/>
              <w:bottom w:val="single" w:sz="4" w:space="0" w:color="auto"/>
              <w:right w:val="single" w:sz="4" w:space="0" w:color="auto"/>
            </w:tcBorders>
          </w:tcPr>
          <w:p w14:paraId="68FDA6A6" w14:textId="1E94DF70" w:rsidR="005D6FE0" w:rsidRPr="00E6381B" w:rsidRDefault="00E6381B" w:rsidP="005D6FE0">
            <w:pPr>
              <w:suppressAutoHyphens w:val="0"/>
              <w:spacing w:before="120" w:after="120" w:line="257" w:lineRule="auto"/>
              <w:jc w:val="both"/>
              <w:rPr>
                <w:rFonts w:ascii="Cambria" w:eastAsia="Calibri" w:hAnsi="Cambria" w:cs="Arial"/>
                <w:bCs/>
                <w:iCs/>
                <w:sz w:val="24"/>
                <w:szCs w:val="24"/>
                <w:lang w:eastAsia="pl-PL"/>
              </w:rPr>
            </w:pPr>
            <w:r w:rsidRPr="00E6381B">
              <w:rPr>
                <w:rFonts w:ascii="Cambria" w:eastAsia="Calibri" w:hAnsi="Cambria" w:cs="Arial"/>
                <w:bCs/>
                <w:iCs/>
                <w:sz w:val="24"/>
                <w:szCs w:val="24"/>
                <w:lang w:eastAsia="pl-PL"/>
              </w:rPr>
              <w:t>203</w:t>
            </w:r>
            <w:r w:rsidR="005D6FE0" w:rsidRPr="00E6381B">
              <w:rPr>
                <w:rFonts w:ascii="Cambria" w:eastAsia="Calibri" w:hAnsi="Cambria" w:cs="Arial"/>
                <w:bCs/>
                <w:iCs/>
                <w:sz w:val="24"/>
                <w:szCs w:val="24"/>
                <w:lang w:eastAsia="pl-PL"/>
              </w:rPr>
              <w:t>.4</w:t>
            </w:r>
          </w:p>
        </w:tc>
        <w:tc>
          <w:tcPr>
            <w:tcW w:w="750" w:type="pct"/>
            <w:tcBorders>
              <w:top w:val="single" w:sz="8" w:space="0" w:color="auto"/>
              <w:left w:val="nil"/>
              <w:bottom w:val="single" w:sz="8" w:space="0" w:color="auto"/>
              <w:right w:val="single" w:sz="8" w:space="0" w:color="auto"/>
            </w:tcBorders>
          </w:tcPr>
          <w:p w14:paraId="65EF0D16" w14:textId="5747FE30" w:rsidR="005D6FE0" w:rsidRPr="00E6381B" w:rsidRDefault="005D6FE0" w:rsidP="005D6FE0">
            <w:pPr>
              <w:suppressAutoHyphens w:val="0"/>
              <w:spacing w:before="120" w:after="120" w:line="257" w:lineRule="auto"/>
              <w:jc w:val="both"/>
              <w:rPr>
                <w:rFonts w:ascii="Cambria" w:eastAsia="Calibri" w:hAnsi="Cambria" w:cs="Arial"/>
                <w:bCs/>
                <w:iCs/>
                <w:sz w:val="24"/>
                <w:szCs w:val="24"/>
                <w:lang w:eastAsia="pl-PL"/>
              </w:rPr>
            </w:pPr>
            <w:r w:rsidRPr="00E6381B">
              <w:rPr>
                <w:rFonts w:ascii="Cambria" w:hAnsi="Cambria"/>
                <w:sz w:val="24"/>
                <w:szCs w:val="24"/>
              </w:rPr>
              <w:t>ŁR-KOSZU</w:t>
            </w:r>
          </w:p>
        </w:tc>
        <w:tc>
          <w:tcPr>
            <w:tcW w:w="2751" w:type="pct"/>
            <w:tcBorders>
              <w:top w:val="single" w:sz="8" w:space="0" w:color="auto"/>
              <w:left w:val="nil"/>
              <w:bottom w:val="single" w:sz="8" w:space="0" w:color="auto"/>
              <w:right w:val="single" w:sz="8" w:space="0" w:color="auto"/>
            </w:tcBorders>
          </w:tcPr>
          <w:p w14:paraId="1ED5FC95" w14:textId="7FEF52FF" w:rsidR="005D6FE0" w:rsidRPr="00E6381B" w:rsidRDefault="005D6FE0" w:rsidP="005D6FE0">
            <w:pPr>
              <w:suppressAutoHyphens w:val="0"/>
              <w:spacing w:before="120" w:after="120" w:line="257" w:lineRule="auto"/>
              <w:jc w:val="both"/>
              <w:rPr>
                <w:rFonts w:ascii="Cambria" w:eastAsia="Calibri" w:hAnsi="Cambria" w:cs="Arial"/>
                <w:bCs/>
                <w:iCs/>
                <w:sz w:val="24"/>
                <w:szCs w:val="24"/>
                <w:lang w:eastAsia="pl-PL"/>
              </w:rPr>
            </w:pPr>
            <w:r w:rsidRPr="00E6381B">
              <w:rPr>
                <w:rFonts w:ascii="Cambria" w:hAnsi="Cambria"/>
                <w:sz w:val="24"/>
                <w:szCs w:val="24"/>
              </w:rPr>
              <w:t>Koszenie trawy wraz z wywozem i utylizacją</w:t>
            </w:r>
          </w:p>
        </w:tc>
        <w:tc>
          <w:tcPr>
            <w:tcW w:w="749" w:type="pct"/>
            <w:tcBorders>
              <w:top w:val="single" w:sz="8" w:space="0" w:color="auto"/>
              <w:left w:val="nil"/>
              <w:bottom w:val="single" w:sz="8" w:space="0" w:color="auto"/>
              <w:right w:val="single" w:sz="8" w:space="0" w:color="auto"/>
            </w:tcBorders>
            <w:vAlign w:val="center"/>
          </w:tcPr>
          <w:p w14:paraId="12478FB6" w14:textId="04573835" w:rsidR="005D6FE0" w:rsidRPr="00E6381B" w:rsidRDefault="005D6FE0" w:rsidP="005D6FE0">
            <w:pPr>
              <w:tabs>
                <w:tab w:val="left" w:pos="1026"/>
              </w:tabs>
              <w:suppressAutoHyphens w:val="0"/>
              <w:spacing w:before="120" w:after="120" w:line="257" w:lineRule="auto"/>
              <w:jc w:val="both"/>
              <w:rPr>
                <w:rFonts w:ascii="Cambria" w:eastAsia="Calibri" w:hAnsi="Cambria" w:cs="Arial"/>
                <w:bCs/>
                <w:iCs/>
                <w:sz w:val="24"/>
                <w:szCs w:val="24"/>
                <w:lang w:eastAsia="pl-PL"/>
              </w:rPr>
            </w:pPr>
            <w:r w:rsidRPr="00E6381B">
              <w:rPr>
                <w:rFonts w:ascii="Cambria" w:eastAsia="Calibri" w:hAnsi="Cambria" w:cs="Arial"/>
                <w:bCs/>
                <w:iCs/>
                <w:sz w:val="24"/>
                <w:szCs w:val="24"/>
                <w:lang w:eastAsia="pl-PL"/>
              </w:rPr>
              <w:t>HA</w:t>
            </w:r>
          </w:p>
        </w:tc>
      </w:tr>
    </w:tbl>
    <w:bookmarkEnd w:id="34"/>
    <w:p w14:paraId="04D1AD27" w14:textId="77777777" w:rsidR="00587380" w:rsidRPr="00D509ED" w:rsidRDefault="00587380" w:rsidP="00966C4E">
      <w:pPr>
        <w:widowControl w:val="0"/>
        <w:suppressAutoHyphens w:val="0"/>
        <w:spacing w:before="120" w:after="120" w:line="257" w:lineRule="auto"/>
        <w:jc w:val="both"/>
        <w:rPr>
          <w:rFonts w:ascii="Cambria" w:eastAsia="Verdana" w:hAnsi="Cambria" w:cs="Calibri"/>
          <w:kern w:val="2"/>
          <w:sz w:val="22"/>
          <w:szCs w:val="22"/>
          <w:lang w:eastAsia="zh-CN" w:bidi="hi-IN"/>
        </w:rPr>
      </w:pPr>
      <w:r w:rsidRPr="00D509ED">
        <w:rPr>
          <w:rFonts w:ascii="Cambria" w:eastAsia="Calibri" w:hAnsi="Cambria" w:cs="Calibri"/>
          <w:b/>
          <w:bCs/>
          <w:sz w:val="22"/>
          <w:szCs w:val="22"/>
          <w:lang w:eastAsia="pl-PL"/>
        </w:rPr>
        <w:lastRenderedPageBreak/>
        <w:t>Standard technologii prac obejmuje:</w:t>
      </w:r>
    </w:p>
    <w:p w14:paraId="7AEC6B89" w14:textId="77777777" w:rsidR="0046258C" w:rsidRPr="0046258C" w:rsidRDefault="00587380" w:rsidP="00966C4E">
      <w:pPr>
        <w:widowControl w:val="0"/>
        <w:suppressAutoHyphens w:val="0"/>
        <w:spacing w:before="120" w:after="120" w:line="257" w:lineRule="auto"/>
        <w:jc w:val="both"/>
        <w:rPr>
          <w:rFonts w:ascii="Cambria" w:eastAsia="Calibri" w:hAnsi="Cambria" w:cs="Arial"/>
          <w:bCs/>
          <w:iCs/>
          <w:kern w:val="1"/>
          <w:sz w:val="24"/>
          <w:szCs w:val="24"/>
          <w:lang w:eastAsia="pl-PL" w:bidi="hi-IN"/>
        </w:rPr>
      </w:pPr>
      <w:r>
        <w:rPr>
          <w:rFonts w:ascii="Cambria" w:eastAsia="Calibri" w:hAnsi="Cambria" w:cs="Arial"/>
          <w:bCs/>
          <w:iCs/>
          <w:kern w:val="1"/>
          <w:sz w:val="24"/>
          <w:szCs w:val="24"/>
          <w:lang w:eastAsia="pl-PL" w:bidi="hi-IN"/>
        </w:rPr>
        <w:t>P</w:t>
      </w:r>
      <w:r w:rsidR="0046258C" w:rsidRPr="0046258C">
        <w:rPr>
          <w:rFonts w:ascii="Cambria" w:eastAsia="Calibri" w:hAnsi="Cambria" w:cs="Arial"/>
          <w:bCs/>
          <w:iCs/>
          <w:kern w:val="1"/>
          <w:sz w:val="24"/>
          <w:szCs w:val="24"/>
          <w:lang w:eastAsia="pl-PL" w:bidi="hi-IN"/>
        </w:rPr>
        <w:t>rzygotowanie do pracy oraz regulację potrzebnych maszyn i urządzeń; dojazd na wskazaną w zleceniu pozycję oraz powrót, wykonanie zabiegu, w szczególności:</w:t>
      </w:r>
    </w:p>
    <w:p w14:paraId="5AE653B7" w14:textId="77777777" w:rsidR="0046258C" w:rsidRPr="0046258C" w:rsidRDefault="0046258C" w:rsidP="00966C4E">
      <w:pPr>
        <w:widowControl w:val="0"/>
        <w:suppressAutoHyphens w:val="0"/>
        <w:spacing w:before="120" w:after="120" w:line="257" w:lineRule="auto"/>
        <w:jc w:val="both"/>
        <w:rPr>
          <w:rFonts w:ascii="Cambria" w:eastAsia="Calibri" w:hAnsi="Cambria" w:cs="Arial"/>
          <w:bCs/>
          <w:iCs/>
          <w:kern w:val="1"/>
          <w:sz w:val="24"/>
          <w:szCs w:val="24"/>
          <w:lang w:eastAsia="pl-PL" w:bidi="hi-IN"/>
        </w:rPr>
      </w:pPr>
      <w:r w:rsidRPr="0046258C">
        <w:rPr>
          <w:rFonts w:ascii="Cambria" w:eastAsia="Calibri" w:hAnsi="Cambria" w:cs="Arial"/>
          <w:bCs/>
          <w:iCs/>
          <w:kern w:val="1"/>
          <w:sz w:val="24"/>
          <w:szCs w:val="24"/>
          <w:lang w:eastAsia="pl-PL" w:bidi="hi-IN"/>
        </w:rPr>
        <w:t xml:space="preserve">- ustawienie stogu poprzez zebranie z powierzchni działki rolnej balotów (beli) </w:t>
      </w:r>
      <w:r w:rsidRPr="0046258C">
        <w:rPr>
          <w:rFonts w:ascii="Cambria" w:eastAsia="Calibri" w:hAnsi="Cambria" w:cs="Arial"/>
          <w:bCs/>
          <w:iCs/>
          <w:kern w:val="1"/>
          <w:sz w:val="24"/>
          <w:szCs w:val="24"/>
          <w:lang w:eastAsia="pl-PL" w:bidi="hi-IN"/>
        </w:rPr>
        <w:br/>
        <w:t>i ustawienie ich za pomocą podnośnika lub ładowarki czołowej w stosy zlokalizowane na powierzchni działki, w miejscu wskazanym przez Zamawiającego.</w:t>
      </w:r>
    </w:p>
    <w:p w14:paraId="51267184" w14:textId="77777777" w:rsidR="0046258C" w:rsidRPr="0046258C" w:rsidRDefault="0046258C" w:rsidP="00966C4E">
      <w:pPr>
        <w:widowControl w:val="0"/>
        <w:suppressAutoHyphens w:val="0"/>
        <w:spacing w:before="120" w:after="120" w:line="257" w:lineRule="auto"/>
        <w:jc w:val="both"/>
        <w:rPr>
          <w:rFonts w:ascii="Cambria" w:eastAsia="Calibri" w:hAnsi="Cambria" w:cs="Arial"/>
          <w:bCs/>
          <w:iCs/>
          <w:kern w:val="1"/>
          <w:sz w:val="24"/>
          <w:szCs w:val="24"/>
          <w:lang w:eastAsia="pl-PL" w:bidi="hi-IN"/>
        </w:rPr>
      </w:pPr>
      <w:r w:rsidRPr="0046258C">
        <w:rPr>
          <w:rFonts w:ascii="Cambria" w:eastAsia="Calibri" w:hAnsi="Cambria" w:cs="Arial"/>
          <w:bCs/>
          <w:iCs/>
          <w:kern w:val="1"/>
          <w:sz w:val="24"/>
          <w:szCs w:val="24"/>
          <w:lang w:eastAsia="pl-PL" w:bidi="hi-IN"/>
        </w:rPr>
        <w:t xml:space="preserve">- koszenie zboża, traw nasiennych i rzepaku, układanie skoszonego materiału w snopy </w:t>
      </w:r>
      <w:r w:rsidRPr="0046258C">
        <w:rPr>
          <w:rFonts w:ascii="Cambria" w:eastAsia="Calibri" w:hAnsi="Cambria" w:cs="Arial"/>
          <w:bCs/>
          <w:iCs/>
          <w:kern w:val="1"/>
          <w:sz w:val="24"/>
          <w:szCs w:val="24"/>
          <w:lang w:eastAsia="pl-PL" w:bidi="hi-IN"/>
        </w:rPr>
        <w:br/>
        <w:t>i wiązanie ich sznurkiem przy pomocy zespolonego urządzenie do wiązania snopów.</w:t>
      </w:r>
    </w:p>
    <w:p w14:paraId="4ADDAD38" w14:textId="14274263" w:rsidR="0046258C" w:rsidRDefault="0046258C" w:rsidP="00966C4E">
      <w:pPr>
        <w:widowControl w:val="0"/>
        <w:suppressAutoHyphens w:val="0"/>
        <w:spacing w:before="120" w:after="120" w:line="257" w:lineRule="auto"/>
        <w:jc w:val="both"/>
        <w:rPr>
          <w:rFonts w:ascii="Cambria" w:eastAsia="Calibri" w:hAnsi="Cambria" w:cs="Arial"/>
          <w:bCs/>
          <w:iCs/>
          <w:kern w:val="1"/>
          <w:sz w:val="24"/>
          <w:szCs w:val="24"/>
          <w:lang w:eastAsia="pl-PL" w:bidi="hi-IN"/>
        </w:rPr>
      </w:pPr>
      <w:r w:rsidRPr="0046258C">
        <w:rPr>
          <w:rFonts w:ascii="Cambria" w:eastAsia="Calibri" w:hAnsi="Cambria" w:cs="Arial"/>
          <w:bCs/>
          <w:iCs/>
          <w:kern w:val="1"/>
          <w:sz w:val="24"/>
          <w:szCs w:val="24"/>
          <w:lang w:eastAsia="pl-PL" w:bidi="hi-IN"/>
        </w:rPr>
        <w:t xml:space="preserve">- koszenie zboża, traw nasiennych i rzepaku, układanie skoszonego materiału w snopy </w:t>
      </w:r>
      <w:r w:rsidRPr="0046258C">
        <w:rPr>
          <w:rFonts w:ascii="Cambria" w:eastAsia="Calibri" w:hAnsi="Cambria" w:cs="Arial"/>
          <w:bCs/>
          <w:iCs/>
          <w:kern w:val="1"/>
          <w:sz w:val="24"/>
          <w:szCs w:val="24"/>
          <w:lang w:eastAsia="pl-PL" w:bidi="hi-IN"/>
        </w:rPr>
        <w:br/>
        <w:t>i wiązanie ich sznurkiem przy pomocy odpowiednio dobranego kombajnu.</w:t>
      </w:r>
    </w:p>
    <w:p w14:paraId="747FDA25" w14:textId="4E835FB6" w:rsidR="005D6FE0" w:rsidRDefault="005D6FE0" w:rsidP="005D6FE0">
      <w:pPr>
        <w:jc w:val="both"/>
        <w:rPr>
          <w:rFonts w:ascii="Cambria" w:hAnsi="Cambria"/>
          <w:sz w:val="24"/>
          <w:szCs w:val="24"/>
          <w:lang w:eastAsia="en-US"/>
        </w:rPr>
      </w:pPr>
      <w:r w:rsidRPr="00E6381B">
        <w:rPr>
          <w:rFonts w:ascii="Cambria" w:hAnsi="Cambria"/>
          <w:sz w:val="24"/>
          <w:szCs w:val="24"/>
        </w:rPr>
        <w:t xml:space="preserve">- koszenie trawy z wywozem z łąki lub pastwiska należy wykonać przy użyciu kosiarki rolniczej zaczynając od środka łąki ku jej obrzeżom. Trawa musi być koszona 5-10 cm nad powierzchnią ziemi, zestaw koszący musi być wyposażony w specjalne urządzenia płoszące zwierzęta bytujące w trawie np. gwizdki elektroniczne, emitery fal ultradźwiękowych itp. </w:t>
      </w:r>
      <w:r w:rsidR="00E6381B">
        <w:rPr>
          <w:rFonts w:ascii="Cambria" w:hAnsi="Cambria"/>
          <w:sz w:val="24"/>
          <w:szCs w:val="24"/>
        </w:rPr>
        <w:t>l</w:t>
      </w:r>
      <w:r w:rsidRPr="00E6381B">
        <w:rPr>
          <w:rFonts w:ascii="Cambria" w:hAnsi="Cambria"/>
          <w:sz w:val="24"/>
          <w:szCs w:val="24"/>
        </w:rPr>
        <w:t>ub należy wypłoszyć zwierzynę przed koszeniem. Cena usługi obejmuje również zbiór i wywiezienie z łąki skoszonej biomasy wraz z załadunkiem, rozładunkiem oraz dokonaniem utylizacji lub zagospodarowaniem materiału we własnym zakresie i na własny koszt.</w:t>
      </w:r>
      <w:r>
        <w:rPr>
          <w:rFonts w:ascii="Cambria" w:hAnsi="Cambria"/>
          <w:sz w:val="24"/>
          <w:szCs w:val="24"/>
        </w:rPr>
        <w:t xml:space="preserve"> </w:t>
      </w:r>
    </w:p>
    <w:p w14:paraId="6293193D" w14:textId="77777777" w:rsidR="005D6FE0" w:rsidRDefault="005D6FE0" w:rsidP="00966C4E">
      <w:pPr>
        <w:widowControl w:val="0"/>
        <w:suppressAutoHyphens w:val="0"/>
        <w:spacing w:before="120" w:after="120" w:line="257" w:lineRule="auto"/>
        <w:jc w:val="both"/>
        <w:rPr>
          <w:rFonts w:ascii="Cambria" w:eastAsia="Calibri" w:hAnsi="Cambria" w:cs="Arial"/>
          <w:b/>
          <w:iCs/>
          <w:kern w:val="1"/>
          <w:sz w:val="24"/>
          <w:szCs w:val="24"/>
          <w:lang w:eastAsia="pl-PL" w:bidi="hi-IN"/>
        </w:rPr>
      </w:pPr>
    </w:p>
    <w:p w14:paraId="1C9CF98F" w14:textId="5A895BC9" w:rsidR="0046258C" w:rsidRPr="0046258C" w:rsidRDefault="0046258C" w:rsidP="00966C4E">
      <w:pPr>
        <w:widowControl w:val="0"/>
        <w:suppressAutoHyphens w:val="0"/>
        <w:spacing w:before="120" w:after="120" w:line="257" w:lineRule="auto"/>
        <w:jc w:val="both"/>
        <w:rPr>
          <w:rFonts w:ascii="Cambria" w:eastAsia="Calibri" w:hAnsi="Cambria" w:cs="Arial"/>
          <w:b/>
          <w:iCs/>
          <w:kern w:val="1"/>
          <w:sz w:val="24"/>
          <w:szCs w:val="24"/>
          <w:lang w:eastAsia="pl-PL" w:bidi="hi-IN"/>
        </w:rPr>
      </w:pPr>
      <w:r w:rsidRPr="0046258C">
        <w:rPr>
          <w:rFonts w:ascii="Cambria" w:eastAsia="Calibri" w:hAnsi="Cambria" w:cs="Arial"/>
          <w:b/>
          <w:iCs/>
          <w:kern w:val="1"/>
          <w:sz w:val="24"/>
          <w:szCs w:val="24"/>
          <w:lang w:eastAsia="pl-PL" w:bidi="hi-IN"/>
        </w:rPr>
        <w:t>Uwagi:</w:t>
      </w:r>
    </w:p>
    <w:p w14:paraId="2C5204AE" w14:textId="115A9DDB" w:rsidR="0046258C" w:rsidRPr="0046258C" w:rsidRDefault="0046258C" w:rsidP="00966C4E">
      <w:pPr>
        <w:spacing w:line="257" w:lineRule="auto"/>
        <w:jc w:val="both"/>
        <w:rPr>
          <w:rFonts w:ascii="Cambria" w:hAnsi="Cambria" w:cs="Arial"/>
          <w:bCs/>
          <w:sz w:val="24"/>
          <w:szCs w:val="24"/>
        </w:rPr>
      </w:pPr>
      <w:r w:rsidRPr="0046258C">
        <w:rPr>
          <w:rFonts w:ascii="Cambria" w:hAnsi="Cambria" w:cs="Arial"/>
          <w:bCs/>
          <w:sz w:val="24"/>
          <w:szCs w:val="24"/>
        </w:rPr>
        <w:t>Sprzęt, narzędzia i materiały niezbędne do wykonania zadania zapewnia</w:t>
      </w:r>
      <w:r w:rsidR="0031187E">
        <w:rPr>
          <w:rFonts w:ascii="Cambria" w:hAnsi="Cambria" w:cs="Arial"/>
          <w:bCs/>
          <w:sz w:val="24"/>
          <w:szCs w:val="24"/>
        </w:rPr>
        <w:t xml:space="preserve"> </w:t>
      </w:r>
      <w:r w:rsidRPr="0046258C">
        <w:rPr>
          <w:rFonts w:ascii="Cambria" w:hAnsi="Cambria" w:cs="Arial"/>
          <w:bCs/>
          <w:sz w:val="24"/>
          <w:szCs w:val="24"/>
        </w:rPr>
        <w:t xml:space="preserve">Wykonawca: </w:t>
      </w:r>
      <w:r w:rsidR="00794E2A">
        <w:rPr>
          <w:rFonts w:ascii="Cambria" w:hAnsi="Cambria" w:cs="Arial"/>
          <w:bCs/>
          <w:sz w:val="24"/>
          <w:szCs w:val="24"/>
        </w:rPr>
        <w:t>ciągnik, kosiarka, przyczepa</w:t>
      </w:r>
    </w:p>
    <w:p w14:paraId="479A68A4" w14:textId="1410C2D4" w:rsidR="00560200" w:rsidRDefault="00560200" w:rsidP="00560200">
      <w:pPr>
        <w:spacing w:line="257" w:lineRule="auto"/>
        <w:jc w:val="both"/>
        <w:rPr>
          <w:rFonts w:ascii="Cambria" w:hAnsi="Cambria" w:cs="Arial"/>
          <w:bCs/>
          <w:sz w:val="24"/>
          <w:szCs w:val="24"/>
        </w:rPr>
      </w:pPr>
    </w:p>
    <w:p w14:paraId="2746F9AD" w14:textId="73E8DE05" w:rsidR="0046258C" w:rsidRPr="00560200" w:rsidRDefault="0046258C" w:rsidP="00560200">
      <w:pPr>
        <w:spacing w:line="257" w:lineRule="auto"/>
        <w:jc w:val="both"/>
        <w:rPr>
          <w:rFonts w:ascii="Cambria" w:hAnsi="Cambria" w:cs="Arial"/>
          <w:bCs/>
          <w:sz w:val="24"/>
          <w:szCs w:val="24"/>
        </w:rPr>
      </w:pPr>
      <w:r w:rsidRPr="0046258C">
        <w:rPr>
          <w:rFonts w:ascii="Cambria" w:hAnsi="Cambria" w:cs="Arial"/>
          <w:b/>
          <w:sz w:val="24"/>
          <w:szCs w:val="24"/>
        </w:rPr>
        <w:t>Procedura odbioru:</w:t>
      </w:r>
    </w:p>
    <w:p w14:paraId="68E52056" w14:textId="77777777" w:rsidR="0046258C" w:rsidRPr="0046258C" w:rsidRDefault="0046258C" w:rsidP="00966C4E">
      <w:pPr>
        <w:spacing w:before="120" w:after="120" w:line="257" w:lineRule="auto"/>
        <w:jc w:val="both"/>
        <w:rPr>
          <w:rFonts w:ascii="Cambria" w:eastAsia="Calibri" w:hAnsi="Cambria" w:cs="Arial"/>
          <w:bCs/>
          <w:iCs/>
          <w:kern w:val="1"/>
          <w:sz w:val="24"/>
          <w:szCs w:val="24"/>
          <w:lang w:eastAsia="pl-PL" w:bidi="hi-IN"/>
        </w:rPr>
      </w:pPr>
      <w:r w:rsidRPr="0046258C">
        <w:rPr>
          <w:rFonts w:ascii="Cambria" w:eastAsia="Calibri" w:hAnsi="Cambria" w:cs="Arial"/>
          <w:bCs/>
          <w:iCs/>
          <w:kern w:val="1"/>
          <w:sz w:val="24"/>
          <w:szCs w:val="24"/>
          <w:lang w:eastAsia="pl-PL" w:bidi="hi-IN"/>
        </w:rPr>
        <w:t>Odbiór prac nastąpi poprzez sprawdzenie prawidłowości wykonania prac z opisem czynności i zleceniem oraz poprzez określenie ilości wykonanych jednostek poprzez ustalenie na podstawie powierzchni próbnych (min. 2 powierzchnie) średniej wagi balotu (beli) a następnie przemnożeniu uzyskanej średniej przez ilość ustawionych balotów (beli).</w:t>
      </w:r>
    </w:p>
    <w:p w14:paraId="39166FD0" w14:textId="48DF0A78" w:rsidR="0046258C" w:rsidRDefault="0046258C" w:rsidP="00966C4E">
      <w:pPr>
        <w:spacing w:before="120" w:after="120" w:line="257" w:lineRule="auto"/>
        <w:jc w:val="both"/>
        <w:rPr>
          <w:rFonts w:ascii="Cambria" w:eastAsia="Calibri" w:hAnsi="Cambria" w:cs="Arial"/>
          <w:bCs/>
          <w:iCs/>
          <w:kern w:val="1"/>
          <w:sz w:val="24"/>
          <w:szCs w:val="24"/>
          <w:lang w:eastAsia="pl-PL" w:bidi="hi-IN"/>
        </w:rPr>
      </w:pPr>
      <w:r w:rsidRPr="0046258C">
        <w:rPr>
          <w:rFonts w:ascii="Cambria" w:eastAsia="Calibri" w:hAnsi="Cambria" w:cs="Arial"/>
          <w:bCs/>
          <w:iCs/>
          <w:kern w:val="1"/>
          <w:sz w:val="24"/>
          <w:szCs w:val="24"/>
          <w:lang w:eastAsia="pl-PL" w:bidi="hi-IN"/>
        </w:rPr>
        <w:t xml:space="preserve">Dla </w:t>
      </w:r>
      <w:proofErr w:type="gramStart"/>
      <w:r w:rsidRPr="0046258C">
        <w:rPr>
          <w:rFonts w:ascii="Cambria" w:eastAsia="Calibri" w:hAnsi="Cambria" w:cs="Arial"/>
          <w:bCs/>
          <w:iCs/>
          <w:kern w:val="1"/>
          <w:sz w:val="24"/>
          <w:szCs w:val="24"/>
          <w:lang w:eastAsia="pl-PL" w:bidi="hi-IN"/>
        </w:rPr>
        <w:t>prac</w:t>
      </w:r>
      <w:proofErr w:type="gramEnd"/>
      <w:r w:rsidRPr="0046258C">
        <w:rPr>
          <w:rFonts w:ascii="Cambria" w:eastAsia="Calibri" w:hAnsi="Cambria" w:cs="Arial"/>
          <w:bCs/>
          <w:iCs/>
          <w:kern w:val="1"/>
          <w:sz w:val="24"/>
          <w:szCs w:val="24"/>
          <w:lang w:eastAsia="pl-PL" w:bidi="hi-IN"/>
        </w:rPr>
        <w:t xml:space="preserve"> gdzie jednostką rozliczeniową jest hektar [HA] odbiór nastąpi poprzez sprawdzenie prawidłowości wykonania prac z opisem czynności i zleceniem </w:t>
      </w:r>
      <w:r w:rsidRPr="0046258C">
        <w:rPr>
          <w:rFonts w:ascii="Cambria" w:eastAsia="Calibri" w:hAnsi="Cambria" w:cs="Arial"/>
          <w:bCs/>
          <w:iCs/>
          <w:kern w:val="1"/>
          <w:sz w:val="24"/>
          <w:szCs w:val="24"/>
          <w:lang w:eastAsia="pl-PL" w:bidi="hi-IN"/>
        </w:rPr>
        <w:br/>
        <w:t xml:space="preserve">oraz poprzez dokonanie pomiaru powierzchni wykonanego zabiegu (np. przy pomocy: dalmierza, taśmy mierniczej, GPS, itp.). Zlecona powierzchnia powinna być pomniejszona o istniejące w terenie elementy wyłączone z uprawy, takie jak np. drogi, kępy </w:t>
      </w:r>
      <w:proofErr w:type="spellStart"/>
      <w:r w:rsidRPr="0046258C">
        <w:rPr>
          <w:rFonts w:ascii="Cambria" w:eastAsia="Calibri" w:hAnsi="Cambria" w:cs="Arial"/>
          <w:bCs/>
          <w:iCs/>
          <w:kern w:val="1"/>
          <w:sz w:val="24"/>
          <w:szCs w:val="24"/>
          <w:lang w:eastAsia="pl-PL" w:bidi="hi-IN"/>
        </w:rPr>
        <w:t>zadrzewień</w:t>
      </w:r>
      <w:proofErr w:type="spellEnd"/>
      <w:r w:rsidRPr="0046258C">
        <w:rPr>
          <w:rFonts w:ascii="Cambria" w:eastAsia="Calibri" w:hAnsi="Cambria" w:cs="Arial"/>
          <w:bCs/>
          <w:iCs/>
          <w:kern w:val="1"/>
          <w:sz w:val="24"/>
          <w:szCs w:val="24"/>
          <w:lang w:eastAsia="pl-PL" w:bidi="hi-IN"/>
        </w:rPr>
        <w:t>, bagna.</w:t>
      </w:r>
    </w:p>
    <w:bookmarkEnd w:id="35"/>
    <w:p w14:paraId="015DCC0C" w14:textId="3C79142E" w:rsidR="00F74E0E" w:rsidRDefault="00F74E0E" w:rsidP="00966C4E">
      <w:pPr>
        <w:spacing w:before="120" w:after="120" w:line="257" w:lineRule="auto"/>
        <w:jc w:val="both"/>
        <w:rPr>
          <w:rFonts w:ascii="Cambria" w:eastAsia="Calibri" w:hAnsi="Cambria" w:cs="Arial"/>
          <w:b/>
          <w:kern w:val="1"/>
          <w:sz w:val="24"/>
          <w:szCs w:val="24"/>
          <w:lang w:eastAsia="zh-CN" w:bidi="hi-IN"/>
        </w:rPr>
      </w:pPr>
    </w:p>
    <w:p w14:paraId="0C07F96A" w14:textId="782C379D" w:rsidR="002C4BE6" w:rsidRDefault="002C4BE6" w:rsidP="00966C4E">
      <w:pPr>
        <w:spacing w:before="120" w:after="120" w:line="257" w:lineRule="auto"/>
        <w:jc w:val="both"/>
        <w:rPr>
          <w:rFonts w:ascii="Cambria" w:eastAsia="Calibri" w:hAnsi="Cambria" w:cs="Arial"/>
          <w:b/>
          <w:kern w:val="1"/>
          <w:sz w:val="24"/>
          <w:szCs w:val="24"/>
          <w:lang w:eastAsia="zh-CN" w:bidi="hi-IN"/>
        </w:rPr>
      </w:pPr>
    </w:p>
    <w:p w14:paraId="535E7BCB" w14:textId="53AFE73E" w:rsidR="002C4BE6" w:rsidRDefault="002C4BE6" w:rsidP="00966C4E">
      <w:pPr>
        <w:spacing w:before="120" w:after="120" w:line="257" w:lineRule="auto"/>
        <w:jc w:val="both"/>
        <w:rPr>
          <w:rFonts w:ascii="Cambria" w:eastAsia="Calibri" w:hAnsi="Cambria" w:cs="Arial"/>
          <w:b/>
          <w:kern w:val="1"/>
          <w:sz w:val="24"/>
          <w:szCs w:val="24"/>
          <w:lang w:eastAsia="zh-CN" w:bidi="hi-IN"/>
        </w:rPr>
      </w:pPr>
    </w:p>
    <w:p w14:paraId="1E4723F8" w14:textId="0232582E" w:rsidR="002C4BE6" w:rsidRDefault="002C4BE6" w:rsidP="00966C4E">
      <w:pPr>
        <w:spacing w:before="120" w:after="120" w:line="257" w:lineRule="auto"/>
        <w:jc w:val="both"/>
        <w:rPr>
          <w:rFonts w:ascii="Cambria" w:eastAsia="Calibri" w:hAnsi="Cambria" w:cs="Arial"/>
          <w:b/>
          <w:kern w:val="1"/>
          <w:sz w:val="24"/>
          <w:szCs w:val="24"/>
          <w:lang w:eastAsia="zh-CN" w:bidi="hi-IN"/>
        </w:rPr>
      </w:pPr>
    </w:p>
    <w:p w14:paraId="606D9F19" w14:textId="77777777" w:rsidR="002C4BE6" w:rsidRPr="0046258C" w:rsidRDefault="002C4BE6" w:rsidP="00966C4E">
      <w:pPr>
        <w:spacing w:before="120" w:after="120" w:line="257" w:lineRule="auto"/>
        <w:jc w:val="both"/>
        <w:rPr>
          <w:rFonts w:ascii="Cambria" w:eastAsia="Calibri" w:hAnsi="Cambria" w:cs="Arial"/>
          <w:b/>
          <w:kern w:val="1"/>
          <w:sz w:val="24"/>
          <w:szCs w:val="24"/>
          <w:lang w:eastAsia="zh-CN" w:bidi="hi-IN"/>
        </w:rPr>
      </w:pPr>
    </w:p>
    <w:p w14:paraId="2CCC5FF9" w14:textId="33EDE130" w:rsidR="0046258C" w:rsidRPr="00F31FC1" w:rsidRDefault="0046258C" w:rsidP="00F31FC1">
      <w:pPr>
        <w:suppressAutoHyphens w:val="0"/>
        <w:spacing w:before="120" w:after="120" w:line="257" w:lineRule="auto"/>
        <w:jc w:val="both"/>
        <w:rPr>
          <w:rFonts w:ascii="Cambria" w:eastAsia="SimSun" w:hAnsi="Cambria" w:cs="Arial"/>
          <w:b/>
          <w:sz w:val="24"/>
          <w:szCs w:val="24"/>
          <w:lang w:eastAsia="en-US"/>
        </w:rPr>
      </w:pPr>
      <w:bookmarkStart w:id="36" w:name="_Hlk134434839"/>
      <w:r w:rsidRPr="00F31FC1">
        <w:rPr>
          <w:rFonts w:ascii="Cambria" w:eastAsia="SimSun" w:hAnsi="Cambria" w:cs="Arial"/>
          <w:b/>
          <w:sz w:val="24"/>
          <w:szCs w:val="24"/>
          <w:lang w:eastAsia="en-US"/>
        </w:rPr>
        <w:lastRenderedPageBreak/>
        <w:t>Przygotowanie sianokiszonki</w:t>
      </w:r>
    </w:p>
    <w:tbl>
      <w:tblPr>
        <w:tblW w:w="486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5"/>
        <w:gridCol w:w="1355"/>
        <w:gridCol w:w="4971"/>
        <w:gridCol w:w="1353"/>
      </w:tblGrid>
      <w:tr w:rsidR="0046258C" w:rsidRPr="0046258C" w14:paraId="34CFD5E9" w14:textId="77777777" w:rsidTr="009863F2">
        <w:trPr>
          <w:trHeight w:val="406"/>
          <w:jc w:val="center"/>
        </w:trPr>
        <w:tc>
          <w:tcPr>
            <w:tcW w:w="750" w:type="pct"/>
            <w:tcBorders>
              <w:top w:val="single" w:sz="4" w:space="0" w:color="auto"/>
              <w:left w:val="single" w:sz="4" w:space="0" w:color="auto"/>
              <w:bottom w:val="single" w:sz="4" w:space="0" w:color="auto"/>
              <w:right w:val="single" w:sz="4" w:space="0" w:color="auto"/>
            </w:tcBorders>
          </w:tcPr>
          <w:p w14:paraId="378A8C07" w14:textId="77777777" w:rsidR="0046258C" w:rsidRPr="0046258C" w:rsidRDefault="0046258C" w:rsidP="00966C4E">
            <w:pPr>
              <w:suppressAutoHyphens w:val="0"/>
              <w:spacing w:before="120" w:after="120" w:line="257" w:lineRule="auto"/>
              <w:jc w:val="both"/>
              <w:rPr>
                <w:rFonts w:ascii="Cambria" w:eastAsia="Calibri" w:hAnsi="Cambria" w:cs="Arial"/>
                <w:b/>
                <w:bCs/>
                <w:i/>
                <w:iCs/>
                <w:sz w:val="24"/>
                <w:szCs w:val="24"/>
                <w:lang w:eastAsia="pl-PL"/>
              </w:rPr>
            </w:pPr>
            <w:r w:rsidRPr="0046258C">
              <w:rPr>
                <w:rFonts w:ascii="Cambria" w:eastAsia="Calibri" w:hAnsi="Cambria" w:cs="Arial"/>
                <w:b/>
                <w:bCs/>
                <w:i/>
                <w:iCs/>
                <w:sz w:val="24"/>
                <w:szCs w:val="24"/>
                <w:lang w:eastAsia="pl-PL"/>
              </w:rPr>
              <w:t>Nr</w:t>
            </w:r>
          </w:p>
        </w:tc>
        <w:tc>
          <w:tcPr>
            <w:tcW w:w="750" w:type="pct"/>
            <w:tcBorders>
              <w:top w:val="single" w:sz="4" w:space="0" w:color="auto"/>
              <w:left w:val="single" w:sz="4" w:space="0" w:color="auto"/>
              <w:bottom w:val="single" w:sz="4" w:space="0" w:color="auto"/>
              <w:right w:val="single" w:sz="4" w:space="0" w:color="auto"/>
            </w:tcBorders>
            <w:hideMark/>
          </w:tcPr>
          <w:p w14:paraId="592AC7B3" w14:textId="77777777" w:rsidR="0046258C" w:rsidRPr="0046258C" w:rsidRDefault="0046258C" w:rsidP="00966C4E">
            <w:pPr>
              <w:suppressAutoHyphens w:val="0"/>
              <w:spacing w:before="120" w:after="120" w:line="257" w:lineRule="auto"/>
              <w:jc w:val="both"/>
              <w:rPr>
                <w:rFonts w:ascii="Cambria" w:eastAsia="Calibri" w:hAnsi="Cambria" w:cs="Arial"/>
                <w:b/>
                <w:bCs/>
                <w:i/>
                <w:iCs/>
                <w:sz w:val="24"/>
                <w:szCs w:val="24"/>
                <w:lang w:eastAsia="pl-PL"/>
              </w:rPr>
            </w:pPr>
            <w:r w:rsidRPr="0046258C">
              <w:rPr>
                <w:rFonts w:ascii="Cambria" w:eastAsia="Calibri" w:hAnsi="Cambria" w:cs="Arial"/>
                <w:b/>
                <w:bCs/>
                <w:i/>
                <w:iCs/>
                <w:sz w:val="24"/>
                <w:szCs w:val="24"/>
                <w:lang w:eastAsia="pl-PL"/>
              </w:rPr>
              <w:t>Kod czynności</w:t>
            </w:r>
          </w:p>
        </w:tc>
        <w:tc>
          <w:tcPr>
            <w:tcW w:w="2751" w:type="pct"/>
            <w:tcBorders>
              <w:top w:val="single" w:sz="4" w:space="0" w:color="auto"/>
              <w:left w:val="single" w:sz="4" w:space="0" w:color="auto"/>
              <w:bottom w:val="single" w:sz="4" w:space="0" w:color="auto"/>
              <w:right w:val="single" w:sz="4" w:space="0" w:color="auto"/>
            </w:tcBorders>
            <w:hideMark/>
          </w:tcPr>
          <w:p w14:paraId="593C1217" w14:textId="77777777" w:rsidR="0046258C" w:rsidRPr="0046258C" w:rsidRDefault="0046258C" w:rsidP="00966C4E">
            <w:pPr>
              <w:suppressAutoHyphens w:val="0"/>
              <w:spacing w:before="120" w:after="120" w:line="257" w:lineRule="auto"/>
              <w:jc w:val="both"/>
              <w:rPr>
                <w:rFonts w:ascii="Cambria" w:eastAsia="Calibri" w:hAnsi="Cambria" w:cs="Arial"/>
                <w:b/>
                <w:bCs/>
                <w:i/>
                <w:iCs/>
                <w:sz w:val="24"/>
                <w:szCs w:val="24"/>
                <w:lang w:eastAsia="pl-PL"/>
              </w:rPr>
            </w:pPr>
            <w:r w:rsidRPr="0046258C">
              <w:rPr>
                <w:rFonts w:ascii="Cambria" w:eastAsia="Calibri" w:hAnsi="Cambria" w:cs="Arial"/>
                <w:b/>
                <w:bCs/>
                <w:i/>
                <w:iCs/>
                <w:sz w:val="24"/>
                <w:szCs w:val="24"/>
                <w:lang w:eastAsia="pl-PL"/>
              </w:rPr>
              <w:t>Opis kodu czynności</w:t>
            </w:r>
          </w:p>
        </w:tc>
        <w:tc>
          <w:tcPr>
            <w:tcW w:w="749" w:type="pct"/>
            <w:tcBorders>
              <w:top w:val="single" w:sz="4" w:space="0" w:color="auto"/>
              <w:left w:val="single" w:sz="4" w:space="0" w:color="auto"/>
              <w:bottom w:val="single" w:sz="4" w:space="0" w:color="auto"/>
              <w:right w:val="single" w:sz="4" w:space="0" w:color="auto"/>
            </w:tcBorders>
          </w:tcPr>
          <w:p w14:paraId="708EE40E" w14:textId="77777777" w:rsidR="0046258C" w:rsidRPr="0046258C" w:rsidRDefault="0046258C" w:rsidP="00966C4E">
            <w:pPr>
              <w:tabs>
                <w:tab w:val="left" w:pos="1026"/>
              </w:tabs>
              <w:suppressAutoHyphens w:val="0"/>
              <w:spacing w:before="120" w:after="120" w:line="257" w:lineRule="auto"/>
              <w:jc w:val="both"/>
              <w:rPr>
                <w:rFonts w:ascii="Cambria" w:eastAsia="Calibri" w:hAnsi="Cambria" w:cs="Arial"/>
                <w:b/>
                <w:bCs/>
                <w:i/>
                <w:iCs/>
                <w:sz w:val="24"/>
                <w:szCs w:val="24"/>
                <w:lang w:eastAsia="pl-PL"/>
              </w:rPr>
            </w:pPr>
            <w:r w:rsidRPr="0046258C">
              <w:rPr>
                <w:rFonts w:ascii="Cambria" w:eastAsia="Calibri" w:hAnsi="Cambria" w:cs="Arial"/>
                <w:b/>
                <w:bCs/>
                <w:i/>
                <w:iCs/>
                <w:sz w:val="24"/>
                <w:szCs w:val="24"/>
                <w:lang w:eastAsia="pl-PL"/>
              </w:rPr>
              <w:t xml:space="preserve">Jednostka miary </w:t>
            </w:r>
          </w:p>
        </w:tc>
      </w:tr>
      <w:tr w:rsidR="0046258C" w:rsidRPr="0046258C" w14:paraId="4B7B6730" w14:textId="77777777" w:rsidTr="009863F2">
        <w:trPr>
          <w:trHeight w:val="169"/>
          <w:jc w:val="center"/>
        </w:trPr>
        <w:tc>
          <w:tcPr>
            <w:tcW w:w="750" w:type="pct"/>
            <w:tcBorders>
              <w:top w:val="single" w:sz="4" w:space="0" w:color="auto"/>
              <w:left w:val="single" w:sz="4" w:space="0" w:color="auto"/>
              <w:bottom w:val="single" w:sz="4" w:space="0" w:color="auto"/>
              <w:right w:val="single" w:sz="4" w:space="0" w:color="auto"/>
            </w:tcBorders>
          </w:tcPr>
          <w:p w14:paraId="244E29FB" w14:textId="7AA993B4" w:rsidR="0046258C" w:rsidRPr="0046258C" w:rsidRDefault="00E6381B" w:rsidP="00966C4E">
            <w:pPr>
              <w:suppressAutoHyphens w:val="0"/>
              <w:spacing w:before="120" w:after="120" w:line="257" w:lineRule="auto"/>
              <w:jc w:val="both"/>
              <w:rPr>
                <w:rFonts w:ascii="Cambria" w:eastAsia="Calibri" w:hAnsi="Cambria" w:cs="Arial"/>
                <w:bCs/>
                <w:iCs/>
                <w:sz w:val="24"/>
                <w:szCs w:val="24"/>
                <w:lang w:eastAsia="pl-PL"/>
              </w:rPr>
            </w:pPr>
            <w:r>
              <w:rPr>
                <w:rFonts w:ascii="Cambria" w:eastAsia="Calibri" w:hAnsi="Cambria" w:cs="Arial"/>
                <w:bCs/>
                <w:iCs/>
                <w:sz w:val="24"/>
                <w:szCs w:val="24"/>
                <w:lang w:eastAsia="pl-PL"/>
              </w:rPr>
              <w:t>206.1</w:t>
            </w:r>
          </w:p>
        </w:tc>
        <w:tc>
          <w:tcPr>
            <w:tcW w:w="750" w:type="pct"/>
            <w:tcBorders>
              <w:top w:val="single" w:sz="4" w:space="0" w:color="auto"/>
              <w:left w:val="single" w:sz="4" w:space="0" w:color="auto"/>
              <w:bottom w:val="single" w:sz="4" w:space="0" w:color="auto"/>
              <w:right w:val="single" w:sz="4" w:space="0" w:color="auto"/>
            </w:tcBorders>
          </w:tcPr>
          <w:p w14:paraId="65AD4FF5" w14:textId="77777777" w:rsidR="0046258C" w:rsidRPr="0046258C" w:rsidRDefault="0046258C" w:rsidP="00966C4E">
            <w:pPr>
              <w:suppressAutoHyphens w:val="0"/>
              <w:spacing w:before="120" w:after="120" w:line="257" w:lineRule="auto"/>
              <w:jc w:val="both"/>
              <w:rPr>
                <w:rFonts w:ascii="Cambria" w:eastAsia="Calibri" w:hAnsi="Cambria" w:cs="Arial"/>
                <w:bCs/>
                <w:iCs/>
                <w:sz w:val="24"/>
                <w:szCs w:val="24"/>
                <w:lang w:eastAsia="pl-PL"/>
              </w:rPr>
            </w:pPr>
            <w:r w:rsidRPr="0046258C">
              <w:rPr>
                <w:rFonts w:ascii="Cambria" w:eastAsia="Calibri" w:hAnsi="Cambria" w:cs="Arial"/>
                <w:bCs/>
                <w:iCs/>
                <w:sz w:val="24"/>
                <w:szCs w:val="24"/>
                <w:lang w:eastAsia="pl-PL"/>
              </w:rPr>
              <w:t>ŁR-SIAKIS</w:t>
            </w:r>
          </w:p>
        </w:tc>
        <w:tc>
          <w:tcPr>
            <w:tcW w:w="2751" w:type="pct"/>
            <w:tcBorders>
              <w:top w:val="single" w:sz="4" w:space="0" w:color="auto"/>
              <w:left w:val="single" w:sz="4" w:space="0" w:color="auto"/>
              <w:bottom w:val="single" w:sz="4" w:space="0" w:color="auto"/>
              <w:right w:val="single" w:sz="4" w:space="0" w:color="auto"/>
            </w:tcBorders>
          </w:tcPr>
          <w:p w14:paraId="44E158AC" w14:textId="77777777" w:rsidR="0046258C" w:rsidRPr="0046258C" w:rsidRDefault="0046258C" w:rsidP="00966C4E">
            <w:pPr>
              <w:suppressAutoHyphens w:val="0"/>
              <w:spacing w:before="120" w:after="120" w:line="257" w:lineRule="auto"/>
              <w:jc w:val="both"/>
              <w:rPr>
                <w:rFonts w:ascii="Cambria" w:eastAsia="Calibri" w:hAnsi="Cambria" w:cs="Arial"/>
                <w:bCs/>
                <w:iCs/>
                <w:sz w:val="24"/>
                <w:szCs w:val="24"/>
                <w:lang w:eastAsia="pl-PL"/>
              </w:rPr>
            </w:pPr>
            <w:r w:rsidRPr="0046258C">
              <w:rPr>
                <w:rFonts w:ascii="Cambria" w:eastAsia="Calibri" w:hAnsi="Cambria" w:cs="Arial"/>
                <w:bCs/>
                <w:iCs/>
                <w:sz w:val="24"/>
                <w:szCs w:val="24"/>
                <w:lang w:eastAsia="pl-PL"/>
              </w:rPr>
              <w:t>Mechaniczne owijanie folią balotów na sianokis</w:t>
            </w:r>
            <w:r w:rsidR="00516DAC">
              <w:rPr>
                <w:rFonts w:ascii="Cambria" w:eastAsia="Calibri" w:hAnsi="Cambria" w:cs="Arial"/>
                <w:bCs/>
                <w:iCs/>
                <w:sz w:val="24"/>
                <w:szCs w:val="24"/>
                <w:lang w:eastAsia="pl-PL"/>
              </w:rPr>
              <w:t>z</w:t>
            </w:r>
            <w:r w:rsidRPr="0046258C">
              <w:rPr>
                <w:rFonts w:ascii="Cambria" w:eastAsia="Calibri" w:hAnsi="Cambria" w:cs="Arial"/>
                <w:bCs/>
                <w:iCs/>
                <w:sz w:val="24"/>
                <w:szCs w:val="24"/>
                <w:lang w:eastAsia="pl-PL"/>
              </w:rPr>
              <w:t>onkę</w:t>
            </w:r>
          </w:p>
        </w:tc>
        <w:tc>
          <w:tcPr>
            <w:tcW w:w="749" w:type="pct"/>
            <w:tcBorders>
              <w:top w:val="single" w:sz="4" w:space="0" w:color="auto"/>
              <w:left w:val="single" w:sz="4" w:space="0" w:color="auto"/>
              <w:bottom w:val="single" w:sz="4" w:space="0" w:color="auto"/>
              <w:right w:val="single" w:sz="4" w:space="0" w:color="auto"/>
            </w:tcBorders>
          </w:tcPr>
          <w:p w14:paraId="1413A331" w14:textId="77777777" w:rsidR="0046258C" w:rsidRPr="0046258C" w:rsidRDefault="0046258C" w:rsidP="00966C4E">
            <w:pPr>
              <w:tabs>
                <w:tab w:val="left" w:pos="1026"/>
              </w:tabs>
              <w:suppressAutoHyphens w:val="0"/>
              <w:spacing w:before="120" w:after="120" w:line="257" w:lineRule="auto"/>
              <w:jc w:val="both"/>
              <w:rPr>
                <w:rFonts w:ascii="Cambria" w:eastAsia="Calibri" w:hAnsi="Cambria" w:cs="Arial"/>
                <w:bCs/>
                <w:iCs/>
                <w:sz w:val="24"/>
                <w:szCs w:val="24"/>
                <w:lang w:eastAsia="pl-PL"/>
              </w:rPr>
            </w:pPr>
            <w:r w:rsidRPr="0046258C">
              <w:rPr>
                <w:rFonts w:ascii="Cambria" w:eastAsia="Calibri" w:hAnsi="Cambria" w:cs="Arial"/>
                <w:bCs/>
                <w:iCs/>
                <w:sz w:val="24"/>
                <w:szCs w:val="24"/>
                <w:lang w:eastAsia="pl-PL"/>
              </w:rPr>
              <w:t>SZT</w:t>
            </w:r>
          </w:p>
          <w:p w14:paraId="50684712" w14:textId="77777777" w:rsidR="0046258C" w:rsidRPr="0046258C" w:rsidRDefault="0046258C" w:rsidP="00966C4E">
            <w:pPr>
              <w:tabs>
                <w:tab w:val="left" w:pos="1026"/>
              </w:tabs>
              <w:suppressAutoHyphens w:val="0"/>
              <w:spacing w:before="120" w:after="120" w:line="257" w:lineRule="auto"/>
              <w:jc w:val="both"/>
              <w:rPr>
                <w:rFonts w:ascii="Cambria" w:eastAsia="Calibri" w:hAnsi="Cambria" w:cs="Arial"/>
                <w:bCs/>
                <w:iCs/>
                <w:sz w:val="24"/>
                <w:szCs w:val="24"/>
                <w:lang w:eastAsia="pl-PL"/>
              </w:rPr>
            </w:pPr>
          </w:p>
        </w:tc>
      </w:tr>
    </w:tbl>
    <w:p w14:paraId="58327A9F" w14:textId="77777777" w:rsidR="009863F2" w:rsidRPr="00D509ED" w:rsidRDefault="009863F2" w:rsidP="00560200">
      <w:pPr>
        <w:widowControl w:val="0"/>
        <w:suppressAutoHyphens w:val="0"/>
        <w:spacing w:before="240" w:line="257" w:lineRule="auto"/>
        <w:jc w:val="both"/>
        <w:rPr>
          <w:rFonts w:ascii="Cambria" w:eastAsia="Verdana" w:hAnsi="Cambria" w:cs="Calibri"/>
          <w:kern w:val="2"/>
          <w:sz w:val="22"/>
          <w:szCs w:val="22"/>
          <w:lang w:eastAsia="zh-CN" w:bidi="hi-IN"/>
        </w:rPr>
      </w:pPr>
      <w:r w:rsidRPr="00D509ED">
        <w:rPr>
          <w:rFonts w:ascii="Cambria" w:eastAsia="Calibri" w:hAnsi="Cambria" w:cs="Calibri"/>
          <w:b/>
          <w:bCs/>
          <w:sz w:val="22"/>
          <w:szCs w:val="22"/>
          <w:lang w:eastAsia="pl-PL"/>
        </w:rPr>
        <w:t>Standard technologii prac obejmuje:</w:t>
      </w:r>
    </w:p>
    <w:p w14:paraId="23970BF7" w14:textId="5E23AE19" w:rsidR="0046258C" w:rsidRPr="0046258C" w:rsidRDefault="00560200" w:rsidP="00560200">
      <w:pPr>
        <w:widowControl w:val="0"/>
        <w:suppressAutoHyphens w:val="0"/>
        <w:spacing w:line="257" w:lineRule="auto"/>
        <w:jc w:val="both"/>
        <w:rPr>
          <w:rFonts w:ascii="Cambria" w:eastAsia="Calibri" w:hAnsi="Cambria" w:cs="Arial"/>
          <w:bCs/>
          <w:iCs/>
          <w:kern w:val="1"/>
          <w:sz w:val="24"/>
          <w:szCs w:val="24"/>
          <w:lang w:eastAsia="pl-PL" w:bidi="hi-IN"/>
        </w:rPr>
      </w:pPr>
      <w:r>
        <w:rPr>
          <w:rFonts w:ascii="Cambria" w:eastAsia="Calibri" w:hAnsi="Cambria" w:cs="Arial"/>
          <w:bCs/>
          <w:iCs/>
          <w:kern w:val="1"/>
          <w:sz w:val="24"/>
          <w:szCs w:val="24"/>
          <w:lang w:eastAsia="pl-PL" w:bidi="hi-IN"/>
        </w:rPr>
        <w:t xml:space="preserve">- </w:t>
      </w:r>
      <w:r w:rsidR="0046258C" w:rsidRPr="0046258C">
        <w:rPr>
          <w:rFonts w:ascii="Cambria" w:eastAsia="Calibri" w:hAnsi="Cambria" w:cs="Arial"/>
          <w:bCs/>
          <w:iCs/>
          <w:kern w:val="1"/>
          <w:sz w:val="24"/>
          <w:szCs w:val="24"/>
          <w:lang w:eastAsia="pl-PL" w:bidi="hi-IN"/>
        </w:rPr>
        <w:t xml:space="preserve">przygotowanie do pracy oraz regulację potrzebnych maszyn i urządzeń; dojazd </w:t>
      </w:r>
      <w:r>
        <w:rPr>
          <w:rFonts w:ascii="Cambria" w:eastAsia="Calibri" w:hAnsi="Cambria" w:cs="Arial"/>
          <w:bCs/>
          <w:iCs/>
          <w:kern w:val="1"/>
          <w:sz w:val="24"/>
          <w:szCs w:val="24"/>
          <w:lang w:eastAsia="pl-PL" w:bidi="hi-IN"/>
        </w:rPr>
        <w:br/>
      </w:r>
      <w:r w:rsidR="0046258C" w:rsidRPr="0046258C">
        <w:rPr>
          <w:rFonts w:ascii="Cambria" w:eastAsia="Calibri" w:hAnsi="Cambria" w:cs="Arial"/>
          <w:bCs/>
          <w:iCs/>
          <w:kern w:val="1"/>
          <w:sz w:val="24"/>
          <w:szCs w:val="24"/>
          <w:lang w:eastAsia="pl-PL" w:bidi="hi-IN"/>
        </w:rPr>
        <w:t>na wskazaną w zleceniu pozycję oraz powrót, wykonanie zabiegu, w szczególności:</w:t>
      </w:r>
    </w:p>
    <w:p w14:paraId="4CD6B6B9" w14:textId="09AD3B1E" w:rsidR="0019693E" w:rsidRPr="00560200" w:rsidRDefault="0046258C" w:rsidP="00560200">
      <w:pPr>
        <w:widowControl w:val="0"/>
        <w:suppressAutoHyphens w:val="0"/>
        <w:spacing w:line="257" w:lineRule="auto"/>
        <w:jc w:val="both"/>
        <w:rPr>
          <w:rFonts w:ascii="Cambria" w:eastAsia="Calibri" w:hAnsi="Cambria" w:cs="Arial"/>
          <w:bCs/>
          <w:iCs/>
          <w:kern w:val="1"/>
          <w:sz w:val="24"/>
          <w:szCs w:val="24"/>
          <w:lang w:eastAsia="pl-PL" w:bidi="hi-IN"/>
        </w:rPr>
      </w:pPr>
      <w:r w:rsidRPr="0046258C">
        <w:rPr>
          <w:rFonts w:ascii="Cambria" w:eastAsia="Calibri" w:hAnsi="Cambria" w:cs="Arial"/>
          <w:bCs/>
          <w:iCs/>
          <w:kern w:val="1"/>
          <w:sz w:val="24"/>
          <w:szCs w:val="24"/>
          <w:lang w:eastAsia="pl-PL" w:bidi="hi-IN"/>
        </w:rPr>
        <w:t>- mechaniczne owijanie folią balotów (beli) w celu produkcji sianokiszonki.</w:t>
      </w:r>
    </w:p>
    <w:p w14:paraId="0B602EC0" w14:textId="75655E11" w:rsidR="0046258C" w:rsidRPr="0046258C" w:rsidRDefault="0046258C" w:rsidP="00966C4E">
      <w:pPr>
        <w:widowControl w:val="0"/>
        <w:suppressAutoHyphens w:val="0"/>
        <w:spacing w:before="120" w:after="120" w:line="257" w:lineRule="auto"/>
        <w:jc w:val="both"/>
        <w:rPr>
          <w:rFonts w:ascii="Cambria" w:eastAsia="Calibri" w:hAnsi="Cambria" w:cs="Arial"/>
          <w:b/>
          <w:iCs/>
          <w:kern w:val="1"/>
          <w:sz w:val="24"/>
          <w:szCs w:val="24"/>
          <w:lang w:eastAsia="pl-PL" w:bidi="hi-IN"/>
        </w:rPr>
      </w:pPr>
      <w:r w:rsidRPr="0046258C">
        <w:rPr>
          <w:rFonts w:ascii="Cambria" w:eastAsia="Calibri" w:hAnsi="Cambria" w:cs="Arial"/>
          <w:b/>
          <w:iCs/>
          <w:kern w:val="1"/>
          <w:sz w:val="24"/>
          <w:szCs w:val="24"/>
          <w:lang w:eastAsia="pl-PL" w:bidi="hi-IN"/>
        </w:rPr>
        <w:t>Uwagi:</w:t>
      </w:r>
    </w:p>
    <w:p w14:paraId="03EE3B38" w14:textId="77777777" w:rsidR="0046258C" w:rsidRPr="0046258C" w:rsidRDefault="0046258C" w:rsidP="00966C4E">
      <w:pPr>
        <w:spacing w:line="257" w:lineRule="auto"/>
        <w:jc w:val="both"/>
        <w:rPr>
          <w:rFonts w:ascii="Cambria" w:hAnsi="Cambria" w:cs="Arial"/>
          <w:bCs/>
          <w:sz w:val="24"/>
          <w:szCs w:val="24"/>
        </w:rPr>
      </w:pPr>
      <w:r w:rsidRPr="0046258C">
        <w:rPr>
          <w:rFonts w:ascii="Cambria" w:hAnsi="Cambria" w:cs="Arial"/>
          <w:bCs/>
          <w:sz w:val="24"/>
          <w:szCs w:val="24"/>
        </w:rPr>
        <w:t>Sprzęt, narzędzia i materiały niezbędne do wykonania zadania zapewnia:</w:t>
      </w:r>
    </w:p>
    <w:p w14:paraId="6562810C" w14:textId="77777777" w:rsidR="0046258C" w:rsidRPr="0046258C" w:rsidRDefault="0046258C" w:rsidP="00966C4E">
      <w:pPr>
        <w:spacing w:line="257" w:lineRule="auto"/>
        <w:jc w:val="both"/>
        <w:rPr>
          <w:rFonts w:ascii="Cambria" w:hAnsi="Cambria" w:cs="Arial"/>
          <w:bCs/>
          <w:sz w:val="24"/>
          <w:szCs w:val="24"/>
        </w:rPr>
      </w:pPr>
      <w:r w:rsidRPr="0046258C">
        <w:rPr>
          <w:rFonts w:ascii="Cambria" w:hAnsi="Cambria" w:cs="Arial"/>
          <w:bCs/>
          <w:sz w:val="24"/>
          <w:szCs w:val="24"/>
        </w:rPr>
        <w:t>- Wykonawca: …………(wymienić)</w:t>
      </w:r>
    </w:p>
    <w:p w14:paraId="0EFDA1EC" w14:textId="77777777" w:rsidR="0046258C" w:rsidRPr="0046258C" w:rsidRDefault="0046258C" w:rsidP="00966C4E">
      <w:pPr>
        <w:spacing w:line="257" w:lineRule="auto"/>
        <w:jc w:val="both"/>
        <w:rPr>
          <w:rFonts w:ascii="Cambria" w:hAnsi="Cambria" w:cs="Arial"/>
          <w:bCs/>
          <w:sz w:val="24"/>
          <w:szCs w:val="24"/>
        </w:rPr>
      </w:pPr>
      <w:r w:rsidRPr="0046258C">
        <w:rPr>
          <w:rFonts w:ascii="Cambria" w:hAnsi="Cambria" w:cs="Arial"/>
          <w:bCs/>
          <w:sz w:val="24"/>
          <w:szCs w:val="24"/>
        </w:rPr>
        <w:t>- Zamawiający: ……………(wymienić)</w:t>
      </w:r>
    </w:p>
    <w:p w14:paraId="3339982D" w14:textId="77777777" w:rsidR="0046258C" w:rsidRPr="0046258C" w:rsidRDefault="0046258C" w:rsidP="00966C4E">
      <w:pPr>
        <w:spacing w:before="120" w:after="120" w:line="257" w:lineRule="auto"/>
        <w:jc w:val="both"/>
        <w:rPr>
          <w:rFonts w:ascii="Cambria" w:hAnsi="Cambria" w:cs="Arial"/>
          <w:b/>
          <w:sz w:val="24"/>
          <w:szCs w:val="24"/>
        </w:rPr>
      </w:pPr>
      <w:r w:rsidRPr="0046258C">
        <w:rPr>
          <w:rFonts w:ascii="Cambria" w:hAnsi="Cambria" w:cs="Arial"/>
          <w:b/>
          <w:sz w:val="24"/>
          <w:szCs w:val="24"/>
        </w:rPr>
        <w:t>Procedura odbioru:</w:t>
      </w:r>
    </w:p>
    <w:p w14:paraId="451A3386" w14:textId="1BEE1FCD" w:rsidR="000F7A44" w:rsidRDefault="0046258C" w:rsidP="002C47E2">
      <w:pPr>
        <w:spacing w:before="120" w:after="120" w:line="257" w:lineRule="auto"/>
        <w:jc w:val="both"/>
        <w:rPr>
          <w:rFonts w:asciiTheme="majorHAnsi" w:hAnsiTheme="majorHAnsi" w:cs="Arial"/>
          <w:b/>
          <w:sz w:val="28"/>
          <w:szCs w:val="28"/>
          <w:lang w:eastAsia="pl-PL"/>
        </w:rPr>
      </w:pPr>
      <w:r w:rsidRPr="0046258C">
        <w:rPr>
          <w:rFonts w:ascii="Cambria" w:eastAsia="Calibri" w:hAnsi="Cambria" w:cs="Arial"/>
          <w:bCs/>
          <w:iCs/>
          <w:kern w:val="1"/>
          <w:sz w:val="24"/>
          <w:szCs w:val="24"/>
          <w:lang w:eastAsia="pl-PL" w:bidi="hi-IN"/>
        </w:rPr>
        <w:t xml:space="preserve">Dla </w:t>
      </w:r>
      <w:proofErr w:type="gramStart"/>
      <w:r w:rsidRPr="0046258C">
        <w:rPr>
          <w:rFonts w:ascii="Cambria" w:eastAsia="Calibri" w:hAnsi="Cambria" w:cs="Arial"/>
          <w:bCs/>
          <w:iCs/>
          <w:kern w:val="1"/>
          <w:sz w:val="24"/>
          <w:szCs w:val="24"/>
          <w:lang w:eastAsia="pl-PL" w:bidi="hi-IN"/>
        </w:rPr>
        <w:t>prac</w:t>
      </w:r>
      <w:proofErr w:type="gramEnd"/>
      <w:r w:rsidRPr="0046258C">
        <w:rPr>
          <w:rFonts w:ascii="Cambria" w:eastAsia="Calibri" w:hAnsi="Cambria" w:cs="Arial"/>
          <w:bCs/>
          <w:iCs/>
          <w:kern w:val="1"/>
          <w:sz w:val="24"/>
          <w:szCs w:val="24"/>
          <w:lang w:eastAsia="pl-PL" w:bidi="hi-IN"/>
        </w:rPr>
        <w:t xml:space="preserve"> gdzie jednostką rozliczeniową jest sztuka [SZT] odbiór nastąpi poprzez sprawdzenie prawidłowości wykonania prac z opisem czynności i zleceniem </w:t>
      </w:r>
      <w:r w:rsidRPr="0046258C">
        <w:rPr>
          <w:rFonts w:ascii="Cambria" w:eastAsia="Calibri" w:hAnsi="Cambria" w:cs="Arial"/>
          <w:bCs/>
          <w:iCs/>
          <w:kern w:val="1"/>
          <w:sz w:val="24"/>
          <w:szCs w:val="24"/>
          <w:lang w:eastAsia="pl-PL" w:bidi="hi-IN"/>
        </w:rPr>
        <w:br/>
        <w:t xml:space="preserve">oraz poprzez określenie ilości wykonanych jednostek poprzez ich policzenie </w:t>
      </w:r>
      <w:proofErr w:type="spellStart"/>
      <w:r w:rsidRPr="0046258C">
        <w:rPr>
          <w:rFonts w:ascii="Cambria" w:eastAsia="Calibri" w:hAnsi="Cambria" w:cs="Arial"/>
          <w:bCs/>
          <w:iCs/>
          <w:kern w:val="1"/>
          <w:sz w:val="24"/>
          <w:szCs w:val="24"/>
          <w:lang w:eastAsia="pl-PL" w:bidi="hi-IN"/>
        </w:rPr>
        <w:t>posztuczne</w:t>
      </w:r>
      <w:proofErr w:type="spellEnd"/>
      <w:r w:rsidRPr="0046258C">
        <w:rPr>
          <w:rFonts w:ascii="Cambria" w:eastAsia="Calibri" w:hAnsi="Cambria" w:cs="Arial"/>
          <w:bCs/>
          <w:iCs/>
          <w:kern w:val="1"/>
          <w:sz w:val="24"/>
          <w:szCs w:val="24"/>
          <w:lang w:eastAsia="pl-PL" w:bidi="hi-IN"/>
        </w:rPr>
        <w:t>.</w:t>
      </w:r>
    </w:p>
    <w:bookmarkEnd w:id="36"/>
    <w:p w14:paraId="06076E60" w14:textId="77777777" w:rsidR="00C10F44" w:rsidRDefault="00C10F44" w:rsidP="00560200">
      <w:pPr>
        <w:widowControl w:val="0"/>
        <w:suppressAutoHyphens w:val="0"/>
        <w:spacing w:before="120" w:after="120" w:line="257" w:lineRule="auto"/>
        <w:jc w:val="center"/>
        <w:rPr>
          <w:rFonts w:ascii="Cambria" w:eastAsia="Verdana" w:hAnsi="Cambria" w:cs="Verdana"/>
          <w:b/>
          <w:bCs/>
          <w:kern w:val="2"/>
          <w:sz w:val="28"/>
          <w:szCs w:val="28"/>
          <w:lang w:eastAsia="zh-CN" w:bidi="hi-IN"/>
        </w:rPr>
      </w:pPr>
    </w:p>
    <w:p w14:paraId="2ABED8E0" w14:textId="687906D1" w:rsidR="0078150F" w:rsidRPr="0078150F" w:rsidRDefault="000E6E2C" w:rsidP="00560200">
      <w:pPr>
        <w:widowControl w:val="0"/>
        <w:suppressAutoHyphens w:val="0"/>
        <w:spacing w:before="120" w:after="120" w:line="257" w:lineRule="auto"/>
        <w:jc w:val="center"/>
        <w:rPr>
          <w:rFonts w:ascii="Cambria" w:eastAsia="Verdana" w:hAnsi="Cambria" w:cs="Verdana"/>
          <w:b/>
          <w:bCs/>
          <w:kern w:val="2"/>
          <w:sz w:val="28"/>
          <w:szCs w:val="28"/>
          <w:lang w:eastAsia="zh-CN" w:bidi="hi-IN"/>
        </w:rPr>
      </w:pPr>
      <w:r w:rsidRPr="0078150F">
        <w:rPr>
          <w:rFonts w:ascii="Cambria" w:eastAsia="Verdana" w:hAnsi="Cambria" w:cs="Verdana"/>
          <w:b/>
          <w:bCs/>
          <w:kern w:val="2"/>
          <w:sz w:val="28"/>
          <w:szCs w:val="28"/>
          <w:lang w:eastAsia="zh-CN" w:bidi="hi-IN"/>
        </w:rPr>
        <w:t>Pozostałe prace</w:t>
      </w:r>
    </w:p>
    <w:p w14:paraId="20BE311E" w14:textId="5B60C67C" w:rsidR="000E6E2C" w:rsidRPr="00F31FC1" w:rsidRDefault="00560200" w:rsidP="00966C4E">
      <w:pPr>
        <w:suppressAutoHyphens w:val="0"/>
        <w:spacing w:before="120" w:after="120" w:line="257" w:lineRule="auto"/>
        <w:jc w:val="both"/>
        <w:rPr>
          <w:rFonts w:ascii="Cambria" w:eastAsia="SimSun" w:hAnsi="Cambria" w:cs="Arial"/>
          <w:b/>
          <w:sz w:val="24"/>
          <w:szCs w:val="24"/>
          <w:lang w:eastAsia="en-US"/>
        </w:rPr>
      </w:pPr>
      <w:r>
        <w:rPr>
          <w:rFonts w:ascii="Cambria" w:eastAsia="SimSun" w:hAnsi="Cambria" w:cs="Arial"/>
          <w:b/>
          <w:sz w:val="24"/>
          <w:szCs w:val="24"/>
          <w:lang w:eastAsia="en-US"/>
        </w:rPr>
        <w:t xml:space="preserve"> </w:t>
      </w:r>
      <w:bookmarkStart w:id="37" w:name="_Hlk134434999"/>
      <w:r w:rsidR="000E6E2C" w:rsidRPr="00F31FC1">
        <w:rPr>
          <w:rFonts w:ascii="Cambria" w:eastAsia="SimSun" w:hAnsi="Cambria" w:cs="Arial"/>
          <w:b/>
          <w:sz w:val="24"/>
          <w:szCs w:val="24"/>
          <w:lang w:eastAsia="en-US"/>
        </w:rPr>
        <w:t>Transport dodatkowy</w:t>
      </w:r>
    </w:p>
    <w:tbl>
      <w:tblPr>
        <w:tblW w:w="488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5"/>
        <w:gridCol w:w="1580"/>
        <w:gridCol w:w="1678"/>
        <w:gridCol w:w="3697"/>
        <w:gridCol w:w="1270"/>
      </w:tblGrid>
      <w:tr w:rsidR="000E6E2C" w:rsidRPr="00F31FC1" w14:paraId="6CE7158C" w14:textId="77777777" w:rsidTr="000E6E2C">
        <w:trPr>
          <w:trHeight w:val="598"/>
          <w:jc w:val="center"/>
        </w:trPr>
        <w:tc>
          <w:tcPr>
            <w:tcW w:w="466" w:type="pct"/>
            <w:tcBorders>
              <w:top w:val="single" w:sz="4" w:space="0" w:color="auto"/>
              <w:left w:val="single" w:sz="4" w:space="0" w:color="auto"/>
              <w:bottom w:val="single" w:sz="4" w:space="0" w:color="auto"/>
              <w:right w:val="single" w:sz="4" w:space="0" w:color="auto"/>
            </w:tcBorders>
            <w:hideMark/>
          </w:tcPr>
          <w:p w14:paraId="3B6F0429" w14:textId="77777777" w:rsidR="000E6E2C" w:rsidRPr="00F31FC1" w:rsidRDefault="000E6E2C" w:rsidP="00966C4E">
            <w:pPr>
              <w:suppressAutoHyphens w:val="0"/>
              <w:spacing w:before="120" w:after="120" w:line="257" w:lineRule="auto"/>
              <w:jc w:val="both"/>
              <w:rPr>
                <w:rFonts w:ascii="Cambria" w:eastAsia="Calibri" w:hAnsi="Cambria" w:cs="Arial"/>
                <w:bCs/>
                <w:iCs/>
                <w:sz w:val="22"/>
                <w:szCs w:val="22"/>
                <w:lang w:eastAsia="pl-PL"/>
              </w:rPr>
            </w:pPr>
            <w:r w:rsidRPr="00F31FC1">
              <w:rPr>
                <w:rFonts w:ascii="Cambria" w:eastAsia="Calibri" w:hAnsi="Cambria" w:cs="Arial"/>
                <w:b/>
                <w:bCs/>
                <w:i/>
                <w:iCs/>
                <w:sz w:val="22"/>
                <w:szCs w:val="22"/>
                <w:lang w:eastAsia="pl-PL"/>
              </w:rPr>
              <w:t>Nr</w:t>
            </w:r>
          </w:p>
        </w:tc>
        <w:tc>
          <w:tcPr>
            <w:tcW w:w="871" w:type="pct"/>
            <w:tcBorders>
              <w:top w:val="single" w:sz="4" w:space="0" w:color="auto"/>
              <w:left w:val="single" w:sz="4" w:space="0" w:color="auto"/>
              <w:bottom w:val="single" w:sz="4" w:space="0" w:color="auto"/>
              <w:right w:val="single" w:sz="4" w:space="0" w:color="auto"/>
            </w:tcBorders>
            <w:hideMark/>
          </w:tcPr>
          <w:p w14:paraId="2CFF734C" w14:textId="77777777" w:rsidR="000E6E2C" w:rsidRPr="00F31FC1" w:rsidRDefault="000E6E2C" w:rsidP="00966C4E">
            <w:pPr>
              <w:suppressAutoHyphens w:val="0"/>
              <w:spacing w:before="120" w:after="160" w:line="257" w:lineRule="auto"/>
              <w:jc w:val="both"/>
              <w:rPr>
                <w:rFonts w:ascii="Cambria" w:eastAsia="Calibri" w:hAnsi="Cambria" w:cs="Arial"/>
                <w:bCs/>
                <w:iCs/>
                <w:sz w:val="22"/>
                <w:szCs w:val="22"/>
                <w:lang w:eastAsia="pl-PL"/>
              </w:rPr>
            </w:pPr>
            <w:r w:rsidRPr="00F31FC1">
              <w:rPr>
                <w:rFonts w:ascii="Cambria" w:eastAsia="Calibri" w:hAnsi="Cambria" w:cs="Arial"/>
                <w:b/>
                <w:bCs/>
                <w:i/>
                <w:iCs/>
                <w:sz w:val="22"/>
                <w:szCs w:val="22"/>
                <w:lang w:eastAsia="pl-PL"/>
              </w:rPr>
              <w:t>Kod czynności do rozliczenia</w:t>
            </w:r>
          </w:p>
        </w:tc>
        <w:tc>
          <w:tcPr>
            <w:tcW w:w="925" w:type="pct"/>
            <w:tcBorders>
              <w:top w:val="single" w:sz="4" w:space="0" w:color="auto"/>
              <w:left w:val="single" w:sz="4" w:space="0" w:color="auto"/>
              <w:bottom w:val="single" w:sz="4" w:space="0" w:color="auto"/>
              <w:right w:val="single" w:sz="4" w:space="0" w:color="auto"/>
            </w:tcBorders>
            <w:hideMark/>
          </w:tcPr>
          <w:p w14:paraId="5EF6F709" w14:textId="77777777" w:rsidR="000E6E2C" w:rsidRPr="00F31FC1" w:rsidRDefault="000E6E2C" w:rsidP="00966C4E">
            <w:pPr>
              <w:suppressAutoHyphens w:val="0"/>
              <w:spacing w:before="120" w:after="160" w:line="257" w:lineRule="auto"/>
              <w:jc w:val="both"/>
              <w:rPr>
                <w:rFonts w:ascii="Cambria" w:eastAsia="Calibri" w:hAnsi="Cambria" w:cs="Arial"/>
                <w:bCs/>
                <w:iCs/>
                <w:sz w:val="22"/>
                <w:szCs w:val="22"/>
                <w:lang w:eastAsia="pl-PL"/>
              </w:rPr>
            </w:pPr>
            <w:r w:rsidRPr="00F31FC1">
              <w:rPr>
                <w:rFonts w:ascii="Cambria" w:eastAsia="Calibri" w:hAnsi="Cambria" w:cs="Arial"/>
                <w:b/>
                <w:bCs/>
                <w:i/>
                <w:iCs/>
                <w:sz w:val="22"/>
                <w:szCs w:val="22"/>
                <w:lang w:eastAsia="pl-PL"/>
              </w:rPr>
              <w:t xml:space="preserve">Kod </w:t>
            </w:r>
            <w:proofErr w:type="spellStart"/>
            <w:r w:rsidRPr="00F31FC1">
              <w:rPr>
                <w:rFonts w:ascii="Cambria" w:eastAsia="Calibri" w:hAnsi="Cambria" w:cs="Arial"/>
                <w:b/>
                <w:bCs/>
                <w:i/>
                <w:iCs/>
                <w:sz w:val="22"/>
                <w:szCs w:val="22"/>
                <w:lang w:eastAsia="pl-PL"/>
              </w:rPr>
              <w:t>czynn</w:t>
            </w:r>
            <w:proofErr w:type="spellEnd"/>
            <w:r w:rsidRPr="00F31FC1">
              <w:rPr>
                <w:rFonts w:ascii="Cambria" w:eastAsia="Calibri" w:hAnsi="Cambria" w:cs="Arial"/>
                <w:b/>
                <w:bCs/>
                <w:i/>
                <w:iCs/>
                <w:sz w:val="22"/>
                <w:szCs w:val="22"/>
                <w:lang w:eastAsia="pl-PL"/>
              </w:rPr>
              <w:t>. / materiału do wyceny</w:t>
            </w:r>
          </w:p>
        </w:tc>
        <w:tc>
          <w:tcPr>
            <w:tcW w:w="2038" w:type="pct"/>
            <w:tcBorders>
              <w:top w:val="single" w:sz="4" w:space="0" w:color="auto"/>
              <w:left w:val="single" w:sz="4" w:space="0" w:color="auto"/>
              <w:bottom w:val="single" w:sz="4" w:space="0" w:color="auto"/>
              <w:right w:val="single" w:sz="4" w:space="0" w:color="auto"/>
            </w:tcBorders>
            <w:hideMark/>
          </w:tcPr>
          <w:p w14:paraId="436FF899" w14:textId="77777777" w:rsidR="000E6E2C" w:rsidRPr="00F31FC1" w:rsidRDefault="000E6E2C" w:rsidP="00966C4E">
            <w:pPr>
              <w:suppressAutoHyphens w:val="0"/>
              <w:spacing w:before="120" w:after="120" w:line="257" w:lineRule="auto"/>
              <w:jc w:val="both"/>
              <w:rPr>
                <w:rFonts w:ascii="Cambria" w:eastAsia="Calibri" w:hAnsi="Cambria" w:cs="Arial"/>
                <w:bCs/>
                <w:iCs/>
                <w:sz w:val="22"/>
                <w:szCs w:val="22"/>
                <w:lang w:eastAsia="pl-PL"/>
              </w:rPr>
            </w:pPr>
            <w:r w:rsidRPr="00F31FC1">
              <w:rPr>
                <w:rFonts w:ascii="Cambria" w:eastAsia="Calibri" w:hAnsi="Cambria" w:cs="Arial"/>
                <w:b/>
                <w:bCs/>
                <w:i/>
                <w:iCs/>
                <w:sz w:val="22"/>
                <w:szCs w:val="22"/>
                <w:lang w:eastAsia="pl-PL"/>
              </w:rPr>
              <w:t>Opis kodu czynności</w:t>
            </w:r>
          </w:p>
        </w:tc>
        <w:tc>
          <w:tcPr>
            <w:tcW w:w="700" w:type="pct"/>
            <w:tcBorders>
              <w:top w:val="single" w:sz="4" w:space="0" w:color="auto"/>
              <w:left w:val="single" w:sz="4" w:space="0" w:color="auto"/>
              <w:bottom w:val="single" w:sz="4" w:space="0" w:color="auto"/>
              <w:right w:val="single" w:sz="4" w:space="0" w:color="auto"/>
            </w:tcBorders>
            <w:hideMark/>
          </w:tcPr>
          <w:p w14:paraId="39A0E7BD" w14:textId="77777777" w:rsidR="000E6E2C" w:rsidRPr="00F31FC1" w:rsidRDefault="000E6E2C" w:rsidP="00966C4E">
            <w:pPr>
              <w:suppressAutoHyphens w:val="0"/>
              <w:spacing w:before="120" w:after="160" w:line="257" w:lineRule="auto"/>
              <w:jc w:val="both"/>
              <w:rPr>
                <w:rFonts w:ascii="Cambria" w:eastAsia="Calibri" w:hAnsi="Cambria" w:cs="Arial"/>
                <w:bCs/>
                <w:iCs/>
                <w:sz w:val="22"/>
                <w:szCs w:val="22"/>
                <w:lang w:eastAsia="pl-PL"/>
              </w:rPr>
            </w:pPr>
            <w:r w:rsidRPr="00F31FC1">
              <w:rPr>
                <w:rFonts w:ascii="Cambria" w:eastAsia="Calibri" w:hAnsi="Cambria" w:cs="Arial"/>
                <w:b/>
                <w:bCs/>
                <w:i/>
                <w:iCs/>
                <w:sz w:val="22"/>
                <w:szCs w:val="22"/>
                <w:lang w:eastAsia="pl-PL"/>
              </w:rPr>
              <w:t>Jednostka miary</w:t>
            </w:r>
          </w:p>
        </w:tc>
      </w:tr>
      <w:tr w:rsidR="000E6E2C" w:rsidRPr="00F31FC1" w14:paraId="4A2D1FEF" w14:textId="77777777" w:rsidTr="000E6E2C">
        <w:trPr>
          <w:trHeight w:val="598"/>
          <w:jc w:val="center"/>
        </w:trPr>
        <w:tc>
          <w:tcPr>
            <w:tcW w:w="466" w:type="pct"/>
            <w:tcBorders>
              <w:top w:val="single" w:sz="4" w:space="0" w:color="auto"/>
              <w:left w:val="single" w:sz="4" w:space="0" w:color="auto"/>
              <w:bottom w:val="single" w:sz="4" w:space="0" w:color="auto"/>
              <w:right w:val="single" w:sz="4" w:space="0" w:color="auto"/>
            </w:tcBorders>
            <w:hideMark/>
          </w:tcPr>
          <w:p w14:paraId="78329E88" w14:textId="14D38FC3" w:rsidR="000E6E2C" w:rsidRPr="00F31FC1" w:rsidRDefault="00E6381B" w:rsidP="00966C4E">
            <w:pPr>
              <w:suppressAutoHyphens w:val="0"/>
              <w:spacing w:before="120" w:after="120" w:line="257" w:lineRule="auto"/>
              <w:jc w:val="both"/>
              <w:rPr>
                <w:rFonts w:ascii="Cambria" w:eastAsia="Calibri" w:hAnsi="Cambria" w:cs="Arial"/>
                <w:bCs/>
                <w:iCs/>
                <w:sz w:val="22"/>
                <w:szCs w:val="22"/>
                <w:lang w:eastAsia="pl-PL"/>
              </w:rPr>
            </w:pPr>
            <w:r w:rsidRPr="00F31FC1">
              <w:rPr>
                <w:rFonts w:ascii="Cambria" w:eastAsia="Calibri" w:hAnsi="Cambria" w:cs="Arial"/>
                <w:bCs/>
                <w:iCs/>
                <w:sz w:val="22"/>
                <w:szCs w:val="22"/>
                <w:lang w:eastAsia="pl-PL"/>
              </w:rPr>
              <w:t>405</w:t>
            </w:r>
          </w:p>
        </w:tc>
        <w:tc>
          <w:tcPr>
            <w:tcW w:w="871" w:type="pct"/>
            <w:tcBorders>
              <w:top w:val="single" w:sz="4" w:space="0" w:color="auto"/>
              <w:left w:val="single" w:sz="4" w:space="0" w:color="auto"/>
              <w:bottom w:val="single" w:sz="4" w:space="0" w:color="auto"/>
              <w:right w:val="single" w:sz="4" w:space="0" w:color="auto"/>
            </w:tcBorders>
            <w:hideMark/>
          </w:tcPr>
          <w:p w14:paraId="48F8BF37" w14:textId="77777777" w:rsidR="000E6E2C" w:rsidRPr="00F31FC1" w:rsidRDefault="000E6E2C" w:rsidP="00966C4E">
            <w:pPr>
              <w:suppressAutoHyphens w:val="0"/>
              <w:spacing w:before="120" w:after="160" w:line="257" w:lineRule="auto"/>
              <w:jc w:val="both"/>
              <w:rPr>
                <w:rFonts w:ascii="Cambria" w:eastAsia="Calibri" w:hAnsi="Cambria"/>
                <w:sz w:val="22"/>
                <w:szCs w:val="22"/>
                <w:lang w:eastAsia="en-US"/>
              </w:rPr>
            </w:pPr>
            <w:r w:rsidRPr="00F31FC1">
              <w:rPr>
                <w:rFonts w:ascii="Cambria" w:eastAsia="Calibri" w:hAnsi="Cambria" w:cs="Arial"/>
                <w:bCs/>
                <w:iCs/>
                <w:sz w:val="24"/>
                <w:szCs w:val="24"/>
                <w:lang w:eastAsia="pl-PL"/>
              </w:rPr>
              <w:t>TRANS-1</w:t>
            </w:r>
          </w:p>
        </w:tc>
        <w:tc>
          <w:tcPr>
            <w:tcW w:w="925" w:type="pct"/>
            <w:tcBorders>
              <w:top w:val="single" w:sz="4" w:space="0" w:color="auto"/>
              <w:left w:val="single" w:sz="4" w:space="0" w:color="auto"/>
              <w:bottom w:val="single" w:sz="4" w:space="0" w:color="auto"/>
              <w:right w:val="single" w:sz="4" w:space="0" w:color="auto"/>
            </w:tcBorders>
            <w:hideMark/>
          </w:tcPr>
          <w:p w14:paraId="09CC8BE8" w14:textId="77777777" w:rsidR="000E6E2C" w:rsidRPr="00F31FC1" w:rsidRDefault="000E6E2C" w:rsidP="00966C4E">
            <w:pPr>
              <w:suppressAutoHyphens w:val="0"/>
              <w:spacing w:before="120" w:after="160" w:line="257" w:lineRule="auto"/>
              <w:jc w:val="both"/>
              <w:rPr>
                <w:rFonts w:ascii="Cambria" w:eastAsia="Calibri" w:hAnsi="Cambria"/>
                <w:sz w:val="22"/>
                <w:szCs w:val="22"/>
                <w:lang w:eastAsia="en-US"/>
              </w:rPr>
            </w:pPr>
            <w:r w:rsidRPr="00F31FC1">
              <w:rPr>
                <w:rFonts w:ascii="Cambria" w:eastAsia="Calibri" w:hAnsi="Cambria" w:cs="Arial"/>
                <w:bCs/>
                <w:iCs/>
                <w:sz w:val="24"/>
                <w:szCs w:val="24"/>
                <w:lang w:eastAsia="pl-PL"/>
              </w:rPr>
              <w:t>TRANS-1</w:t>
            </w:r>
          </w:p>
        </w:tc>
        <w:tc>
          <w:tcPr>
            <w:tcW w:w="2038" w:type="pct"/>
            <w:tcBorders>
              <w:top w:val="single" w:sz="4" w:space="0" w:color="auto"/>
              <w:left w:val="single" w:sz="4" w:space="0" w:color="auto"/>
              <w:bottom w:val="single" w:sz="4" w:space="0" w:color="auto"/>
              <w:right w:val="single" w:sz="4" w:space="0" w:color="auto"/>
            </w:tcBorders>
            <w:hideMark/>
          </w:tcPr>
          <w:p w14:paraId="071FFE7A" w14:textId="77777777" w:rsidR="000E6E2C" w:rsidRPr="00F31FC1" w:rsidRDefault="000E6E2C" w:rsidP="00966C4E">
            <w:pPr>
              <w:suppressAutoHyphens w:val="0"/>
              <w:spacing w:before="120" w:after="120" w:line="257" w:lineRule="auto"/>
              <w:jc w:val="both"/>
              <w:rPr>
                <w:rFonts w:ascii="Cambria" w:eastAsia="Calibri" w:hAnsi="Cambria"/>
                <w:sz w:val="22"/>
                <w:szCs w:val="22"/>
                <w:lang w:eastAsia="en-US"/>
              </w:rPr>
            </w:pPr>
            <w:r w:rsidRPr="00F31FC1">
              <w:rPr>
                <w:rFonts w:ascii="Cambria" w:eastAsia="Calibri" w:hAnsi="Cambria" w:cs="Arial"/>
                <w:bCs/>
                <w:iCs/>
                <w:sz w:val="24"/>
                <w:szCs w:val="24"/>
                <w:lang w:eastAsia="pl-PL"/>
              </w:rPr>
              <w:t>Transport dodatkowy pojazdem o ładowności do 3,5 tony</w:t>
            </w:r>
          </w:p>
        </w:tc>
        <w:tc>
          <w:tcPr>
            <w:tcW w:w="700" w:type="pct"/>
            <w:tcBorders>
              <w:top w:val="single" w:sz="4" w:space="0" w:color="auto"/>
              <w:left w:val="single" w:sz="4" w:space="0" w:color="auto"/>
              <w:bottom w:val="single" w:sz="4" w:space="0" w:color="auto"/>
              <w:right w:val="single" w:sz="4" w:space="0" w:color="auto"/>
            </w:tcBorders>
            <w:hideMark/>
          </w:tcPr>
          <w:p w14:paraId="717254D3" w14:textId="77777777" w:rsidR="000E6E2C" w:rsidRPr="00F31FC1" w:rsidRDefault="000E6E2C" w:rsidP="00966C4E">
            <w:pPr>
              <w:suppressAutoHyphens w:val="0"/>
              <w:spacing w:before="120" w:after="160" w:line="257" w:lineRule="auto"/>
              <w:jc w:val="both"/>
              <w:rPr>
                <w:rFonts w:ascii="Cambria" w:eastAsia="Calibri" w:hAnsi="Cambria" w:cs="Arial"/>
                <w:bCs/>
                <w:iCs/>
                <w:sz w:val="22"/>
                <w:szCs w:val="22"/>
                <w:lang w:eastAsia="pl-PL"/>
              </w:rPr>
            </w:pPr>
            <w:r w:rsidRPr="00F31FC1">
              <w:rPr>
                <w:rFonts w:ascii="Cambria" w:eastAsia="Calibri" w:hAnsi="Cambria" w:cs="Arial"/>
                <w:bCs/>
                <w:iCs/>
                <w:sz w:val="24"/>
                <w:szCs w:val="24"/>
                <w:lang w:eastAsia="pl-PL"/>
              </w:rPr>
              <w:t>KMTR</w:t>
            </w:r>
          </w:p>
        </w:tc>
      </w:tr>
      <w:tr w:rsidR="000E6E2C" w:rsidRPr="00F31FC1" w14:paraId="762B199B" w14:textId="77777777" w:rsidTr="000E6E2C">
        <w:trPr>
          <w:trHeight w:val="598"/>
          <w:jc w:val="center"/>
        </w:trPr>
        <w:tc>
          <w:tcPr>
            <w:tcW w:w="466" w:type="pct"/>
            <w:tcBorders>
              <w:top w:val="single" w:sz="4" w:space="0" w:color="auto"/>
              <w:left w:val="single" w:sz="4" w:space="0" w:color="auto"/>
              <w:bottom w:val="single" w:sz="4" w:space="0" w:color="auto"/>
              <w:right w:val="single" w:sz="4" w:space="0" w:color="auto"/>
            </w:tcBorders>
            <w:hideMark/>
          </w:tcPr>
          <w:p w14:paraId="402EE246" w14:textId="6B341369" w:rsidR="000E6E2C" w:rsidRPr="00F31FC1" w:rsidRDefault="00E6381B" w:rsidP="00966C4E">
            <w:pPr>
              <w:suppressAutoHyphens w:val="0"/>
              <w:spacing w:before="120" w:after="120" w:line="257" w:lineRule="auto"/>
              <w:jc w:val="both"/>
              <w:rPr>
                <w:rFonts w:ascii="Cambria" w:eastAsia="Calibri" w:hAnsi="Cambria" w:cs="Arial"/>
                <w:bCs/>
                <w:iCs/>
                <w:sz w:val="22"/>
                <w:szCs w:val="22"/>
                <w:lang w:eastAsia="pl-PL"/>
              </w:rPr>
            </w:pPr>
            <w:r w:rsidRPr="00F31FC1">
              <w:rPr>
                <w:rFonts w:ascii="Cambria" w:eastAsia="Calibri" w:hAnsi="Cambria" w:cs="Arial"/>
                <w:bCs/>
                <w:iCs/>
                <w:sz w:val="22"/>
                <w:szCs w:val="22"/>
                <w:lang w:eastAsia="pl-PL"/>
              </w:rPr>
              <w:t>406</w:t>
            </w:r>
          </w:p>
        </w:tc>
        <w:tc>
          <w:tcPr>
            <w:tcW w:w="871" w:type="pct"/>
            <w:tcBorders>
              <w:top w:val="single" w:sz="4" w:space="0" w:color="auto"/>
              <w:left w:val="single" w:sz="4" w:space="0" w:color="auto"/>
              <w:bottom w:val="single" w:sz="4" w:space="0" w:color="auto"/>
              <w:right w:val="single" w:sz="4" w:space="0" w:color="auto"/>
            </w:tcBorders>
            <w:hideMark/>
          </w:tcPr>
          <w:p w14:paraId="61AB7816" w14:textId="77777777" w:rsidR="000E6E2C" w:rsidRPr="00F31FC1" w:rsidRDefault="000E6E2C" w:rsidP="00966C4E">
            <w:pPr>
              <w:suppressAutoHyphens w:val="0"/>
              <w:spacing w:before="120" w:after="160" w:line="257" w:lineRule="auto"/>
              <w:jc w:val="both"/>
              <w:rPr>
                <w:rFonts w:ascii="Cambria" w:eastAsia="Calibri" w:hAnsi="Cambria"/>
                <w:sz w:val="22"/>
                <w:szCs w:val="22"/>
                <w:lang w:eastAsia="en-US"/>
              </w:rPr>
            </w:pPr>
            <w:r w:rsidRPr="00F31FC1">
              <w:rPr>
                <w:rFonts w:ascii="Cambria" w:eastAsia="Calibri" w:hAnsi="Cambria" w:cs="Arial"/>
                <w:bCs/>
                <w:iCs/>
                <w:sz w:val="24"/>
                <w:szCs w:val="24"/>
                <w:lang w:eastAsia="pl-PL"/>
              </w:rPr>
              <w:t>TRANS-2</w:t>
            </w:r>
          </w:p>
        </w:tc>
        <w:tc>
          <w:tcPr>
            <w:tcW w:w="925" w:type="pct"/>
            <w:tcBorders>
              <w:top w:val="single" w:sz="4" w:space="0" w:color="auto"/>
              <w:left w:val="single" w:sz="4" w:space="0" w:color="auto"/>
              <w:bottom w:val="single" w:sz="4" w:space="0" w:color="auto"/>
              <w:right w:val="single" w:sz="4" w:space="0" w:color="auto"/>
            </w:tcBorders>
            <w:hideMark/>
          </w:tcPr>
          <w:p w14:paraId="0A2AC9F9" w14:textId="77777777" w:rsidR="000E6E2C" w:rsidRPr="00F31FC1" w:rsidRDefault="000E6E2C" w:rsidP="00966C4E">
            <w:pPr>
              <w:suppressAutoHyphens w:val="0"/>
              <w:spacing w:before="120" w:after="160" w:line="257" w:lineRule="auto"/>
              <w:jc w:val="both"/>
              <w:rPr>
                <w:rFonts w:ascii="Cambria" w:eastAsia="Calibri" w:hAnsi="Cambria"/>
                <w:sz w:val="22"/>
                <w:szCs w:val="22"/>
                <w:lang w:eastAsia="en-US"/>
              </w:rPr>
            </w:pPr>
            <w:r w:rsidRPr="00F31FC1">
              <w:rPr>
                <w:rFonts w:ascii="Cambria" w:eastAsia="Calibri" w:hAnsi="Cambria" w:cs="Arial"/>
                <w:bCs/>
                <w:iCs/>
                <w:sz w:val="24"/>
                <w:szCs w:val="24"/>
                <w:lang w:eastAsia="pl-PL"/>
              </w:rPr>
              <w:t>TRANS-2</w:t>
            </w:r>
          </w:p>
        </w:tc>
        <w:tc>
          <w:tcPr>
            <w:tcW w:w="2038" w:type="pct"/>
            <w:tcBorders>
              <w:top w:val="single" w:sz="4" w:space="0" w:color="auto"/>
              <w:left w:val="single" w:sz="4" w:space="0" w:color="auto"/>
              <w:bottom w:val="single" w:sz="4" w:space="0" w:color="auto"/>
              <w:right w:val="single" w:sz="4" w:space="0" w:color="auto"/>
            </w:tcBorders>
            <w:hideMark/>
          </w:tcPr>
          <w:p w14:paraId="2693111A" w14:textId="77777777" w:rsidR="000E6E2C" w:rsidRPr="00F31FC1" w:rsidRDefault="000E6E2C" w:rsidP="00966C4E">
            <w:pPr>
              <w:suppressAutoHyphens w:val="0"/>
              <w:spacing w:before="120" w:after="120" w:line="257" w:lineRule="auto"/>
              <w:jc w:val="both"/>
              <w:rPr>
                <w:rFonts w:ascii="Cambria" w:eastAsia="Calibri" w:hAnsi="Cambria"/>
                <w:sz w:val="22"/>
                <w:szCs w:val="22"/>
                <w:lang w:eastAsia="en-US"/>
              </w:rPr>
            </w:pPr>
            <w:r w:rsidRPr="00F31FC1">
              <w:rPr>
                <w:rFonts w:ascii="Cambria" w:eastAsia="Calibri" w:hAnsi="Cambria" w:cs="Arial"/>
                <w:bCs/>
                <w:iCs/>
                <w:sz w:val="24"/>
                <w:szCs w:val="24"/>
                <w:lang w:eastAsia="pl-PL"/>
              </w:rPr>
              <w:t>Transport dodatkowy pojazdem o ładowności powyżej 3,5 tony</w:t>
            </w:r>
          </w:p>
        </w:tc>
        <w:tc>
          <w:tcPr>
            <w:tcW w:w="700" w:type="pct"/>
            <w:tcBorders>
              <w:top w:val="single" w:sz="4" w:space="0" w:color="auto"/>
              <w:left w:val="single" w:sz="4" w:space="0" w:color="auto"/>
              <w:bottom w:val="single" w:sz="4" w:space="0" w:color="auto"/>
              <w:right w:val="single" w:sz="4" w:space="0" w:color="auto"/>
            </w:tcBorders>
            <w:hideMark/>
          </w:tcPr>
          <w:p w14:paraId="7303DC66" w14:textId="77777777" w:rsidR="000E6E2C" w:rsidRPr="00F31FC1" w:rsidRDefault="000E6E2C" w:rsidP="00966C4E">
            <w:pPr>
              <w:suppressAutoHyphens w:val="0"/>
              <w:spacing w:before="120" w:after="160" w:line="257" w:lineRule="auto"/>
              <w:jc w:val="both"/>
              <w:rPr>
                <w:rFonts w:ascii="Cambria" w:eastAsia="Calibri" w:hAnsi="Cambria" w:cs="Arial"/>
                <w:bCs/>
                <w:iCs/>
                <w:sz w:val="22"/>
                <w:szCs w:val="22"/>
                <w:lang w:eastAsia="pl-PL"/>
              </w:rPr>
            </w:pPr>
            <w:r w:rsidRPr="00F31FC1">
              <w:rPr>
                <w:rFonts w:ascii="Cambria" w:eastAsia="Calibri" w:hAnsi="Cambria" w:cs="Arial"/>
                <w:bCs/>
                <w:iCs/>
                <w:sz w:val="24"/>
                <w:szCs w:val="24"/>
                <w:lang w:eastAsia="pl-PL"/>
              </w:rPr>
              <w:t>KMTR</w:t>
            </w:r>
          </w:p>
        </w:tc>
      </w:tr>
    </w:tbl>
    <w:p w14:paraId="286F375F" w14:textId="77777777" w:rsidR="000F7A44" w:rsidRPr="00F31FC1" w:rsidRDefault="000F7A44" w:rsidP="00560200">
      <w:pPr>
        <w:widowControl w:val="0"/>
        <w:suppressAutoHyphens w:val="0"/>
        <w:spacing w:before="240" w:line="257" w:lineRule="auto"/>
        <w:jc w:val="both"/>
        <w:rPr>
          <w:rFonts w:ascii="Cambria" w:eastAsia="Calibri" w:hAnsi="Cambria" w:cs="Calibri"/>
          <w:b/>
          <w:bCs/>
          <w:sz w:val="24"/>
          <w:szCs w:val="24"/>
          <w:lang w:eastAsia="pl-PL"/>
        </w:rPr>
      </w:pPr>
    </w:p>
    <w:p w14:paraId="6E824684" w14:textId="4455BE38" w:rsidR="0070169A" w:rsidRPr="00F31FC1" w:rsidRDefault="0070169A" w:rsidP="00560200">
      <w:pPr>
        <w:widowControl w:val="0"/>
        <w:suppressAutoHyphens w:val="0"/>
        <w:spacing w:before="240" w:line="257" w:lineRule="auto"/>
        <w:jc w:val="both"/>
        <w:rPr>
          <w:rFonts w:ascii="Cambria" w:eastAsia="Verdana" w:hAnsi="Cambria" w:cs="Calibri"/>
          <w:kern w:val="2"/>
          <w:sz w:val="24"/>
          <w:szCs w:val="24"/>
          <w:lang w:eastAsia="zh-CN" w:bidi="hi-IN"/>
        </w:rPr>
      </w:pPr>
      <w:r w:rsidRPr="00F31FC1">
        <w:rPr>
          <w:rFonts w:ascii="Cambria" w:eastAsia="Calibri" w:hAnsi="Cambria" w:cs="Calibri"/>
          <w:b/>
          <w:bCs/>
          <w:sz w:val="24"/>
          <w:szCs w:val="24"/>
          <w:lang w:eastAsia="pl-PL"/>
        </w:rPr>
        <w:t>Standard technologii prac obejmuje:</w:t>
      </w:r>
    </w:p>
    <w:p w14:paraId="16D835DC" w14:textId="77777777" w:rsidR="000E6E2C" w:rsidRPr="00F31FC1" w:rsidRDefault="000E6E2C" w:rsidP="00966C4E">
      <w:pPr>
        <w:suppressAutoHyphens w:val="0"/>
        <w:spacing w:line="257" w:lineRule="auto"/>
        <w:jc w:val="both"/>
        <w:rPr>
          <w:rFonts w:ascii="Cambria" w:eastAsia="SimSun" w:hAnsi="Cambria" w:cs="Arial"/>
          <w:sz w:val="24"/>
          <w:szCs w:val="24"/>
          <w:lang w:eastAsia="en-US"/>
        </w:rPr>
      </w:pPr>
      <w:r w:rsidRPr="00F31FC1">
        <w:rPr>
          <w:rFonts w:ascii="Cambria" w:eastAsia="SimSun" w:hAnsi="Cambria" w:cs="Arial"/>
          <w:sz w:val="24"/>
          <w:szCs w:val="24"/>
          <w:lang w:eastAsia="en-US"/>
        </w:rPr>
        <w:t>- Transport nie ujęty w innych technologiach, w tym:</w:t>
      </w:r>
    </w:p>
    <w:p w14:paraId="7F96EECB" w14:textId="77777777" w:rsidR="000E6E2C" w:rsidRPr="00F31FC1" w:rsidRDefault="000E6E2C" w:rsidP="00560200">
      <w:pPr>
        <w:suppressAutoHyphens w:val="0"/>
        <w:spacing w:line="257" w:lineRule="auto"/>
        <w:jc w:val="both"/>
        <w:rPr>
          <w:rFonts w:ascii="Cambria" w:eastAsia="SimSun" w:hAnsi="Cambria" w:cs="Arial"/>
          <w:sz w:val="24"/>
          <w:szCs w:val="24"/>
          <w:lang w:eastAsia="en-US"/>
        </w:rPr>
      </w:pPr>
      <w:r w:rsidRPr="00F31FC1">
        <w:rPr>
          <w:rFonts w:ascii="Cambria" w:eastAsia="SimSun" w:hAnsi="Cambria" w:cs="Arial"/>
          <w:sz w:val="24"/>
          <w:szCs w:val="24"/>
          <w:lang w:eastAsia="en-US"/>
        </w:rPr>
        <w:t xml:space="preserve">- dojazd do miejsca załadunku materiałów/towaru, </w:t>
      </w:r>
    </w:p>
    <w:p w14:paraId="5C53D296" w14:textId="77777777" w:rsidR="000E6E2C" w:rsidRPr="00F31FC1" w:rsidRDefault="000E6E2C" w:rsidP="00560200">
      <w:pPr>
        <w:suppressAutoHyphens w:val="0"/>
        <w:spacing w:line="257" w:lineRule="auto"/>
        <w:jc w:val="both"/>
        <w:rPr>
          <w:rFonts w:ascii="Cambria" w:eastAsia="SimSun" w:hAnsi="Cambria" w:cs="Arial"/>
          <w:sz w:val="24"/>
          <w:szCs w:val="24"/>
          <w:lang w:eastAsia="en-US"/>
        </w:rPr>
      </w:pPr>
      <w:r w:rsidRPr="00F31FC1">
        <w:rPr>
          <w:rFonts w:ascii="Cambria" w:eastAsia="SimSun" w:hAnsi="Cambria" w:cs="Arial"/>
          <w:sz w:val="24"/>
          <w:szCs w:val="24"/>
          <w:lang w:eastAsia="en-US"/>
        </w:rPr>
        <w:t xml:space="preserve">- transport do miejsca docelowego </w:t>
      </w:r>
    </w:p>
    <w:p w14:paraId="16C2B39D" w14:textId="77777777" w:rsidR="000E6E2C" w:rsidRPr="00F31FC1" w:rsidRDefault="000E6E2C" w:rsidP="00560200">
      <w:pPr>
        <w:suppressAutoHyphens w:val="0"/>
        <w:spacing w:line="257" w:lineRule="auto"/>
        <w:jc w:val="both"/>
        <w:rPr>
          <w:rFonts w:ascii="Cambria" w:eastAsia="SimSun" w:hAnsi="Cambria" w:cs="Arial"/>
          <w:sz w:val="24"/>
          <w:szCs w:val="24"/>
          <w:lang w:eastAsia="en-US"/>
        </w:rPr>
      </w:pPr>
      <w:r w:rsidRPr="00F31FC1">
        <w:rPr>
          <w:rFonts w:ascii="Cambria" w:eastAsia="SimSun" w:hAnsi="Cambria" w:cs="Arial"/>
          <w:sz w:val="24"/>
          <w:szCs w:val="24"/>
          <w:lang w:eastAsia="en-US"/>
        </w:rPr>
        <w:t>- rozładunek w miejscu docelowym, wskazanym przez Zamawiającego.</w:t>
      </w:r>
    </w:p>
    <w:p w14:paraId="46714FD2" w14:textId="77777777" w:rsidR="002A1154" w:rsidRPr="00F31FC1" w:rsidRDefault="002A1154" w:rsidP="00966C4E">
      <w:pPr>
        <w:suppressAutoHyphens w:val="0"/>
        <w:spacing w:line="257" w:lineRule="auto"/>
        <w:jc w:val="both"/>
        <w:rPr>
          <w:rFonts w:ascii="Cambria" w:eastAsia="SimSun" w:hAnsi="Cambria" w:cs="Arial"/>
          <w:b/>
          <w:bCs/>
          <w:sz w:val="24"/>
          <w:szCs w:val="24"/>
          <w:lang w:eastAsia="en-US"/>
        </w:rPr>
      </w:pPr>
    </w:p>
    <w:p w14:paraId="7242BCBF" w14:textId="77777777" w:rsidR="002C4BE6" w:rsidRDefault="002C4BE6" w:rsidP="00966C4E">
      <w:pPr>
        <w:suppressAutoHyphens w:val="0"/>
        <w:spacing w:line="257" w:lineRule="auto"/>
        <w:jc w:val="both"/>
        <w:rPr>
          <w:rFonts w:ascii="Cambria" w:eastAsia="SimSun" w:hAnsi="Cambria" w:cs="Arial"/>
          <w:b/>
          <w:bCs/>
          <w:sz w:val="24"/>
          <w:szCs w:val="24"/>
          <w:lang w:eastAsia="en-US"/>
        </w:rPr>
      </w:pPr>
    </w:p>
    <w:p w14:paraId="04101790" w14:textId="7C4B5D2F" w:rsidR="000E6E2C" w:rsidRPr="00F31FC1" w:rsidRDefault="000E6E2C" w:rsidP="00966C4E">
      <w:pPr>
        <w:suppressAutoHyphens w:val="0"/>
        <w:spacing w:line="257" w:lineRule="auto"/>
        <w:jc w:val="both"/>
        <w:rPr>
          <w:rFonts w:ascii="Cambria" w:eastAsia="SimSun" w:hAnsi="Cambria" w:cs="Arial"/>
          <w:b/>
          <w:bCs/>
          <w:sz w:val="24"/>
          <w:szCs w:val="24"/>
          <w:lang w:eastAsia="en-US"/>
        </w:rPr>
      </w:pPr>
      <w:r w:rsidRPr="00F31FC1">
        <w:rPr>
          <w:rFonts w:ascii="Cambria" w:eastAsia="SimSun" w:hAnsi="Cambria" w:cs="Arial"/>
          <w:b/>
          <w:bCs/>
          <w:sz w:val="24"/>
          <w:szCs w:val="24"/>
          <w:lang w:eastAsia="en-US"/>
        </w:rPr>
        <w:lastRenderedPageBreak/>
        <w:t>Uwagi:</w:t>
      </w:r>
    </w:p>
    <w:p w14:paraId="7864B4D8" w14:textId="77777777" w:rsidR="000E6E2C" w:rsidRPr="00F31FC1" w:rsidRDefault="000E6E2C" w:rsidP="00966C4E">
      <w:pPr>
        <w:suppressAutoHyphens w:val="0"/>
        <w:spacing w:line="257" w:lineRule="auto"/>
        <w:jc w:val="both"/>
        <w:rPr>
          <w:rFonts w:ascii="Cambria" w:eastAsia="SimSun" w:hAnsi="Cambria" w:cs="Arial"/>
          <w:sz w:val="24"/>
          <w:szCs w:val="24"/>
          <w:lang w:eastAsia="en-US"/>
        </w:rPr>
      </w:pPr>
      <w:r w:rsidRPr="00F31FC1">
        <w:rPr>
          <w:rFonts w:ascii="Cambria" w:eastAsia="SimSun" w:hAnsi="Cambria" w:cs="Arial"/>
          <w:sz w:val="24"/>
          <w:szCs w:val="24"/>
          <w:lang w:eastAsia="en-US"/>
        </w:rPr>
        <w:t>Wymagany pojazd z zakrytą przestrzenią załadunkową, który zapewnia Wykonawca.</w:t>
      </w:r>
    </w:p>
    <w:p w14:paraId="4A7AB1E3" w14:textId="77777777" w:rsidR="000E6E2C" w:rsidRPr="00F31FC1" w:rsidRDefault="000E6E2C" w:rsidP="00966C4E">
      <w:pPr>
        <w:tabs>
          <w:tab w:val="left" w:pos="68"/>
        </w:tabs>
        <w:suppressAutoHyphens w:val="0"/>
        <w:autoSpaceDE w:val="0"/>
        <w:spacing w:before="120" w:line="257" w:lineRule="auto"/>
        <w:jc w:val="both"/>
        <w:rPr>
          <w:rFonts w:ascii="Cambria" w:eastAsia="Calibri" w:hAnsi="Cambria" w:cs="Arial"/>
          <w:b/>
          <w:bCs/>
          <w:sz w:val="24"/>
          <w:szCs w:val="24"/>
          <w:lang w:eastAsia="en-US"/>
        </w:rPr>
      </w:pPr>
      <w:r w:rsidRPr="00F31FC1">
        <w:rPr>
          <w:rFonts w:ascii="Cambria" w:eastAsia="Calibri" w:hAnsi="Cambria" w:cs="Arial"/>
          <w:b/>
          <w:bCs/>
          <w:sz w:val="24"/>
          <w:szCs w:val="24"/>
          <w:lang w:eastAsia="en-US"/>
        </w:rPr>
        <w:t>Procedura odbioru prac:</w:t>
      </w:r>
    </w:p>
    <w:p w14:paraId="60072F33" w14:textId="77777777" w:rsidR="000E6E2C" w:rsidRPr="00F31FC1" w:rsidRDefault="000E6E2C" w:rsidP="00966C4E">
      <w:pPr>
        <w:tabs>
          <w:tab w:val="left" w:pos="68"/>
        </w:tabs>
        <w:suppressAutoHyphens w:val="0"/>
        <w:autoSpaceDE w:val="0"/>
        <w:spacing w:before="120" w:line="257" w:lineRule="auto"/>
        <w:jc w:val="both"/>
        <w:rPr>
          <w:rFonts w:ascii="Cambria" w:eastAsia="Calibri" w:hAnsi="Cambria" w:cs="Verdana"/>
          <w:b/>
          <w:sz w:val="24"/>
          <w:szCs w:val="24"/>
          <w:u w:val="single"/>
          <w:lang w:eastAsia="en-US"/>
        </w:rPr>
      </w:pPr>
      <w:r w:rsidRPr="00F31FC1">
        <w:rPr>
          <w:rFonts w:ascii="Cambria" w:eastAsia="Calibri" w:hAnsi="Cambria" w:cs="Arial"/>
          <w:sz w:val="24"/>
          <w:szCs w:val="24"/>
          <w:lang w:eastAsia="en-US"/>
        </w:rPr>
        <w:t>Odbiór prac nastąpi poprzez zweryfikowanie prawidłowości ich wykonania ze zleceniem oraz poprzez odnotowywanie rzeczywistej liczby przejechanych kilometrów po załadunku, na podstawie udokumentowanego stanu licznika, zweryfikowanej na podstawie porównanie z długością zaplanowanej trasy.</w:t>
      </w:r>
    </w:p>
    <w:p w14:paraId="1BFBC8AD" w14:textId="620DC058" w:rsidR="00560200" w:rsidRPr="00F31FC1" w:rsidRDefault="000E6E2C" w:rsidP="00696FC4">
      <w:pPr>
        <w:suppressAutoHyphens w:val="0"/>
        <w:autoSpaceDE w:val="0"/>
        <w:spacing w:before="120" w:line="257" w:lineRule="auto"/>
        <w:jc w:val="both"/>
        <w:rPr>
          <w:rFonts w:ascii="Cambria" w:eastAsia="Calibri" w:hAnsi="Cambria" w:cs="Arial"/>
          <w:bCs/>
          <w:sz w:val="24"/>
          <w:szCs w:val="24"/>
          <w:lang w:eastAsia="en-US"/>
        </w:rPr>
      </w:pPr>
      <w:r w:rsidRPr="00F31FC1">
        <w:rPr>
          <w:rFonts w:ascii="Cambria" w:eastAsia="Calibri" w:hAnsi="Cambria" w:cs="Arial"/>
          <w:bCs/>
          <w:sz w:val="24"/>
          <w:szCs w:val="24"/>
          <w:lang w:eastAsia="en-US"/>
        </w:rPr>
        <w:t xml:space="preserve">(rozliczenie z dokładnością do 1 </w:t>
      </w:r>
      <w:proofErr w:type="spellStart"/>
      <w:r w:rsidRPr="00F31FC1">
        <w:rPr>
          <w:rFonts w:ascii="Cambria" w:eastAsia="Calibri" w:hAnsi="Cambria" w:cs="Arial"/>
          <w:bCs/>
          <w:sz w:val="24"/>
          <w:szCs w:val="24"/>
          <w:lang w:eastAsia="en-US"/>
        </w:rPr>
        <w:t>kmtr</w:t>
      </w:r>
      <w:proofErr w:type="spellEnd"/>
      <w:r w:rsidRPr="00F31FC1">
        <w:rPr>
          <w:rFonts w:ascii="Cambria" w:eastAsia="Calibri" w:hAnsi="Cambria" w:cs="Arial"/>
          <w:bCs/>
          <w:sz w:val="24"/>
          <w:szCs w:val="24"/>
          <w:lang w:eastAsia="en-US"/>
        </w:rPr>
        <w:t>)</w:t>
      </w:r>
    </w:p>
    <w:bookmarkEnd w:id="37"/>
    <w:p w14:paraId="0E151B2E" w14:textId="77777777" w:rsidR="0059548F" w:rsidRPr="00F31FC1" w:rsidRDefault="0059548F" w:rsidP="00F31FC1">
      <w:pPr>
        <w:suppressAutoHyphens w:val="0"/>
        <w:spacing w:before="120" w:line="257" w:lineRule="auto"/>
        <w:rPr>
          <w:rFonts w:ascii="Cambria" w:eastAsia="Calibri" w:hAnsi="Cambria" w:cs="Arial"/>
          <w:b/>
          <w:kern w:val="1"/>
          <w:sz w:val="28"/>
          <w:szCs w:val="28"/>
          <w:lang w:eastAsia="zh-CN" w:bidi="hi-IN"/>
        </w:rPr>
      </w:pPr>
    </w:p>
    <w:p w14:paraId="6D7EB359" w14:textId="6622024F" w:rsidR="0078150F" w:rsidRPr="0078150F" w:rsidRDefault="0078150F" w:rsidP="00560200">
      <w:pPr>
        <w:suppressAutoHyphens w:val="0"/>
        <w:spacing w:before="120" w:line="257" w:lineRule="auto"/>
        <w:jc w:val="center"/>
        <w:rPr>
          <w:rFonts w:ascii="Cambria" w:eastAsia="Calibri" w:hAnsi="Cambria" w:cs="Arial"/>
          <w:b/>
          <w:kern w:val="1"/>
          <w:sz w:val="28"/>
          <w:szCs w:val="28"/>
          <w:lang w:eastAsia="zh-CN" w:bidi="hi-IN"/>
        </w:rPr>
      </w:pPr>
      <w:r w:rsidRPr="0078150F">
        <w:rPr>
          <w:rFonts w:ascii="Cambria" w:eastAsia="Calibri" w:hAnsi="Cambria" w:cs="Arial"/>
          <w:b/>
          <w:kern w:val="1"/>
          <w:sz w:val="28"/>
          <w:szCs w:val="28"/>
          <w:lang w:eastAsia="zh-CN" w:bidi="hi-IN"/>
        </w:rPr>
        <w:t>Łowiectwo</w:t>
      </w:r>
    </w:p>
    <w:p w14:paraId="1ABF4011" w14:textId="1AC6A82F" w:rsidR="0078150F" w:rsidRPr="00F51BA2" w:rsidRDefault="0078150F" w:rsidP="00F51BA2">
      <w:pPr>
        <w:suppressAutoHyphens w:val="0"/>
        <w:spacing w:before="120" w:line="257" w:lineRule="auto"/>
        <w:jc w:val="both"/>
        <w:rPr>
          <w:rFonts w:ascii="Cambria" w:eastAsia="Calibri" w:hAnsi="Cambria" w:cs="Arial"/>
          <w:b/>
          <w:kern w:val="1"/>
          <w:sz w:val="24"/>
          <w:szCs w:val="24"/>
          <w:lang w:eastAsia="zh-CN" w:bidi="hi-IN"/>
        </w:rPr>
      </w:pPr>
      <w:bookmarkStart w:id="38" w:name="_Hlk134435298"/>
      <w:r w:rsidRPr="00F51BA2">
        <w:rPr>
          <w:rFonts w:ascii="Cambria" w:eastAsia="Calibri" w:hAnsi="Cambria" w:cs="Arial"/>
          <w:b/>
          <w:kern w:val="1"/>
          <w:sz w:val="24"/>
          <w:szCs w:val="24"/>
          <w:lang w:eastAsia="zh-CN" w:bidi="hi-IN"/>
        </w:rPr>
        <w:t xml:space="preserve">Organizacja polowań indywidualnych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8"/>
        <w:gridCol w:w="1506"/>
        <w:gridCol w:w="4996"/>
        <w:gridCol w:w="1387"/>
      </w:tblGrid>
      <w:tr w:rsidR="0078150F" w:rsidRPr="008D1899" w14:paraId="5ACFD86E" w14:textId="77777777" w:rsidTr="008D6624">
        <w:trPr>
          <w:trHeight w:val="393"/>
          <w:jc w:val="center"/>
        </w:trPr>
        <w:tc>
          <w:tcPr>
            <w:tcW w:w="752" w:type="pct"/>
            <w:tcBorders>
              <w:top w:val="single" w:sz="4" w:space="0" w:color="auto"/>
              <w:left w:val="single" w:sz="4" w:space="0" w:color="auto"/>
              <w:bottom w:val="single" w:sz="4" w:space="0" w:color="auto"/>
              <w:right w:val="single" w:sz="4" w:space="0" w:color="auto"/>
            </w:tcBorders>
          </w:tcPr>
          <w:p w14:paraId="36099096" w14:textId="77777777" w:rsidR="0078150F" w:rsidRPr="008D1899" w:rsidRDefault="0078150F" w:rsidP="00966C4E">
            <w:pPr>
              <w:suppressAutoHyphens w:val="0"/>
              <w:spacing w:before="120" w:line="257" w:lineRule="auto"/>
              <w:jc w:val="both"/>
              <w:rPr>
                <w:rFonts w:ascii="Cambria" w:eastAsia="Calibri" w:hAnsi="Cambria" w:cs="Arial"/>
                <w:b/>
                <w:bCs/>
                <w:i/>
                <w:iCs/>
                <w:sz w:val="24"/>
                <w:szCs w:val="24"/>
                <w:lang w:eastAsia="pl-PL"/>
              </w:rPr>
            </w:pPr>
            <w:r>
              <w:rPr>
                <w:rFonts w:ascii="Cambria" w:eastAsia="Calibri" w:hAnsi="Cambria" w:cs="Arial"/>
                <w:b/>
                <w:bCs/>
                <w:i/>
                <w:iCs/>
                <w:sz w:val="24"/>
                <w:szCs w:val="24"/>
                <w:lang w:eastAsia="pl-PL"/>
              </w:rPr>
              <w:t>Nr</w:t>
            </w:r>
          </w:p>
        </w:tc>
        <w:tc>
          <w:tcPr>
            <w:tcW w:w="811" w:type="pct"/>
            <w:tcBorders>
              <w:top w:val="single" w:sz="4" w:space="0" w:color="auto"/>
              <w:left w:val="single" w:sz="4" w:space="0" w:color="auto"/>
              <w:bottom w:val="single" w:sz="4" w:space="0" w:color="auto"/>
              <w:right w:val="single" w:sz="4" w:space="0" w:color="auto"/>
            </w:tcBorders>
            <w:hideMark/>
          </w:tcPr>
          <w:p w14:paraId="27FC9E1D" w14:textId="77777777" w:rsidR="0078150F" w:rsidRPr="008D1899" w:rsidRDefault="0078150F" w:rsidP="00966C4E">
            <w:pPr>
              <w:suppressAutoHyphens w:val="0"/>
              <w:spacing w:before="120" w:line="257" w:lineRule="auto"/>
              <w:jc w:val="both"/>
              <w:rPr>
                <w:rFonts w:ascii="Cambria" w:eastAsia="Calibri" w:hAnsi="Cambria" w:cs="Arial"/>
                <w:b/>
                <w:bCs/>
                <w:i/>
                <w:iCs/>
                <w:sz w:val="24"/>
                <w:szCs w:val="24"/>
                <w:lang w:eastAsia="pl-PL"/>
              </w:rPr>
            </w:pPr>
            <w:bookmarkStart w:id="39" w:name="_Hlk39145841"/>
            <w:r w:rsidRPr="008D1899">
              <w:rPr>
                <w:rFonts w:ascii="Cambria" w:eastAsia="Calibri" w:hAnsi="Cambria" w:cs="Arial"/>
                <w:b/>
                <w:bCs/>
                <w:i/>
                <w:iCs/>
                <w:sz w:val="24"/>
                <w:szCs w:val="24"/>
                <w:lang w:eastAsia="pl-PL"/>
              </w:rPr>
              <w:t>Kod czynności</w:t>
            </w:r>
          </w:p>
        </w:tc>
        <w:tc>
          <w:tcPr>
            <w:tcW w:w="2690" w:type="pct"/>
            <w:tcBorders>
              <w:top w:val="single" w:sz="4" w:space="0" w:color="auto"/>
              <w:left w:val="single" w:sz="4" w:space="0" w:color="auto"/>
              <w:bottom w:val="single" w:sz="4" w:space="0" w:color="auto"/>
              <w:right w:val="single" w:sz="4" w:space="0" w:color="auto"/>
            </w:tcBorders>
            <w:hideMark/>
          </w:tcPr>
          <w:p w14:paraId="214A8D49" w14:textId="77777777" w:rsidR="0078150F" w:rsidRPr="008D1899" w:rsidRDefault="0078150F" w:rsidP="00966C4E">
            <w:pPr>
              <w:suppressAutoHyphens w:val="0"/>
              <w:spacing w:before="120" w:line="257" w:lineRule="auto"/>
              <w:jc w:val="both"/>
              <w:rPr>
                <w:rFonts w:ascii="Cambria" w:eastAsia="Calibri" w:hAnsi="Cambria" w:cs="Arial"/>
                <w:b/>
                <w:bCs/>
                <w:i/>
                <w:iCs/>
                <w:sz w:val="24"/>
                <w:szCs w:val="24"/>
                <w:lang w:eastAsia="pl-PL"/>
              </w:rPr>
            </w:pPr>
            <w:r w:rsidRPr="008D1899">
              <w:rPr>
                <w:rFonts w:ascii="Cambria" w:eastAsia="Calibri" w:hAnsi="Cambria" w:cs="Arial"/>
                <w:b/>
                <w:bCs/>
                <w:i/>
                <w:iCs/>
                <w:sz w:val="24"/>
                <w:szCs w:val="24"/>
                <w:lang w:eastAsia="pl-PL"/>
              </w:rPr>
              <w:t>Opis kodu czynności</w:t>
            </w:r>
          </w:p>
        </w:tc>
        <w:tc>
          <w:tcPr>
            <w:tcW w:w="748" w:type="pct"/>
            <w:tcBorders>
              <w:top w:val="single" w:sz="4" w:space="0" w:color="auto"/>
              <w:left w:val="single" w:sz="4" w:space="0" w:color="auto"/>
              <w:bottom w:val="single" w:sz="4" w:space="0" w:color="auto"/>
              <w:right w:val="single" w:sz="4" w:space="0" w:color="auto"/>
            </w:tcBorders>
          </w:tcPr>
          <w:p w14:paraId="441AFFB0" w14:textId="77777777" w:rsidR="0078150F" w:rsidRPr="008D1899" w:rsidRDefault="0078150F" w:rsidP="00966C4E">
            <w:pPr>
              <w:tabs>
                <w:tab w:val="left" w:pos="1026"/>
              </w:tabs>
              <w:suppressAutoHyphens w:val="0"/>
              <w:spacing w:before="120" w:line="257" w:lineRule="auto"/>
              <w:jc w:val="both"/>
              <w:rPr>
                <w:rFonts w:ascii="Cambria" w:eastAsia="Calibri" w:hAnsi="Cambria" w:cs="Arial"/>
                <w:b/>
                <w:bCs/>
                <w:i/>
                <w:iCs/>
                <w:sz w:val="24"/>
                <w:szCs w:val="24"/>
                <w:lang w:eastAsia="pl-PL"/>
              </w:rPr>
            </w:pPr>
            <w:r w:rsidRPr="008D1899">
              <w:rPr>
                <w:rFonts w:ascii="Cambria" w:eastAsia="Calibri" w:hAnsi="Cambria" w:cs="Arial"/>
                <w:b/>
                <w:bCs/>
                <w:i/>
                <w:iCs/>
                <w:sz w:val="24"/>
                <w:szCs w:val="24"/>
                <w:lang w:eastAsia="pl-PL"/>
              </w:rPr>
              <w:t xml:space="preserve">Jednostka miary </w:t>
            </w:r>
          </w:p>
        </w:tc>
      </w:tr>
      <w:tr w:rsidR="0078150F" w:rsidRPr="008D1899" w14:paraId="334ABE8E" w14:textId="77777777" w:rsidTr="008D6624">
        <w:trPr>
          <w:trHeight w:val="164"/>
          <w:jc w:val="center"/>
        </w:trPr>
        <w:tc>
          <w:tcPr>
            <w:tcW w:w="752" w:type="pct"/>
            <w:tcBorders>
              <w:top w:val="single" w:sz="4" w:space="0" w:color="auto"/>
              <w:left w:val="single" w:sz="4" w:space="0" w:color="auto"/>
              <w:bottom w:val="single" w:sz="4" w:space="0" w:color="auto"/>
              <w:right w:val="single" w:sz="4" w:space="0" w:color="auto"/>
            </w:tcBorders>
          </w:tcPr>
          <w:p w14:paraId="72AED777" w14:textId="19E8DC6B" w:rsidR="0078150F" w:rsidRDefault="00E6381B" w:rsidP="00966C4E">
            <w:pPr>
              <w:suppressAutoHyphens w:val="0"/>
              <w:spacing w:before="120" w:line="257" w:lineRule="auto"/>
              <w:jc w:val="both"/>
              <w:rPr>
                <w:rFonts w:ascii="Cambria" w:eastAsia="Calibri" w:hAnsi="Cambria" w:cs="Arial"/>
                <w:bCs/>
                <w:iCs/>
                <w:sz w:val="24"/>
                <w:szCs w:val="24"/>
                <w:lang w:eastAsia="pl-PL"/>
              </w:rPr>
            </w:pPr>
            <w:r>
              <w:rPr>
                <w:rFonts w:ascii="Cambria" w:eastAsia="Calibri" w:hAnsi="Cambria" w:cs="Arial"/>
                <w:bCs/>
                <w:iCs/>
                <w:sz w:val="24"/>
                <w:szCs w:val="24"/>
                <w:lang w:eastAsia="pl-PL"/>
              </w:rPr>
              <w:t>407</w:t>
            </w:r>
          </w:p>
        </w:tc>
        <w:tc>
          <w:tcPr>
            <w:tcW w:w="811" w:type="pct"/>
            <w:tcBorders>
              <w:top w:val="single" w:sz="4" w:space="0" w:color="auto"/>
              <w:left w:val="single" w:sz="4" w:space="0" w:color="auto"/>
              <w:bottom w:val="single" w:sz="4" w:space="0" w:color="auto"/>
              <w:right w:val="single" w:sz="4" w:space="0" w:color="auto"/>
            </w:tcBorders>
          </w:tcPr>
          <w:p w14:paraId="388CD276" w14:textId="77777777" w:rsidR="0078150F" w:rsidRPr="008D1899" w:rsidRDefault="0078150F" w:rsidP="00966C4E">
            <w:pPr>
              <w:suppressAutoHyphens w:val="0"/>
              <w:spacing w:before="120" w:line="257" w:lineRule="auto"/>
              <w:jc w:val="both"/>
              <w:rPr>
                <w:rFonts w:ascii="Cambria" w:eastAsia="Calibri" w:hAnsi="Cambria" w:cs="Arial"/>
                <w:bCs/>
                <w:iCs/>
                <w:sz w:val="24"/>
                <w:szCs w:val="24"/>
                <w:lang w:eastAsia="pl-PL"/>
              </w:rPr>
            </w:pPr>
            <w:r>
              <w:rPr>
                <w:rFonts w:ascii="Cambria" w:eastAsia="Calibri" w:hAnsi="Cambria" w:cs="Arial"/>
                <w:bCs/>
                <w:iCs/>
                <w:sz w:val="24"/>
                <w:szCs w:val="24"/>
                <w:lang w:eastAsia="pl-PL"/>
              </w:rPr>
              <w:t>ŁO-</w:t>
            </w:r>
            <w:r w:rsidRPr="008D1899">
              <w:rPr>
                <w:rFonts w:ascii="Cambria" w:eastAsia="Calibri" w:hAnsi="Cambria" w:cs="Arial"/>
                <w:bCs/>
                <w:iCs/>
                <w:sz w:val="24"/>
                <w:szCs w:val="24"/>
                <w:lang w:eastAsia="pl-PL"/>
              </w:rPr>
              <w:t>PODPR</w:t>
            </w:r>
          </w:p>
        </w:tc>
        <w:tc>
          <w:tcPr>
            <w:tcW w:w="2690" w:type="pct"/>
            <w:tcBorders>
              <w:top w:val="single" w:sz="4" w:space="0" w:color="auto"/>
              <w:left w:val="single" w:sz="4" w:space="0" w:color="auto"/>
              <w:bottom w:val="single" w:sz="4" w:space="0" w:color="auto"/>
              <w:right w:val="single" w:sz="4" w:space="0" w:color="auto"/>
            </w:tcBorders>
          </w:tcPr>
          <w:p w14:paraId="0D72D7CE" w14:textId="6D47610D" w:rsidR="0078150F" w:rsidRPr="008D1899" w:rsidRDefault="0078150F" w:rsidP="00966C4E">
            <w:pPr>
              <w:suppressAutoHyphens w:val="0"/>
              <w:spacing w:before="120" w:line="257" w:lineRule="auto"/>
              <w:jc w:val="both"/>
              <w:rPr>
                <w:rFonts w:ascii="Cambria" w:eastAsia="Calibri" w:hAnsi="Cambria" w:cs="Arial"/>
                <w:bCs/>
                <w:iCs/>
                <w:kern w:val="1"/>
                <w:sz w:val="24"/>
                <w:szCs w:val="24"/>
                <w:lang w:eastAsia="pl-PL" w:bidi="hi-IN"/>
              </w:rPr>
            </w:pPr>
            <w:r w:rsidRPr="008D1899">
              <w:rPr>
                <w:rFonts w:ascii="Cambria" w:eastAsia="Calibri" w:hAnsi="Cambria" w:cs="Arial"/>
                <w:bCs/>
                <w:iCs/>
                <w:sz w:val="24"/>
                <w:szCs w:val="24"/>
                <w:lang w:eastAsia="pl-PL"/>
              </w:rPr>
              <w:t>Podprowadzanie myśliwych</w:t>
            </w:r>
            <w:r w:rsidR="005D096F">
              <w:rPr>
                <w:rFonts w:ascii="Cambria" w:eastAsia="Calibri" w:hAnsi="Cambria" w:cs="Arial"/>
                <w:bCs/>
                <w:iCs/>
                <w:sz w:val="24"/>
                <w:szCs w:val="24"/>
                <w:lang w:eastAsia="pl-PL"/>
              </w:rPr>
              <w:t xml:space="preserve"> na polowaniu indywidualnym</w:t>
            </w:r>
          </w:p>
        </w:tc>
        <w:tc>
          <w:tcPr>
            <w:tcW w:w="748" w:type="pct"/>
            <w:tcBorders>
              <w:top w:val="single" w:sz="4" w:space="0" w:color="auto"/>
              <w:left w:val="single" w:sz="4" w:space="0" w:color="auto"/>
              <w:bottom w:val="single" w:sz="4" w:space="0" w:color="auto"/>
              <w:right w:val="single" w:sz="4" w:space="0" w:color="auto"/>
            </w:tcBorders>
          </w:tcPr>
          <w:p w14:paraId="09CDB2A3" w14:textId="77777777" w:rsidR="0078150F" w:rsidRPr="008D1899" w:rsidRDefault="0078150F" w:rsidP="00966C4E">
            <w:pPr>
              <w:tabs>
                <w:tab w:val="left" w:pos="1026"/>
              </w:tabs>
              <w:suppressAutoHyphens w:val="0"/>
              <w:spacing w:before="120" w:line="257" w:lineRule="auto"/>
              <w:jc w:val="both"/>
              <w:rPr>
                <w:rFonts w:ascii="Cambria" w:eastAsia="Calibri" w:hAnsi="Cambria" w:cs="Arial"/>
                <w:bCs/>
                <w:iCs/>
                <w:sz w:val="24"/>
                <w:szCs w:val="24"/>
                <w:lang w:eastAsia="pl-PL"/>
              </w:rPr>
            </w:pPr>
            <w:r w:rsidRPr="008D1899">
              <w:rPr>
                <w:rFonts w:ascii="Cambria" w:eastAsia="Calibri" w:hAnsi="Cambria" w:cs="Arial"/>
                <w:bCs/>
                <w:iCs/>
                <w:sz w:val="24"/>
                <w:szCs w:val="24"/>
                <w:lang w:eastAsia="pl-PL"/>
              </w:rPr>
              <w:t>DN</w:t>
            </w:r>
          </w:p>
        </w:tc>
      </w:tr>
    </w:tbl>
    <w:bookmarkEnd w:id="39"/>
    <w:p w14:paraId="7A863C88" w14:textId="77777777" w:rsidR="0078150F" w:rsidRPr="0018675D" w:rsidRDefault="0078150F" w:rsidP="00966C4E">
      <w:pPr>
        <w:widowControl w:val="0"/>
        <w:suppressAutoHyphens w:val="0"/>
        <w:spacing w:before="120" w:line="257" w:lineRule="auto"/>
        <w:jc w:val="both"/>
        <w:rPr>
          <w:rFonts w:ascii="Cambria" w:eastAsia="Calibri" w:hAnsi="Cambria" w:cs="Arial"/>
          <w:b/>
          <w:iCs/>
          <w:kern w:val="1"/>
          <w:sz w:val="24"/>
          <w:szCs w:val="24"/>
          <w:lang w:eastAsia="pl-PL" w:bidi="hi-IN"/>
        </w:rPr>
      </w:pPr>
      <w:r w:rsidRPr="0018675D">
        <w:rPr>
          <w:rFonts w:ascii="Cambria" w:eastAsia="Calibri" w:hAnsi="Cambria" w:cs="Arial"/>
          <w:b/>
          <w:iCs/>
          <w:kern w:val="1"/>
          <w:sz w:val="24"/>
          <w:szCs w:val="24"/>
          <w:lang w:eastAsia="pl-PL" w:bidi="hi-IN"/>
        </w:rPr>
        <w:t>Standard technologii dla tej czynności obejmuje:</w:t>
      </w:r>
    </w:p>
    <w:p w14:paraId="0ACD2E83" w14:textId="4DE4B062" w:rsidR="0078150F" w:rsidRPr="008D1899" w:rsidRDefault="0078150F" w:rsidP="00966C4E">
      <w:pPr>
        <w:spacing w:line="257" w:lineRule="auto"/>
        <w:jc w:val="both"/>
        <w:rPr>
          <w:rFonts w:ascii="Cambria" w:eastAsia="Calibri" w:hAnsi="Cambria" w:cs="Arial"/>
          <w:bCs/>
          <w:iCs/>
          <w:kern w:val="1"/>
          <w:sz w:val="24"/>
          <w:szCs w:val="24"/>
          <w:lang w:eastAsia="pl-PL" w:bidi="hi-IN"/>
        </w:rPr>
      </w:pPr>
      <w:r w:rsidRPr="008D1899">
        <w:rPr>
          <w:rFonts w:ascii="Cambria" w:eastAsia="Calibri" w:hAnsi="Cambria" w:cs="Arial"/>
          <w:bCs/>
          <w:iCs/>
          <w:kern w:val="1"/>
          <w:sz w:val="24"/>
          <w:szCs w:val="24"/>
          <w:lang w:eastAsia="pl-PL" w:bidi="hi-IN"/>
        </w:rPr>
        <w:t xml:space="preserve">- dojście </w:t>
      </w:r>
      <w:r>
        <w:rPr>
          <w:rFonts w:ascii="Cambria" w:eastAsia="Calibri" w:hAnsi="Cambria" w:cs="Arial"/>
          <w:bCs/>
          <w:iCs/>
          <w:kern w:val="1"/>
          <w:sz w:val="24"/>
          <w:szCs w:val="24"/>
          <w:lang w:eastAsia="pl-PL" w:bidi="hi-IN"/>
        </w:rPr>
        <w:t xml:space="preserve">podprowadzającego </w:t>
      </w:r>
      <w:r w:rsidRPr="008D1899">
        <w:rPr>
          <w:rFonts w:ascii="Cambria" w:eastAsia="Calibri" w:hAnsi="Cambria" w:cs="Arial"/>
          <w:bCs/>
          <w:iCs/>
          <w:kern w:val="1"/>
          <w:sz w:val="24"/>
          <w:szCs w:val="24"/>
          <w:lang w:eastAsia="pl-PL" w:bidi="hi-IN"/>
        </w:rPr>
        <w:t xml:space="preserve">do miejsca umożliwiającego oddanie skutecznego strzału do zwierzyny, na którą zostało wydane upoważnienie do wykonywania polowania, </w:t>
      </w:r>
      <w:r>
        <w:rPr>
          <w:rFonts w:ascii="Cambria" w:eastAsia="Calibri" w:hAnsi="Cambria" w:cs="Arial"/>
          <w:bCs/>
          <w:iCs/>
          <w:kern w:val="1"/>
          <w:sz w:val="24"/>
          <w:szCs w:val="24"/>
          <w:lang w:eastAsia="pl-PL" w:bidi="hi-IN"/>
        </w:rPr>
        <w:br/>
      </w:r>
      <w:r w:rsidRPr="008D1899">
        <w:rPr>
          <w:rFonts w:ascii="Cambria" w:eastAsia="Calibri" w:hAnsi="Cambria" w:cs="Arial"/>
          <w:bCs/>
          <w:iCs/>
          <w:kern w:val="1"/>
          <w:sz w:val="24"/>
          <w:szCs w:val="24"/>
          <w:lang w:eastAsia="pl-PL" w:bidi="hi-IN"/>
        </w:rPr>
        <w:t xml:space="preserve">(metodę </w:t>
      </w:r>
      <w:r>
        <w:rPr>
          <w:rFonts w:ascii="Cambria" w:eastAsia="Calibri" w:hAnsi="Cambria" w:cs="Arial"/>
          <w:bCs/>
          <w:iCs/>
          <w:kern w:val="1"/>
          <w:sz w:val="24"/>
          <w:szCs w:val="24"/>
          <w:lang w:eastAsia="pl-PL" w:bidi="hi-IN"/>
        </w:rPr>
        <w:t xml:space="preserve">i rejon </w:t>
      </w:r>
      <w:r w:rsidRPr="008D1899">
        <w:rPr>
          <w:rFonts w:ascii="Cambria" w:eastAsia="Calibri" w:hAnsi="Cambria" w:cs="Arial"/>
          <w:bCs/>
          <w:iCs/>
          <w:kern w:val="1"/>
          <w:sz w:val="24"/>
          <w:szCs w:val="24"/>
          <w:lang w:eastAsia="pl-PL" w:bidi="hi-IN"/>
        </w:rPr>
        <w:t>polowania podprowadzający</w:t>
      </w:r>
      <w:r>
        <w:rPr>
          <w:rFonts w:ascii="Cambria" w:eastAsia="Calibri" w:hAnsi="Cambria" w:cs="Arial"/>
          <w:bCs/>
          <w:iCs/>
          <w:kern w:val="1"/>
          <w:sz w:val="24"/>
          <w:szCs w:val="24"/>
          <w:lang w:eastAsia="pl-PL" w:bidi="hi-IN"/>
        </w:rPr>
        <w:t xml:space="preserve"> uzgadnia z Zamawiającym</w:t>
      </w:r>
      <w:r w:rsidRPr="008D1899">
        <w:rPr>
          <w:rFonts w:ascii="Cambria" w:eastAsia="Calibri" w:hAnsi="Cambria" w:cs="Arial"/>
          <w:bCs/>
          <w:iCs/>
          <w:kern w:val="1"/>
          <w:sz w:val="24"/>
          <w:szCs w:val="24"/>
          <w:lang w:eastAsia="pl-PL" w:bidi="hi-IN"/>
        </w:rPr>
        <w:t xml:space="preserve">), </w:t>
      </w:r>
    </w:p>
    <w:p w14:paraId="7C7E09DD" w14:textId="77777777" w:rsidR="0078150F" w:rsidRPr="008D1899" w:rsidRDefault="0078150F" w:rsidP="00966C4E">
      <w:pPr>
        <w:spacing w:line="257" w:lineRule="auto"/>
        <w:jc w:val="both"/>
        <w:rPr>
          <w:rFonts w:ascii="Cambria" w:eastAsia="Calibri" w:hAnsi="Cambria" w:cs="Arial"/>
          <w:bCs/>
          <w:iCs/>
          <w:kern w:val="1"/>
          <w:sz w:val="24"/>
          <w:szCs w:val="24"/>
          <w:lang w:eastAsia="pl-PL" w:bidi="hi-IN"/>
        </w:rPr>
      </w:pPr>
      <w:r w:rsidRPr="008D1899">
        <w:rPr>
          <w:rFonts w:ascii="Cambria" w:eastAsia="Calibri" w:hAnsi="Cambria" w:cs="Arial"/>
          <w:bCs/>
          <w:iCs/>
          <w:kern w:val="1"/>
          <w:sz w:val="24"/>
          <w:szCs w:val="24"/>
          <w:lang w:eastAsia="pl-PL" w:bidi="hi-IN"/>
        </w:rPr>
        <w:t xml:space="preserve">-dokonanie oględzin terenu, </w:t>
      </w:r>
      <w:proofErr w:type="gramStart"/>
      <w:r w:rsidRPr="008D1899">
        <w:rPr>
          <w:rFonts w:ascii="Cambria" w:eastAsia="Calibri" w:hAnsi="Cambria" w:cs="Arial"/>
          <w:bCs/>
          <w:iCs/>
          <w:kern w:val="1"/>
          <w:sz w:val="24"/>
          <w:szCs w:val="24"/>
          <w:lang w:eastAsia="pl-PL" w:bidi="hi-IN"/>
        </w:rPr>
        <w:t>ze</w:t>
      </w:r>
      <w:proofErr w:type="gramEnd"/>
      <w:r w:rsidRPr="008D1899">
        <w:rPr>
          <w:rFonts w:ascii="Cambria" w:eastAsia="Calibri" w:hAnsi="Cambria" w:cs="Arial"/>
          <w:bCs/>
          <w:iCs/>
          <w:kern w:val="1"/>
          <w:sz w:val="24"/>
          <w:szCs w:val="24"/>
          <w:lang w:eastAsia="pl-PL" w:bidi="hi-IN"/>
        </w:rPr>
        <w:t xml:space="preserve"> szczególnym uwzględnienie zasad bezpiecznego oddania strzału</w:t>
      </w:r>
      <w:r>
        <w:rPr>
          <w:rFonts w:ascii="Cambria" w:eastAsia="Calibri" w:hAnsi="Cambria" w:cs="Arial"/>
          <w:bCs/>
          <w:iCs/>
          <w:kern w:val="1"/>
          <w:sz w:val="24"/>
          <w:szCs w:val="24"/>
          <w:lang w:eastAsia="pl-PL" w:bidi="hi-IN"/>
        </w:rPr>
        <w:t>,</w:t>
      </w:r>
    </w:p>
    <w:p w14:paraId="553F2C1F" w14:textId="57D1645E" w:rsidR="0078150F" w:rsidRDefault="0078150F" w:rsidP="00966C4E">
      <w:pPr>
        <w:spacing w:line="257" w:lineRule="auto"/>
        <w:jc w:val="both"/>
        <w:rPr>
          <w:rFonts w:ascii="Cambria" w:eastAsia="Calibri" w:hAnsi="Cambria" w:cs="Arial"/>
          <w:bCs/>
          <w:iCs/>
          <w:kern w:val="1"/>
          <w:sz w:val="24"/>
          <w:szCs w:val="24"/>
          <w:lang w:eastAsia="pl-PL" w:bidi="hi-IN"/>
        </w:rPr>
      </w:pPr>
      <w:r w:rsidRPr="008D1899">
        <w:rPr>
          <w:rFonts w:ascii="Cambria" w:eastAsia="Calibri" w:hAnsi="Cambria" w:cs="Arial"/>
          <w:bCs/>
          <w:iCs/>
          <w:kern w:val="1"/>
          <w:sz w:val="24"/>
          <w:szCs w:val="24"/>
          <w:lang w:eastAsia="pl-PL" w:bidi="hi-IN"/>
        </w:rPr>
        <w:t>- uczestnictwo w odnalezieniu ubitej zwierzyny</w:t>
      </w:r>
      <w:bookmarkStart w:id="40" w:name="_Hlk40202510"/>
      <w:r>
        <w:rPr>
          <w:rFonts w:ascii="Cambria" w:eastAsia="Calibri" w:hAnsi="Cambria" w:cs="Arial"/>
          <w:bCs/>
          <w:iCs/>
          <w:kern w:val="1"/>
          <w:sz w:val="24"/>
          <w:szCs w:val="24"/>
          <w:lang w:eastAsia="pl-PL" w:bidi="hi-IN"/>
        </w:rPr>
        <w:t>,</w:t>
      </w:r>
    </w:p>
    <w:p w14:paraId="738C776D" w14:textId="142FDF82" w:rsidR="0078150F" w:rsidRPr="00EB687B" w:rsidRDefault="0078150F" w:rsidP="00966C4E">
      <w:pPr>
        <w:spacing w:line="257" w:lineRule="auto"/>
        <w:jc w:val="both"/>
        <w:rPr>
          <w:rFonts w:ascii="Cambria" w:eastAsia="Calibri" w:hAnsi="Cambria" w:cs="Arial"/>
          <w:bCs/>
          <w:iCs/>
          <w:kern w:val="1"/>
          <w:sz w:val="24"/>
          <w:szCs w:val="24"/>
          <w:lang w:eastAsia="pl-PL" w:bidi="hi-IN"/>
        </w:rPr>
      </w:pPr>
      <w:bookmarkStart w:id="41" w:name="_Hlk103866603"/>
    </w:p>
    <w:bookmarkEnd w:id="41"/>
    <w:p w14:paraId="64ED791E" w14:textId="77777777" w:rsidR="0078150F" w:rsidRPr="008D1899" w:rsidRDefault="0078150F" w:rsidP="00966C4E">
      <w:pPr>
        <w:spacing w:line="257" w:lineRule="auto"/>
        <w:jc w:val="both"/>
        <w:rPr>
          <w:rFonts w:ascii="Cambria" w:eastAsia="Calibri" w:hAnsi="Cambria" w:cs="Arial"/>
          <w:bCs/>
          <w:iCs/>
          <w:kern w:val="1"/>
          <w:sz w:val="24"/>
          <w:szCs w:val="24"/>
          <w:lang w:eastAsia="pl-PL" w:bidi="hi-IN"/>
        </w:rPr>
      </w:pPr>
      <w:r w:rsidRPr="0018675D">
        <w:rPr>
          <w:rFonts w:ascii="Cambria" w:eastAsia="Calibri" w:hAnsi="Cambria" w:cs="Arial"/>
          <w:b/>
          <w:iCs/>
          <w:kern w:val="1"/>
          <w:sz w:val="24"/>
          <w:szCs w:val="24"/>
          <w:lang w:eastAsia="pl-PL" w:bidi="hi-IN"/>
        </w:rPr>
        <w:t>Uwagi:</w:t>
      </w:r>
      <w:r w:rsidRPr="008D1899">
        <w:rPr>
          <w:rFonts w:ascii="Cambria" w:eastAsia="Calibri" w:hAnsi="Cambria" w:cs="Arial"/>
          <w:bCs/>
          <w:iCs/>
          <w:kern w:val="1"/>
          <w:sz w:val="24"/>
          <w:szCs w:val="24"/>
          <w:lang w:eastAsia="pl-PL" w:bidi="hi-IN"/>
        </w:rPr>
        <w:br/>
      </w:r>
      <w:bookmarkStart w:id="42" w:name="_Hlk39514706"/>
      <w:r>
        <w:rPr>
          <w:rFonts w:ascii="Cambria" w:eastAsia="Calibri" w:hAnsi="Cambria" w:cs="Arial"/>
          <w:bCs/>
          <w:iCs/>
          <w:kern w:val="1"/>
          <w:sz w:val="24"/>
          <w:szCs w:val="24"/>
          <w:lang w:eastAsia="pl-PL" w:bidi="hi-IN"/>
        </w:rPr>
        <w:t>Zasady postępowania z tuszą i patrochami dzików określają odrębne regulacje związane z przeciwdziałaniem rozprzestrzeniania się ASF, a w szczególności zabezpieczenia tuszy na czas transportu oraz postępowania z patrochami w miejscu przeznaczonym do patroszenia.</w:t>
      </w:r>
    </w:p>
    <w:bookmarkEnd w:id="40"/>
    <w:bookmarkEnd w:id="42"/>
    <w:p w14:paraId="5C7CEFC0" w14:textId="6866CBCE" w:rsidR="0078150F" w:rsidRPr="008D1899" w:rsidRDefault="0078150F" w:rsidP="00966C4E">
      <w:pPr>
        <w:spacing w:line="257" w:lineRule="auto"/>
        <w:jc w:val="both"/>
        <w:rPr>
          <w:rFonts w:ascii="Cambria" w:hAnsi="Cambria" w:cs="Arial"/>
          <w:bCs/>
          <w:sz w:val="24"/>
          <w:szCs w:val="24"/>
        </w:rPr>
      </w:pPr>
      <w:r w:rsidRPr="008D1899">
        <w:rPr>
          <w:rFonts w:ascii="Cambria" w:hAnsi="Cambria" w:cs="Arial"/>
          <w:bCs/>
          <w:sz w:val="24"/>
          <w:szCs w:val="24"/>
        </w:rPr>
        <w:t>Narzędzia i materiały niezbędne do wykonania zadania zapewnia Wykonawca</w:t>
      </w:r>
      <w:r w:rsidR="007C4422">
        <w:rPr>
          <w:rFonts w:ascii="Cambria" w:hAnsi="Cambria" w:cs="Arial"/>
          <w:bCs/>
          <w:sz w:val="24"/>
          <w:szCs w:val="24"/>
        </w:rPr>
        <w:t xml:space="preserve"> (maty do patroszenia, rękawice, środki do dezynfekcji, folie, pojemniki, noże, liny)</w:t>
      </w:r>
      <w:r w:rsidR="00497DE7">
        <w:rPr>
          <w:rFonts w:ascii="Cambria" w:hAnsi="Cambria" w:cs="Arial"/>
          <w:bCs/>
          <w:sz w:val="24"/>
          <w:szCs w:val="24"/>
        </w:rPr>
        <w:t>.</w:t>
      </w:r>
    </w:p>
    <w:p w14:paraId="40068DCA" w14:textId="76001BB9" w:rsidR="0078150F" w:rsidRDefault="0078150F" w:rsidP="00966C4E">
      <w:pPr>
        <w:spacing w:line="257" w:lineRule="auto"/>
        <w:jc w:val="both"/>
        <w:rPr>
          <w:rFonts w:ascii="Cambria" w:hAnsi="Cambria" w:cs="Arial"/>
          <w:bCs/>
          <w:sz w:val="24"/>
          <w:szCs w:val="24"/>
        </w:rPr>
      </w:pPr>
    </w:p>
    <w:p w14:paraId="567A4D95" w14:textId="77777777" w:rsidR="0078150F" w:rsidRDefault="0078150F" w:rsidP="00966C4E">
      <w:pPr>
        <w:spacing w:line="257" w:lineRule="auto"/>
        <w:jc w:val="both"/>
        <w:rPr>
          <w:rFonts w:ascii="Cambria" w:hAnsi="Cambria" w:cs="Arial"/>
          <w:bCs/>
          <w:sz w:val="24"/>
          <w:szCs w:val="24"/>
        </w:rPr>
      </w:pPr>
    </w:p>
    <w:p w14:paraId="604A5CB8" w14:textId="77777777" w:rsidR="005B4F9C" w:rsidRDefault="005B4F9C" w:rsidP="00966C4E">
      <w:pPr>
        <w:spacing w:line="257" w:lineRule="auto"/>
        <w:jc w:val="both"/>
        <w:rPr>
          <w:rFonts w:ascii="Cambria" w:hAnsi="Cambria" w:cs="Arial"/>
          <w:b/>
          <w:sz w:val="24"/>
          <w:szCs w:val="24"/>
        </w:rPr>
      </w:pPr>
    </w:p>
    <w:p w14:paraId="2CFF26BF" w14:textId="63B98C5B" w:rsidR="0078150F" w:rsidRDefault="0078150F" w:rsidP="00966C4E">
      <w:pPr>
        <w:spacing w:line="257" w:lineRule="auto"/>
        <w:jc w:val="both"/>
        <w:rPr>
          <w:rFonts w:ascii="Cambria" w:hAnsi="Cambria" w:cs="Arial"/>
          <w:b/>
          <w:sz w:val="24"/>
          <w:szCs w:val="24"/>
        </w:rPr>
      </w:pPr>
      <w:r>
        <w:rPr>
          <w:rFonts w:ascii="Cambria" w:hAnsi="Cambria" w:cs="Arial"/>
          <w:b/>
          <w:sz w:val="24"/>
          <w:szCs w:val="24"/>
        </w:rPr>
        <w:t>Procedura odbioru:</w:t>
      </w:r>
    </w:p>
    <w:p w14:paraId="537E2A27" w14:textId="054FE227" w:rsidR="0078150F" w:rsidRDefault="0078150F" w:rsidP="00966C4E">
      <w:pPr>
        <w:spacing w:line="257" w:lineRule="auto"/>
        <w:jc w:val="both"/>
        <w:rPr>
          <w:rFonts w:ascii="Cambria" w:eastAsia="Calibri" w:hAnsi="Cambria" w:cs="Arial"/>
          <w:bCs/>
          <w:iCs/>
          <w:kern w:val="1"/>
          <w:sz w:val="24"/>
          <w:szCs w:val="24"/>
          <w:lang w:eastAsia="pl-PL" w:bidi="hi-IN"/>
        </w:rPr>
      </w:pPr>
      <w:r w:rsidRPr="007E63F2">
        <w:rPr>
          <w:rFonts w:ascii="Cambria" w:eastAsia="Calibri" w:hAnsi="Cambria" w:cs="Arial"/>
          <w:bCs/>
          <w:iCs/>
          <w:kern w:val="1"/>
          <w:sz w:val="24"/>
          <w:szCs w:val="24"/>
          <w:lang w:eastAsia="pl-PL" w:bidi="hi-IN"/>
        </w:rPr>
        <w:t xml:space="preserve">Odbiór prac nastąpi poprzez sprawdzenie prawidłowości wykonania prac związanych </w:t>
      </w:r>
      <w:r>
        <w:rPr>
          <w:rFonts w:ascii="Cambria" w:eastAsia="Calibri" w:hAnsi="Cambria" w:cs="Arial"/>
          <w:bCs/>
          <w:iCs/>
          <w:kern w:val="1"/>
          <w:sz w:val="24"/>
          <w:szCs w:val="24"/>
          <w:lang w:eastAsia="pl-PL" w:bidi="hi-IN"/>
        </w:rPr>
        <w:br/>
      </w:r>
      <w:r w:rsidRPr="007E63F2">
        <w:rPr>
          <w:rFonts w:ascii="Cambria" w:eastAsia="Calibri" w:hAnsi="Cambria" w:cs="Arial"/>
          <w:bCs/>
          <w:iCs/>
          <w:kern w:val="1"/>
          <w:sz w:val="24"/>
          <w:szCs w:val="24"/>
          <w:lang w:eastAsia="pl-PL" w:bidi="hi-IN"/>
        </w:rPr>
        <w:t xml:space="preserve">z podprowadzaniem myśliwych z opisem czynności i zleceniem </w:t>
      </w:r>
      <w:r>
        <w:rPr>
          <w:rFonts w:ascii="Cambria" w:eastAsia="Calibri" w:hAnsi="Cambria" w:cs="Arial"/>
          <w:bCs/>
          <w:iCs/>
          <w:kern w:val="1"/>
          <w:sz w:val="24"/>
          <w:szCs w:val="24"/>
          <w:lang w:eastAsia="pl-PL" w:bidi="hi-IN"/>
        </w:rPr>
        <w:t xml:space="preserve">oraz </w:t>
      </w:r>
      <w:r w:rsidRPr="007E63F2">
        <w:rPr>
          <w:rFonts w:ascii="Cambria" w:eastAsia="Calibri" w:hAnsi="Cambria" w:cs="Arial"/>
          <w:bCs/>
          <w:iCs/>
          <w:kern w:val="1"/>
          <w:sz w:val="24"/>
          <w:szCs w:val="24"/>
          <w:lang w:eastAsia="pl-PL" w:bidi="hi-IN"/>
        </w:rPr>
        <w:t>potwierdzeniu faktycznie przepracowanych dni, przy czym wyjście poranne lub wieczorne zaliczane jest jako 1/2 doby</w:t>
      </w:r>
      <w:r>
        <w:rPr>
          <w:rFonts w:ascii="Cambria" w:eastAsia="Calibri" w:hAnsi="Cambria" w:cs="Arial"/>
          <w:bCs/>
          <w:iCs/>
          <w:kern w:val="1"/>
          <w:sz w:val="24"/>
          <w:szCs w:val="24"/>
          <w:lang w:eastAsia="pl-PL" w:bidi="hi-IN"/>
        </w:rPr>
        <w:t xml:space="preserve"> </w:t>
      </w:r>
      <w:r w:rsidRPr="007E63F2">
        <w:rPr>
          <w:rFonts w:ascii="Cambria" w:eastAsia="Calibri" w:hAnsi="Cambria" w:cs="Arial"/>
          <w:bCs/>
          <w:iCs/>
          <w:kern w:val="1"/>
          <w:sz w:val="24"/>
          <w:szCs w:val="24"/>
          <w:lang w:eastAsia="pl-PL" w:bidi="hi-IN"/>
        </w:rPr>
        <w:t>(jedn. rozliczeniowa DN</w:t>
      </w:r>
      <w:r>
        <w:rPr>
          <w:rFonts w:ascii="Cambria" w:eastAsia="Calibri" w:hAnsi="Cambria" w:cs="Arial"/>
          <w:bCs/>
          <w:iCs/>
          <w:kern w:val="1"/>
          <w:sz w:val="24"/>
          <w:szCs w:val="24"/>
          <w:lang w:eastAsia="pl-PL" w:bidi="hi-IN"/>
        </w:rPr>
        <w:t xml:space="preserve"> (dzień)</w:t>
      </w:r>
      <w:r w:rsidRPr="007E63F2">
        <w:rPr>
          <w:rFonts w:ascii="Cambria" w:eastAsia="Calibri" w:hAnsi="Cambria" w:cs="Arial"/>
          <w:bCs/>
          <w:iCs/>
          <w:kern w:val="1"/>
          <w:sz w:val="24"/>
          <w:szCs w:val="24"/>
          <w:lang w:eastAsia="pl-PL" w:bidi="hi-IN"/>
        </w:rPr>
        <w:t xml:space="preserve"> z dokładnością do 1/2 dnia)</w:t>
      </w:r>
      <w:r>
        <w:rPr>
          <w:rFonts w:ascii="Cambria" w:eastAsia="Calibri" w:hAnsi="Cambria" w:cs="Arial"/>
          <w:bCs/>
          <w:iCs/>
          <w:kern w:val="1"/>
          <w:sz w:val="24"/>
          <w:szCs w:val="24"/>
          <w:lang w:eastAsia="pl-PL" w:bidi="hi-IN"/>
        </w:rPr>
        <w:t>.</w:t>
      </w:r>
    </w:p>
    <w:p w14:paraId="64A3A1E5" w14:textId="44DFB5C2" w:rsidR="002C4BE6" w:rsidRDefault="002C4BE6" w:rsidP="00966C4E">
      <w:pPr>
        <w:spacing w:line="257" w:lineRule="auto"/>
        <w:jc w:val="both"/>
        <w:rPr>
          <w:rFonts w:ascii="Cambria" w:eastAsia="Calibri" w:hAnsi="Cambria" w:cs="Arial"/>
          <w:bCs/>
          <w:iCs/>
          <w:kern w:val="1"/>
          <w:sz w:val="24"/>
          <w:szCs w:val="24"/>
          <w:lang w:eastAsia="pl-PL" w:bidi="hi-IN"/>
        </w:rPr>
      </w:pPr>
    </w:p>
    <w:p w14:paraId="554CBCE6" w14:textId="77777777" w:rsidR="002C4BE6" w:rsidRDefault="002C4BE6" w:rsidP="00966C4E">
      <w:pPr>
        <w:spacing w:line="257" w:lineRule="auto"/>
        <w:jc w:val="both"/>
        <w:rPr>
          <w:rFonts w:ascii="Cambria" w:eastAsia="Calibri" w:hAnsi="Cambria" w:cs="Arial"/>
          <w:bCs/>
          <w:iCs/>
          <w:kern w:val="1"/>
          <w:sz w:val="24"/>
          <w:szCs w:val="24"/>
          <w:lang w:eastAsia="pl-PL" w:bidi="hi-IN"/>
        </w:rPr>
      </w:pPr>
    </w:p>
    <w:p w14:paraId="421DCDD6" w14:textId="1DACA6B5" w:rsidR="0078150F" w:rsidRDefault="0078150F" w:rsidP="00966C4E">
      <w:pPr>
        <w:widowControl w:val="0"/>
        <w:suppressAutoHyphens w:val="0"/>
        <w:spacing w:before="120" w:line="257" w:lineRule="auto"/>
        <w:jc w:val="both"/>
        <w:rPr>
          <w:rFonts w:ascii="Cambria" w:eastAsia="Calibri" w:hAnsi="Cambria" w:cs="Arial"/>
          <w:b/>
          <w:kern w:val="1"/>
          <w:sz w:val="24"/>
          <w:szCs w:val="24"/>
          <w:lang w:eastAsia="zh-CN" w:bidi="hi-IN"/>
        </w:rPr>
      </w:pPr>
      <w:bookmarkStart w:id="43" w:name="_Hlk70625609"/>
    </w:p>
    <w:p w14:paraId="2E3FE39C" w14:textId="77777777" w:rsidR="00634DCB" w:rsidRPr="00B121F3" w:rsidRDefault="00634DCB" w:rsidP="00966C4E">
      <w:pPr>
        <w:widowControl w:val="0"/>
        <w:suppressAutoHyphens w:val="0"/>
        <w:spacing w:before="120" w:line="257" w:lineRule="auto"/>
        <w:jc w:val="both"/>
        <w:rPr>
          <w:rFonts w:ascii="Cambria" w:eastAsia="Calibri" w:hAnsi="Cambria" w:cs="Arial"/>
          <w:b/>
          <w:kern w:val="1"/>
          <w:sz w:val="24"/>
          <w:szCs w:val="24"/>
          <w:lang w:eastAsia="zh-CN" w:bidi="hi-IN"/>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9"/>
        <w:gridCol w:w="1506"/>
        <w:gridCol w:w="4996"/>
        <w:gridCol w:w="1386"/>
      </w:tblGrid>
      <w:tr w:rsidR="0078150F" w:rsidRPr="008D1899" w14:paraId="6AA85BC5" w14:textId="77777777" w:rsidTr="005B4F9C">
        <w:trPr>
          <w:trHeight w:val="393"/>
          <w:jc w:val="center"/>
        </w:trPr>
        <w:tc>
          <w:tcPr>
            <w:tcW w:w="753" w:type="pct"/>
            <w:tcBorders>
              <w:top w:val="single" w:sz="4" w:space="0" w:color="auto"/>
              <w:left w:val="single" w:sz="4" w:space="0" w:color="auto"/>
              <w:bottom w:val="single" w:sz="4" w:space="0" w:color="auto"/>
              <w:right w:val="single" w:sz="4" w:space="0" w:color="auto"/>
            </w:tcBorders>
          </w:tcPr>
          <w:bookmarkEnd w:id="43"/>
          <w:p w14:paraId="5AA4028E" w14:textId="77777777" w:rsidR="0078150F" w:rsidRPr="008D1899" w:rsidRDefault="0078150F" w:rsidP="00966C4E">
            <w:pPr>
              <w:suppressAutoHyphens w:val="0"/>
              <w:spacing w:before="120" w:line="257" w:lineRule="auto"/>
              <w:jc w:val="both"/>
              <w:rPr>
                <w:rFonts w:ascii="Cambria" w:eastAsia="Calibri" w:hAnsi="Cambria" w:cs="Arial"/>
                <w:b/>
                <w:bCs/>
                <w:i/>
                <w:iCs/>
                <w:sz w:val="24"/>
                <w:szCs w:val="24"/>
                <w:lang w:eastAsia="pl-PL"/>
              </w:rPr>
            </w:pPr>
            <w:r>
              <w:rPr>
                <w:rFonts w:ascii="Cambria" w:eastAsia="Calibri" w:hAnsi="Cambria" w:cs="Arial"/>
                <w:b/>
                <w:bCs/>
                <w:i/>
                <w:iCs/>
                <w:sz w:val="24"/>
                <w:szCs w:val="24"/>
                <w:lang w:eastAsia="pl-PL"/>
              </w:rPr>
              <w:t>Nr</w:t>
            </w:r>
          </w:p>
        </w:tc>
        <w:tc>
          <w:tcPr>
            <w:tcW w:w="811" w:type="pct"/>
            <w:tcBorders>
              <w:top w:val="single" w:sz="4" w:space="0" w:color="auto"/>
              <w:left w:val="single" w:sz="4" w:space="0" w:color="auto"/>
              <w:bottom w:val="single" w:sz="4" w:space="0" w:color="auto"/>
              <w:right w:val="single" w:sz="4" w:space="0" w:color="auto"/>
            </w:tcBorders>
            <w:hideMark/>
          </w:tcPr>
          <w:p w14:paraId="6102ECCE" w14:textId="77777777" w:rsidR="0078150F" w:rsidRPr="008D1899" w:rsidRDefault="0078150F" w:rsidP="00966C4E">
            <w:pPr>
              <w:suppressAutoHyphens w:val="0"/>
              <w:spacing w:before="120" w:line="257" w:lineRule="auto"/>
              <w:jc w:val="both"/>
              <w:rPr>
                <w:rFonts w:ascii="Cambria" w:eastAsia="Calibri" w:hAnsi="Cambria" w:cs="Arial"/>
                <w:b/>
                <w:bCs/>
                <w:i/>
                <w:iCs/>
                <w:sz w:val="24"/>
                <w:szCs w:val="24"/>
                <w:lang w:eastAsia="pl-PL"/>
              </w:rPr>
            </w:pPr>
            <w:r w:rsidRPr="008D1899">
              <w:rPr>
                <w:rFonts w:ascii="Cambria" w:eastAsia="Calibri" w:hAnsi="Cambria" w:cs="Arial"/>
                <w:b/>
                <w:bCs/>
                <w:i/>
                <w:iCs/>
                <w:sz w:val="24"/>
                <w:szCs w:val="24"/>
                <w:lang w:eastAsia="pl-PL"/>
              </w:rPr>
              <w:t>Kod czynności</w:t>
            </w:r>
          </w:p>
        </w:tc>
        <w:tc>
          <w:tcPr>
            <w:tcW w:w="2690" w:type="pct"/>
            <w:tcBorders>
              <w:top w:val="single" w:sz="4" w:space="0" w:color="auto"/>
              <w:left w:val="single" w:sz="4" w:space="0" w:color="auto"/>
              <w:bottom w:val="single" w:sz="4" w:space="0" w:color="auto"/>
              <w:right w:val="single" w:sz="4" w:space="0" w:color="auto"/>
            </w:tcBorders>
            <w:hideMark/>
          </w:tcPr>
          <w:p w14:paraId="48439844" w14:textId="77777777" w:rsidR="0078150F" w:rsidRPr="008D1899" w:rsidRDefault="0078150F" w:rsidP="00966C4E">
            <w:pPr>
              <w:suppressAutoHyphens w:val="0"/>
              <w:spacing w:before="120" w:line="257" w:lineRule="auto"/>
              <w:jc w:val="both"/>
              <w:rPr>
                <w:rFonts w:ascii="Cambria" w:eastAsia="Calibri" w:hAnsi="Cambria" w:cs="Arial"/>
                <w:b/>
                <w:bCs/>
                <w:i/>
                <w:iCs/>
                <w:sz w:val="24"/>
                <w:szCs w:val="24"/>
                <w:lang w:eastAsia="pl-PL"/>
              </w:rPr>
            </w:pPr>
            <w:r w:rsidRPr="008D1899">
              <w:rPr>
                <w:rFonts w:ascii="Cambria" w:eastAsia="Calibri" w:hAnsi="Cambria" w:cs="Arial"/>
                <w:b/>
                <w:bCs/>
                <w:i/>
                <w:iCs/>
                <w:sz w:val="24"/>
                <w:szCs w:val="24"/>
                <w:lang w:eastAsia="pl-PL"/>
              </w:rPr>
              <w:t>Opis kodu czynności</w:t>
            </w:r>
          </w:p>
        </w:tc>
        <w:tc>
          <w:tcPr>
            <w:tcW w:w="747" w:type="pct"/>
            <w:tcBorders>
              <w:top w:val="single" w:sz="4" w:space="0" w:color="auto"/>
              <w:left w:val="single" w:sz="4" w:space="0" w:color="auto"/>
              <w:bottom w:val="single" w:sz="4" w:space="0" w:color="auto"/>
              <w:right w:val="single" w:sz="4" w:space="0" w:color="auto"/>
            </w:tcBorders>
          </w:tcPr>
          <w:p w14:paraId="64354516" w14:textId="77777777" w:rsidR="0078150F" w:rsidRPr="008D1899" w:rsidRDefault="0078150F" w:rsidP="00966C4E">
            <w:pPr>
              <w:tabs>
                <w:tab w:val="left" w:pos="1026"/>
              </w:tabs>
              <w:suppressAutoHyphens w:val="0"/>
              <w:spacing w:before="120" w:line="257" w:lineRule="auto"/>
              <w:jc w:val="both"/>
              <w:rPr>
                <w:rFonts w:ascii="Cambria" w:eastAsia="Calibri" w:hAnsi="Cambria" w:cs="Arial"/>
                <w:b/>
                <w:bCs/>
                <w:i/>
                <w:iCs/>
                <w:sz w:val="24"/>
                <w:szCs w:val="24"/>
                <w:lang w:eastAsia="pl-PL"/>
              </w:rPr>
            </w:pPr>
            <w:r w:rsidRPr="008D1899">
              <w:rPr>
                <w:rFonts w:ascii="Cambria" w:eastAsia="Calibri" w:hAnsi="Cambria" w:cs="Arial"/>
                <w:b/>
                <w:bCs/>
                <w:i/>
                <w:iCs/>
                <w:sz w:val="24"/>
                <w:szCs w:val="24"/>
                <w:lang w:eastAsia="pl-PL"/>
              </w:rPr>
              <w:t xml:space="preserve">Jednostka miary </w:t>
            </w:r>
          </w:p>
        </w:tc>
      </w:tr>
      <w:tr w:rsidR="0078150F" w:rsidRPr="008D1899" w14:paraId="6A0FFD12" w14:textId="77777777" w:rsidTr="005B4F9C">
        <w:trPr>
          <w:trHeight w:val="164"/>
          <w:jc w:val="center"/>
        </w:trPr>
        <w:tc>
          <w:tcPr>
            <w:tcW w:w="753" w:type="pct"/>
            <w:tcBorders>
              <w:top w:val="single" w:sz="4" w:space="0" w:color="auto"/>
              <w:left w:val="single" w:sz="4" w:space="0" w:color="auto"/>
              <w:bottom w:val="single" w:sz="4" w:space="0" w:color="auto"/>
              <w:right w:val="single" w:sz="4" w:space="0" w:color="auto"/>
            </w:tcBorders>
          </w:tcPr>
          <w:p w14:paraId="57D57B4B" w14:textId="06613B97" w:rsidR="0078150F" w:rsidRDefault="00E6381B" w:rsidP="00966C4E">
            <w:pPr>
              <w:suppressAutoHyphens w:val="0"/>
              <w:spacing w:before="120" w:line="257" w:lineRule="auto"/>
              <w:jc w:val="both"/>
              <w:rPr>
                <w:rFonts w:ascii="Cambria" w:eastAsia="Calibri" w:hAnsi="Cambria" w:cs="Arial"/>
                <w:bCs/>
                <w:iCs/>
                <w:sz w:val="24"/>
                <w:szCs w:val="24"/>
                <w:lang w:eastAsia="pl-PL"/>
              </w:rPr>
            </w:pPr>
            <w:r>
              <w:rPr>
                <w:rFonts w:ascii="Cambria" w:eastAsia="Calibri" w:hAnsi="Cambria" w:cs="Arial"/>
                <w:bCs/>
                <w:iCs/>
                <w:sz w:val="24"/>
                <w:szCs w:val="24"/>
                <w:lang w:eastAsia="pl-PL"/>
              </w:rPr>
              <w:t>408</w:t>
            </w:r>
          </w:p>
        </w:tc>
        <w:tc>
          <w:tcPr>
            <w:tcW w:w="811" w:type="pct"/>
            <w:tcBorders>
              <w:top w:val="single" w:sz="4" w:space="0" w:color="auto"/>
              <w:left w:val="single" w:sz="4" w:space="0" w:color="auto"/>
              <w:bottom w:val="single" w:sz="4" w:space="0" w:color="auto"/>
              <w:right w:val="single" w:sz="4" w:space="0" w:color="auto"/>
            </w:tcBorders>
          </w:tcPr>
          <w:p w14:paraId="33E7C736" w14:textId="77777777" w:rsidR="0078150F" w:rsidRPr="008D1899" w:rsidRDefault="0078150F" w:rsidP="00966C4E">
            <w:pPr>
              <w:suppressAutoHyphens w:val="0"/>
              <w:spacing w:before="120" w:line="257" w:lineRule="auto"/>
              <w:jc w:val="both"/>
              <w:rPr>
                <w:rFonts w:ascii="Cambria" w:eastAsia="Calibri" w:hAnsi="Cambria" w:cs="Arial"/>
                <w:bCs/>
                <w:iCs/>
                <w:sz w:val="24"/>
                <w:szCs w:val="24"/>
                <w:lang w:eastAsia="pl-PL"/>
              </w:rPr>
            </w:pPr>
            <w:r>
              <w:rPr>
                <w:rFonts w:ascii="Cambria" w:eastAsia="Calibri" w:hAnsi="Cambria" w:cs="Arial"/>
                <w:bCs/>
                <w:iCs/>
                <w:sz w:val="24"/>
                <w:szCs w:val="24"/>
                <w:lang w:eastAsia="pl-PL"/>
              </w:rPr>
              <w:t>ŁO-</w:t>
            </w:r>
            <w:r w:rsidRPr="008D1899">
              <w:rPr>
                <w:rFonts w:ascii="Cambria" w:eastAsia="Calibri" w:hAnsi="Cambria" w:cs="Arial"/>
                <w:bCs/>
                <w:iCs/>
                <w:sz w:val="24"/>
                <w:szCs w:val="24"/>
                <w:lang w:eastAsia="pl-PL"/>
              </w:rPr>
              <w:t>TRANS</w:t>
            </w:r>
            <w:r>
              <w:rPr>
                <w:rFonts w:ascii="Cambria" w:eastAsia="Calibri" w:hAnsi="Cambria" w:cs="Arial"/>
                <w:bCs/>
                <w:iCs/>
                <w:sz w:val="24"/>
                <w:szCs w:val="24"/>
                <w:lang w:eastAsia="pl-PL"/>
              </w:rPr>
              <w:t>I</w:t>
            </w:r>
          </w:p>
        </w:tc>
        <w:tc>
          <w:tcPr>
            <w:tcW w:w="2690" w:type="pct"/>
            <w:tcBorders>
              <w:top w:val="single" w:sz="4" w:space="0" w:color="auto"/>
              <w:left w:val="single" w:sz="4" w:space="0" w:color="auto"/>
              <w:bottom w:val="single" w:sz="4" w:space="0" w:color="auto"/>
              <w:right w:val="single" w:sz="4" w:space="0" w:color="auto"/>
            </w:tcBorders>
          </w:tcPr>
          <w:p w14:paraId="5DD229B9" w14:textId="77777777" w:rsidR="0078150F" w:rsidRPr="008D1899" w:rsidRDefault="0078150F" w:rsidP="00966C4E">
            <w:pPr>
              <w:suppressAutoHyphens w:val="0"/>
              <w:spacing w:before="120" w:line="257" w:lineRule="auto"/>
              <w:jc w:val="both"/>
              <w:rPr>
                <w:rFonts w:ascii="Cambria" w:eastAsia="Calibri" w:hAnsi="Cambria" w:cs="Arial"/>
                <w:bCs/>
                <w:iCs/>
                <w:sz w:val="24"/>
                <w:szCs w:val="24"/>
                <w:lang w:eastAsia="pl-PL"/>
              </w:rPr>
            </w:pPr>
            <w:r w:rsidRPr="008D1899">
              <w:rPr>
                <w:rFonts w:ascii="Cambria" w:eastAsia="Calibri" w:hAnsi="Cambria" w:cs="Arial"/>
                <w:bCs/>
                <w:iCs/>
                <w:sz w:val="24"/>
                <w:szCs w:val="24"/>
                <w:lang w:eastAsia="pl-PL"/>
              </w:rPr>
              <w:t>Transport ludzi i zwierzyny na polowaniu indywidualnym</w:t>
            </w:r>
          </w:p>
        </w:tc>
        <w:tc>
          <w:tcPr>
            <w:tcW w:w="747" w:type="pct"/>
            <w:tcBorders>
              <w:top w:val="single" w:sz="4" w:space="0" w:color="auto"/>
              <w:left w:val="single" w:sz="4" w:space="0" w:color="auto"/>
              <w:bottom w:val="single" w:sz="4" w:space="0" w:color="auto"/>
              <w:right w:val="single" w:sz="4" w:space="0" w:color="auto"/>
            </w:tcBorders>
          </w:tcPr>
          <w:p w14:paraId="62978681" w14:textId="6F1A5B01" w:rsidR="0078150F" w:rsidRPr="008D1899" w:rsidRDefault="0078150F" w:rsidP="00966C4E">
            <w:pPr>
              <w:tabs>
                <w:tab w:val="left" w:pos="1026"/>
              </w:tabs>
              <w:suppressAutoHyphens w:val="0"/>
              <w:spacing w:before="120" w:line="257" w:lineRule="auto"/>
              <w:jc w:val="both"/>
              <w:rPr>
                <w:rFonts w:ascii="Cambria" w:eastAsia="Calibri" w:hAnsi="Cambria" w:cs="Arial"/>
                <w:bCs/>
                <w:iCs/>
                <w:sz w:val="24"/>
                <w:szCs w:val="24"/>
                <w:lang w:eastAsia="pl-PL"/>
              </w:rPr>
            </w:pPr>
            <w:r w:rsidRPr="008D1899">
              <w:rPr>
                <w:rFonts w:ascii="Cambria" w:eastAsia="Calibri" w:hAnsi="Cambria" w:cs="Arial"/>
                <w:bCs/>
                <w:iCs/>
                <w:sz w:val="24"/>
                <w:szCs w:val="24"/>
                <w:lang w:eastAsia="pl-PL"/>
              </w:rPr>
              <w:t>KM</w:t>
            </w:r>
            <w:r w:rsidR="008552E3">
              <w:rPr>
                <w:rFonts w:ascii="Cambria" w:eastAsia="Calibri" w:hAnsi="Cambria" w:cs="Arial"/>
                <w:bCs/>
                <w:iCs/>
                <w:sz w:val="24"/>
                <w:szCs w:val="24"/>
                <w:lang w:eastAsia="pl-PL"/>
              </w:rPr>
              <w:t>TR</w:t>
            </w:r>
          </w:p>
        </w:tc>
      </w:tr>
    </w:tbl>
    <w:p w14:paraId="3F50D134" w14:textId="77777777" w:rsidR="0078150F" w:rsidRPr="0018675D" w:rsidRDefault="0078150F" w:rsidP="00966C4E">
      <w:pPr>
        <w:widowControl w:val="0"/>
        <w:suppressAutoHyphens w:val="0"/>
        <w:spacing w:before="120" w:line="257" w:lineRule="auto"/>
        <w:jc w:val="both"/>
        <w:rPr>
          <w:rFonts w:ascii="Cambria" w:eastAsia="Calibri" w:hAnsi="Cambria" w:cs="Arial"/>
          <w:b/>
          <w:iCs/>
          <w:kern w:val="1"/>
          <w:sz w:val="24"/>
          <w:szCs w:val="24"/>
          <w:lang w:eastAsia="pl-PL" w:bidi="hi-IN"/>
        </w:rPr>
      </w:pPr>
      <w:r w:rsidRPr="0018675D">
        <w:rPr>
          <w:rFonts w:ascii="Cambria" w:eastAsia="Calibri" w:hAnsi="Cambria" w:cs="Arial"/>
          <w:b/>
          <w:iCs/>
          <w:kern w:val="1"/>
          <w:sz w:val="24"/>
          <w:szCs w:val="24"/>
          <w:lang w:eastAsia="pl-PL" w:bidi="hi-IN"/>
        </w:rPr>
        <w:t>Standard technologii dla tej czynności obejmuje:</w:t>
      </w:r>
    </w:p>
    <w:p w14:paraId="1A7680A6" w14:textId="63D0945B" w:rsidR="0078150F" w:rsidRDefault="0078150F" w:rsidP="00966C4E">
      <w:pPr>
        <w:spacing w:line="257" w:lineRule="auto"/>
        <w:jc w:val="both"/>
        <w:rPr>
          <w:rFonts w:ascii="Cambria" w:eastAsia="Calibri" w:hAnsi="Cambria" w:cs="Arial"/>
          <w:bCs/>
          <w:iCs/>
          <w:kern w:val="1"/>
          <w:sz w:val="24"/>
          <w:szCs w:val="24"/>
          <w:lang w:eastAsia="pl-PL" w:bidi="hi-IN"/>
        </w:rPr>
      </w:pPr>
      <w:r w:rsidRPr="008D1899">
        <w:rPr>
          <w:rFonts w:ascii="Cambria" w:eastAsia="Calibri" w:hAnsi="Cambria" w:cs="Arial"/>
          <w:bCs/>
          <w:iCs/>
          <w:kern w:val="1"/>
          <w:sz w:val="24"/>
          <w:szCs w:val="24"/>
          <w:lang w:eastAsia="pl-PL" w:bidi="hi-IN"/>
        </w:rPr>
        <w:t xml:space="preserve">- transport osób </w:t>
      </w:r>
      <w:r>
        <w:rPr>
          <w:rFonts w:ascii="Cambria" w:eastAsia="Calibri" w:hAnsi="Cambria" w:cs="Arial"/>
          <w:bCs/>
          <w:iCs/>
          <w:kern w:val="1"/>
          <w:sz w:val="24"/>
          <w:szCs w:val="24"/>
          <w:lang w:eastAsia="pl-PL" w:bidi="hi-IN"/>
        </w:rPr>
        <w:t>uczestniczących w polowaniu indywidualnym (podprowadzający, myśliwy, 1-2 osób towarzyszących) z</w:t>
      </w:r>
      <w:r w:rsidR="00E42807">
        <w:rPr>
          <w:rFonts w:ascii="Cambria" w:eastAsia="Calibri" w:hAnsi="Cambria" w:cs="Arial"/>
          <w:bCs/>
          <w:iCs/>
          <w:kern w:val="1"/>
          <w:sz w:val="24"/>
          <w:szCs w:val="24"/>
          <w:lang w:eastAsia="pl-PL" w:bidi="hi-IN"/>
        </w:rPr>
        <w:t xml:space="preserve"> </w:t>
      </w:r>
      <w:r w:rsidR="00634DCB">
        <w:rPr>
          <w:rFonts w:ascii="Cambria" w:eastAsia="Calibri" w:hAnsi="Cambria" w:cs="Arial"/>
          <w:bCs/>
          <w:iCs/>
          <w:kern w:val="1"/>
          <w:sz w:val="24"/>
          <w:szCs w:val="24"/>
          <w:lang w:eastAsia="pl-PL" w:bidi="hi-IN"/>
        </w:rPr>
        <w:t xml:space="preserve">kwatery myśliwskiej Bobrzany 44, </w:t>
      </w:r>
      <w:r w:rsidR="00E42807">
        <w:rPr>
          <w:rFonts w:ascii="Cambria" w:eastAsia="Calibri" w:hAnsi="Cambria" w:cs="Arial"/>
          <w:bCs/>
          <w:iCs/>
          <w:kern w:val="1"/>
          <w:sz w:val="24"/>
          <w:szCs w:val="24"/>
          <w:lang w:eastAsia="pl-PL" w:bidi="hi-IN"/>
        </w:rPr>
        <w:br/>
      </w:r>
      <w:r w:rsidR="00634DCB">
        <w:rPr>
          <w:rFonts w:ascii="Cambria" w:eastAsia="Calibri" w:hAnsi="Cambria" w:cs="Arial"/>
          <w:bCs/>
          <w:iCs/>
          <w:kern w:val="1"/>
          <w:sz w:val="24"/>
          <w:szCs w:val="24"/>
          <w:lang w:eastAsia="pl-PL" w:bidi="hi-IN"/>
        </w:rPr>
        <w:t>67-320 Małomice</w:t>
      </w:r>
      <w:r>
        <w:rPr>
          <w:rFonts w:ascii="Cambria" w:eastAsia="Calibri" w:hAnsi="Cambria" w:cs="Arial"/>
          <w:bCs/>
          <w:iCs/>
          <w:kern w:val="1"/>
          <w:sz w:val="24"/>
          <w:szCs w:val="24"/>
          <w:lang w:eastAsia="pl-PL" w:bidi="hi-IN"/>
        </w:rPr>
        <w:t xml:space="preserve"> </w:t>
      </w:r>
      <w:r w:rsidRPr="008D1899">
        <w:rPr>
          <w:rFonts w:ascii="Cambria" w:eastAsia="Calibri" w:hAnsi="Cambria" w:cs="Arial"/>
          <w:bCs/>
          <w:iCs/>
          <w:kern w:val="1"/>
          <w:sz w:val="24"/>
          <w:szCs w:val="24"/>
          <w:lang w:eastAsia="pl-PL" w:bidi="hi-IN"/>
        </w:rPr>
        <w:t>do miejsc wskazanych przez Zamawiającego,</w:t>
      </w:r>
      <w:r w:rsidR="00862CA1">
        <w:rPr>
          <w:rFonts w:ascii="Cambria" w:eastAsia="Calibri" w:hAnsi="Cambria" w:cs="Arial"/>
          <w:bCs/>
          <w:iCs/>
          <w:kern w:val="1"/>
          <w:sz w:val="24"/>
          <w:szCs w:val="24"/>
          <w:lang w:eastAsia="pl-PL" w:bidi="hi-IN"/>
        </w:rPr>
        <w:t xml:space="preserve"> </w:t>
      </w:r>
      <w:r>
        <w:rPr>
          <w:rFonts w:ascii="Cambria" w:eastAsia="Calibri" w:hAnsi="Cambria" w:cs="Arial"/>
          <w:bCs/>
          <w:iCs/>
          <w:kern w:val="1"/>
          <w:sz w:val="24"/>
          <w:szCs w:val="24"/>
          <w:lang w:eastAsia="pl-PL" w:bidi="hi-IN"/>
        </w:rPr>
        <w:t>samochodem osobowym z napędem na 2 osie,</w:t>
      </w:r>
    </w:p>
    <w:p w14:paraId="4F322217" w14:textId="7EBB35B7" w:rsidR="0078150F" w:rsidRDefault="0078150F" w:rsidP="00966C4E">
      <w:pPr>
        <w:spacing w:line="257" w:lineRule="auto"/>
        <w:jc w:val="both"/>
        <w:rPr>
          <w:rFonts w:ascii="Cambria" w:eastAsia="Calibri" w:hAnsi="Cambria" w:cs="Arial"/>
          <w:bCs/>
          <w:iCs/>
          <w:kern w:val="1"/>
          <w:sz w:val="24"/>
          <w:szCs w:val="24"/>
          <w:lang w:eastAsia="pl-PL" w:bidi="hi-IN"/>
        </w:rPr>
      </w:pPr>
      <w:r w:rsidRPr="00E42807">
        <w:rPr>
          <w:rFonts w:ascii="Cambria" w:eastAsia="Calibri" w:hAnsi="Cambria" w:cs="Arial"/>
          <w:bCs/>
          <w:iCs/>
          <w:kern w:val="1"/>
          <w:sz w:val="24"/>
          <w:szCs w:val="24"/>
          <w:lang w:eastAsia="pl-PL" w:bidi="hi-IN"/>
        </w:rPr>
        <w:t>- załadunek i transport ubitej zwierzyny z</w:t>
      </w:r>
      <w:r w:rsidR="007C4422" w:rsidRPr="00E42807">
        <w:rPr>
          <w:rFonts w:ascii="Cambria" w:eastAsia="Calibri" w:hAnsi="Cambria" w:cs="Arial"/>
          <w:bCs/>
          <w:iCs/>
          <w:kern w:val="1"/>
          <w:sz w:val="24"/>
          <w:szCs w:val="24"/>
          <w:lang w:eastAsia="pl-PL" w:bidi="hi-IN"/>
        </w:rPr>
        <w:t xml:space="preserve"> miejsca jej pozyskania</w:t>
      </w:r>
      <w:r w:rsidRPr="00E42807">
        <w:rPr>
          <w:rFonts w:ascii="Cambria" w:eastAsia="Calibri" w:hAnsi="Cambria" w:cs="Arial"/>
          <w:bCs/>
          <w:iCs/>
          <w:kern w:val="1"/>
          <w:sz w:val="24"/>
          <w:szCs w:val="24"/>
          <w:lang w:eastAsia="pl-PL" w:bidi="hi-IN"/>
        </w:rPr>
        <w:t xml:space="preserve"> do miejsca wskazanego przez</w:t>
      </w:r>
      <w:r w:rsidRPr="008D1899">
        <w:rPr>
          <w:rFonts w:ascii="Cambria" w:eastAsia="Calibri" w:hAnsi="Cambria" w:cs="Arial"/>
          <w:bCs/>
          <w:iCs/>
          <w:kern w:val="1"/>
          <w:sz w:val="24"/>
          <w:szCs w:val="24"/>
          <w:lang w:eastAsia="pl-PL" w:bidi="hi-IN"/>
        </w:rPr>
        <w:t xml:space="preserve"> Zamawiającego, </w:t>
      </w:r>
      <w:r>
        <w:rPr>
          <w:rFonts w:ascii="Cambria" w:eastAsia="Calibri" w:hAnsi="Cambria" w:cs="Arial"/>
          <w:bCs/>
          <w:iCs/>
          <w:kern w:val="1"/>
          <w:sz w:val="24"/>
          <w:szCs w:val="24"/>
          <w:lang w:eastAsia="pl-PL" w:bidi="hi-IN"/>
        </w:rPr>
        <w:t>na odległość maksymalną</w:t>
      </w:r>
      <w:r w:rsidR="00E42807">
        <w:rPr>
          <w:rFonts w:ascii="Cambria" w:eastAsia="Calibri" w:hAnsi="Cambria" w:cs="Arial"/>
          <w:bCs/>
          <w:iCs/>
          <w:kern w:val="1"/>
          <w:sz w:val="24"/>
          <w:szCs w:val="24"/>
          <w:lang w:eastAsia="pl-PL" w:bidi="hi-IN"/>
        </w:rPr>
        <w:t xml:space="preserve"> 30</w:t>
      </w:r>
      <w:r>
        <w:rPr>
          <w:rFonts w:ascii="Cambria" w:eastAsia="Calibri" w:hAnsi="Cambria" w:cs="Arial"/>
          <w:bCs/>
          <w:iCs/>
          <w:kern w:val="1"/>
          <w:sz w:val="24"/>
          <w:szCs w:val="24"/>
          <w:lang w:eastAsia="pl-PL" w:bidi="hi-IN"/>
        </w:rPr>
        <w:t xml:space="preserve"> km, pojazdem przystosowanym do przewozu pojedynczych sztuk upolowanej zwierzyny</w:t>
      </w:r>
      <w:r w:rsidR="00E42807">
        <w:rPr>
          <w:rFonts w:ascii="Cambria" w:eastAsia="Calibri" w:hAnsi="Cambria" w:cs="Arial"/>
          <w:bCs/>
          <w:iCs/>
          <w:kern w:val="1"/>
          <w:sz w:val="24"/>
          <w:szCs w:val="24"/>
          <w:lang w:eastAsia="pl-PL" w:bidi="hi-IN"/>
        </w:rPr>
        <w:t xml:space="preserve"> (max…)</w:t>
      </w:r>
      <w:r>
        <w:rPr>
          <w:rFonts w:ascii="Cambria" w:eastAsia="Calibri" w:hAnsi="Cambria" w:cs="Arial"/>
          <w:bCs/>
          <w:iCs/>
          <w:kern w:val="1"/>
          <w:sz w:val="24"/>
          <w:szCs w:val="24"/>
          <w:lang w:eastAsia="pl-PL" w:bidi="hi-IN"/>
        </w:rPr>
        <w:t>, wyposażonym w … (uzupełnić wymagania)</w:t>
      </w:r>
      <w:r w:rsidRPr="008D1899">
        <w:rPr>
          <w:rFonts w:ascii="Cambria" w:eastAsia="Calibri" w:hAnsi="Cambria" w:cs="Arial"/>
          <w:bCs/>
          <w:iCs/>
          <w:kern w:val="1"/>
          <w:sz w:val="24"/>
          <w:szCs w:val="24"/>
          <w:lang w:eastAsia="pl-PL" w:bidi="hi-IN"/>
        </w:rPr>
        <w:t>.</w:t>
      </w:r>
    </w:p>
    <w:p w14:paraId="53BC4543" w14:textId="2A235FDC" w:rsidR="0019693E" w:rsidRDefault="0078150F" w:rsidP="00966C4E">
      <w:pPr>
        <w:spacing w:line="257" w:lineRule="auto"/>
        <w:jc w:val="both"/>
        <w:rPr>
          <w:rFonts w:ascii="Cambria" w:eastAsia="Calibri" w:hAnsi="Cambria" w:cs="Arial"/>
          <w:b/>
          <w:iCs/>
          <w:kern w:val="1"/>
          <w:sz w:val="24"/>
          <w:szCs w:val="24"/>
          <w:lang w:eastAsia="pl-PL" w:bidi="hi-IN"/>
        </w:rPr>
      </w:pPr>
      <w:r>
        <w:rPr>
          <w:rFonts w:ascii="Cambria" w:eastAsia="Calibri" w:hAnsi="Cambria" w:cs="Arial"/>
          <w:bCs/>
          <w:iCs/>
          <w:kern w:val="1"/>
          <w:sz w:val="24"/>
          <w:szCs w:val="24"/>
          <w:lang w:eastAsia="pl-PL" w:bidi="hi-IN"/>
        </w:rPr>
        <w:t>Zasady postępowania z tuszą i patrochami dzików określają odrębne regulacje związane z przeciwdziałaniem rozprzestrzeniania się ASF, a w szczególności zabezpieczenia tuszy na czas transportu.</w:t>
      </w:r>
    </w:p>
    <w:p w14:paraId="7D2C9C87" w14:textId="4D15ADE0" w:rsidR="0078150F" w:rsidRPr="0018675D" w:rsidRDefault="0078150F" w:rsidP="00966C4E">
      <w:pPr>
        <w:spacing w:line="257" w:lineRule="auto"/>
        <w:jc w:val="both"/>
        <w:rPr>
          <w:rFonts w:ascii="Cambria" w:eastAsia="Calibri" w:hAnsi="Cambria" w:cs="Arial"/>
          <w:b/>
          <w:iCs/>
          <w:kern w:val="1"/>
          <w:sz w:val="24"/>
          <w:szCs w:val="24"/>
          <w:lang w:eastAsia="pl-PL" w:bidi="hi-IN"/>
        </w:rPr>
      </w:pPr>
      <w:r w:rsidRPr="0018675D">
        <w:rPr>
          <w:rFonts w:ascii="Cambria" w:eastAsia="Calibri" w:hAnsi="Cambria" w:cs="Arial"/>
          <w:b/>
          <w:iCs/>
          <w:kern w:val="1"/>
          <w:sz w:val="24"/>
          <w:szCs w:val="24"/>
          <w:lang w:eastAsia="pl-PL" w:bidi="hi-IN"/>
        </w:rPr>
        <w:t>Uwagi:</w:t>
      </w:r>
    </w:p>
    <w:p w14:paraId="01733E53" w14:textId="29FDEAF9" w:rsidR="0078150F" w:rsidRPr="008D1899" w:rsidRDefault="0078150F" w:rsidP="00966C4E">
      <w:pPr>
        <w:spacing w:line="257" w:lineRule="auto"/>
        <w:jc w:val="both"/>
        <w:rPr>
          <w:rFonts w:ascii="Cambria" w:hAnsi="Cambria" w:cs="Arial"/>
          <w:bCs/>
          <w:sz w:val="24"/>
          <w:szCs w:val="24"/>
        </w:rPr>
      </w:pPr>
      <w:r w:rsidRPr="008D1899">
        <w:rPr>
          <w:rFonts w:ascii="Cambria" w:hAnsi="Cambria" w:cs="Arial"/>
          <w:bCs/>
          <w:sz w:val="24"/>
          <w:szCs w:val="24"/>
        </w:rPr>
        <w:t>Sprzęt, narzędzia, materiały zapewnia</w:t>
      </w:r>
      <w:r w:rsidR="00634DCB">
        <w:rPr>
          <w:rFonts w:ascii="Cambria" w:hAnsi="Cambria" w:cs="Arial"/>
          <w:bCs/>
          <w:sz w:val="24"/>
          <w:szCs w:val="24"/>
        </w:rPr>
        <w:t xml:space="preserve"> </w:t>
      </w:r>
      <w:r w:rsidRPr="008D1899">
        <w:rPr>
          <w:rFonts w:ascii="Cambria" w:hAnsi="Cambria" w:cs="Arial"/>
          <w:bCs/>
          <w:sz w:val="24"/>
          <w:szCs w:val="24"/>
        </w:rPr>
        <w:t>Wykonawca</w:t>
      </w:r>
      <w:r w:rsidR="00634DCB">
        <w:rPr>
          <w:rFonts w:ascii="Cambria" w:hAnsi="Cambria" w:cs="Arial"/>
          <w:bCs/>
          <w:sz w:val="24"/>
          <w:szCs w:val="24"/>
        </w:rPr>
        <w:t>.</w:t>
      </w:r>
    </w:p>
    <w:p w14:paraId="5CE53AE9" w14:textId="0148FEFE" w:rsidR="0078150F" w:rsidRDefault="0078150F" w:rsidP="00966C4E">
      <w:pPr>
        <w:spacing w:line="257" w:lineRule="auto"/>
        <w:jc w:val="both"/>
        <w:rPr>
          <w:rFonts w:ascii="Cambria" w:hAnsi="Cambria" w:cs="Arial"/>
          <w:b/>
          <w:sz w:val="24"/>
          <w:szCs w:val="24"/>
        </w:rPr>
      </w:pPr>
      <w:bookmarkStart w:id="44" w:name="_Hlk39522397"/>
      <w:r>
        <w:rPr>
          <w:rFonts w:ascii="Cambria" w:hAnsi="Cambria" w:cs="Arial"/>
          <w:b/>
          <w:sz w:val="24"/>
          <w:szCs w:val="24"/>
        </w:rPr>
        <w:t>Procedura odbioru:</w:t>
      </w:r>
    </w:p>
    <w:p w14:paraId="6111E325" w14:textId="358C2528" w:rsidR="0078150F" w:rsidRDefault="0078150F" w:rsidP="00966C4E">
      <w:pPr>
        <w:spacing w:line="257" w:lineRule="auto"/>
        <w:jc w:val="both"/>
        <w:rPr>
          <w:rFonts w:ascii="Cambria" w:eastAsia="Calibri" w:hAnsi="Cambria" w:cs="Arial"/>
          <w:bCs/>
          <w:iCs/>
          <w:kern w:val="1"/>
          <w:sz w:val="24"/>
          <w:szCs w:val="24"/>
          <w:lang w:eastAsia="pl-PL" w:bidi="hi-IN"/>
        </w:rPr>
      </w:pPr>
      <w:r w:rsidRPr="00FC5860">
        <w:rPr>
          <w:rFonts w:ascii="Cambria" w:eastAsia="Calibri" w:hAnsi="Cambria" w:cs="Arial"/>
          <w:bCs/>
          <w:iCs/>
          <w:kern w:val="1"/>
          <w:sz w:val="24"/>
          <w:szCs w:val="24"/>
          <w:lang w:eastAsia="pl-PL" w:bidi="hi-IN"/>
        </w:rPr>
        <w:t xml:space="preserve">Odbiór prac nastąpi poprzez sprawdzenie prawidłowości wykonania prac z opisem czynności i zleceniem oraz poprzez </w:t>
      </w:r>
      <w:r>
        <w:rPr>
          <w:rFonts w:ascii="Cambria" w:eastAsia="Calibri" w:hAnsi="Cambria" w:cs="Arial"/>
          <w:bCs/>
          <w:iCs/>
          <w:kern w:val="1"/>
          <w:sz w:val="24"/>
          <w:szCs w:val="24"/>
          <w:lang w:eastAsia="pl-PL" w:bidi="hi-IN"/>
        </w:rPr>
        <w:t>określenie liczby przejechanych kilometrów (na podstawie pomiaru odległości z mapy lub sprawdzenie stanu licznika w pojeździe).</w:t>
      </w:r>
    </w:p>
    <w:p w14:paraId="5C7A46F9" w14:textId="77777777" w:rsidR="00560200" w:rsidRDefault="00560200" w:rsidP="00966C4E">
      <w:pPr>
        <w:spacing w:line="257" w:lineRule="auto"/>
        <w:jc w:val="both"/>
        <w:rPr>
          <w:rFonts w:ascii="Cambria" w:eastAsia="Calibri" w:hAnsi="Cambria" w:cs="Arial"/>
          <w:bCs/>
          <w:iCs/>
          <w:kern w:val="1"/>
          <w:sz w:val="24"/>
          <w:szCs w:val="24"/>
          <w:lang w:eastAsia="pl-PL" w:bidi="hi-IN"/>
        </w:rPr>
      </w:pPr>
    </w:p>
    <w:bookmarkEnd w:id="44"/>
    <w:p w14:paraId="56A2C5D7" w14:textId="21433A58" w:rsidR="0078150F" w:rsidRPr="00F51BA2" w:rsidRDefault="0078150F" w:rsidP="00F51BA2">
      <w:pPr>
        <w:suppressAutoHyphens w:val="0"/>
        <w:spacing w:before="120" w:after="120" w:line="257" w:lineRule="auto"/>
        <w:jc w:val="both"/>
        <w:rPr>
          <w:rFonts w:ascii="Cambria" w:eastAsia="Calibri" w:hAnsi="Cambria" w:cs="Arial"/>
          <w:b/>
          <w:kern w:val="1"/>
          <w:sz w:val="24"/>
          <w:szCs w:val="24"/>
          <w:lang w:eastAsia="zh-CN" w:bidi="hi-IN"/>
        </w:rPr>
      </w:pPr>
      <w:r w:rsidRPr="00F51BA2">
        <w:rPr>
          <w:rFonts w:ascii="Cambria" w:eastAsia="Calibri" w:hAnsi="Cambria" w:cs="Arial"/>
          <w:b/>
          <w:kern w:val="1"/>
          <w:sz w:val="24"/>
          <w:szCs w:val="24"/>
          <w:lang w:eastAsia="zh-CN" w:bidi="hi-IN"/>
        </w:rPr>
        <w:t>Organizacja polowań zbiorowych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6"/>
        <w:gridCol w:w="1506"/>
        <w:gridCol w:w="4996"/>
        <w:gridCol w:w="1389"/>
      </w:tblGrid>
      <w:tr w:rsidR="0078150F" w:rsidRPr="008D1899" w14:paraId="6BB6F292" w14:textId="77777777" w:rsidTr="005D096F">
        <w:trPr>
          <w:trHeight w:val="393"/>
          <w:jc w:val="center"/>
        </w:trPr>
        <w:tc>
          <w:tcPr>
            <w:tcW w:w="751" w:type="pct"/>
            <w:tcBorders>
              <w:top w:val="single" w:sz="4" w:space="0" w:color="auto"/>
              <w:left w:val="single" w:sz="4" w:space="0" w:color="auto"/>
              <w:bottom w:val="single" w:sz="4" w:space="0" w:color="auto"/>
              <w:right w:val="single" w:sz="4" w:space="0" w:color="auto"/>
            </w:tcBorders>
          </w:tcPr>
          <w:p w14:paraId="3D8CBCCC" w14:textId="77777777" w:rsidR="0078150F" w:rsidRPr="008D1899" w:rsidRDefault="0078150F" w:rsidP="00966C4E">
            <w:pPr>
              <w:suppressAutoHyphens w:val="0"/>
              <w:spacing w:before="120" w:line="257" w:lineRule="auto"/>
              <w:jc w:val="both"/>
              <w:rPr>
                <w:rFonts w:ascii="Cambria" w:eastAsia="Calibri" w:hAnsi="Cambria" w:cs="Arial"/>
                <w:b/>
                <w:bCs/>
                <w:i/>
                <w:iCs/>
                <w:sz w:val="24"/>
                <w:szCs w:val="24"/>
                <w:lang w:eastAsia="pl-PL"/>
              </w:rPr>
            </w:pPr>
            <w:r>
              <w:rPr>
                <w:rFonts w:ascii="Cambria" w:eastAsia="Calibri" w:hAnsi="Cambria" w:cs="Arial"/>
                <w:b/>
                <w:bCs/>
                <w:i/>
                <w:iCs/>
                <w:sz w:val="24"/>
                <w:szCs w:val="24"/>
                <w:lang w:eastAsia="pl-PL"/>
              </w:rPr>
              <w:t>Nr</w:t>
            </w:r>
          </w:p>
        </w:tc>
        <w:tc>
          <w:tcPr>
            <w:tcW w:w="811" w:type="pct"/>
            <w:tcBorders>
              <w:top w:val="single" w:sz="4" w:space="0" w:color="auto"/>
              <w:left w:val="single" w:sz="4" w:space="0" w:color="auto"/>
              <w:bottom w:val="single" w:sz="4" w:space="0" w:color="auto"/>
              <w:right w:val="single" w:sz="4" w:space="0" w:color="auto"/>
            </w:tcBorders>
            <w:hideMark/>
          </w:tcPr>
          <w:p w14:paraId="5B33A2F8" w14:textId="77777777" w:rsidR="0078150F" w:rsidRPr="008D1899" w:rsidRDefault="0078150F" w:rsidP="00966C4E">
            <w:pPr>
              <w:suppressAutoHyphens w:val="0"/>
              <w:spacing w:before="120" w:line="257" w:lineRule="auto"/>
              <w:jc w:val="both"/>
              <w:rPr>
                <w:rFonts w:ascii="Cambria" w:eastAsia="Calibri" w:hAnsi="Cambria" w:cs="Arial"/>
                <w:b/>
                <w:bCs/>
                <w:i/>
                <w:iCs/>
                <w:sz w:val="24"/>
                <w:szCs w:val="24"/>
                <w:lang w:eastAsia="pl-PL"/>
              </w:rPr>
            </w:pPr>
            <w:bookmarkStart w:id="45" w:name="_Hlk39495442"/>
            <w:r w:rsidRPr="008D1899">
              <w:rPr>
                <w:rFonts w:ascii="Cambria" w:eastAsia="Calibri" w:hAnsi="Cambria" w:cs="Arial"/>
                <w:b/>
                <w:bCs/>
                <w:i/>
                <w:iCs/>
                <w:sz w:val="24"/>
                <w:szCs w:val="24"/>
                <w:lang w:eastAsia="pl-PL"/>
              </w:rPr>
              <w:t>Kod czynności</w:t>
            </w:r>
          </w:p>
        </w:tc>
        <w:tc>
          <w:tcPr>
            <w:tcW w:w="2690" w:type="pct"/>
            <w:tcBorders>
              <w:top w:val="single" w:sz="4" w:space="0" w:color="auto"/>
              <w:left w:val="single" w:sz="4" w:space="0" w:color="auto"/>
              <w:bottom w:val="single" w:sz="4" w:space="0" w:color="auto"/>
              <w:right w:val="single" w:sz="4" w:space="0" w:color="auto"/>
            </w:tcBorders>
            <w:hideMark/>
          </w:tcPr>
          <w:p w14:paraId="66FFDB29" w14:textId="77777777" w:rsidR="0078150F" w:rsidRPr="008D1899" w:rsidRDefault="0078150F" w:rsidP="00966C4E">
            <w:pPr>
              <w:suppressAutoHyphens w:val="0"/>
              <w:spacing w:before="120" w:line="257" w:lineRule="auto"/>
              <w:jc w:val="both"/>
              <w:rPr>
                <w:rFonts w:ascii="Cambria" w:eastAsia="Calibri" w:hAnsi="Cambria" w:cs="Arial"/>
                <w:b/>
                <w:bCs/>
                <w:i/>
                <w:iCs/>
                <w:sz w:val="24"/>
                <w:szCs w:val="24"/>
                <w:lang w:eastAsia="pl-PL"/>
              </w:rPr>
            </w:pPr>
            <w:r w:rsidRPr="008D1899">
              <w:rPr>
                <w:rFonts w:ascii="Cambria" w:eastAsia="Calibri" w:hAnsi="Cambria" w:cs="Arial"/>
                <w:b/>
                <w:bCs/>
                <w:i/>
                <w:iCs/>
                <w:sz w:val="24"/>
                <w:szCs w:val="24"/>
                <w:lang w:eastAsia="pl-PL"/>
              </w:rPr>
              <w:t>Opis kodu czynności</w:t>
            </w:r>
          </w:p>
        </w:tc>
        <w:tc>
          <w:tcPr>
            <w:tcW w:w="749" w:type="pct"/>
            <w:tcBorders>
              <w:top w:val="single" w:sz="4" w:space="0" w:color="auto"/>
              <w:left w:val="single" w:sz="4" w:space="0" w:color="auto"/>
              <w:bottom w:val="single" w:sz="4" w:space="0" w:color="auto"/>
              <w:right w:val="single" w:sz="4" w:space="0" w:color="auto"/>
            </w:tcBorders>
          </w:tcPr>
          <w:p w14:paraId="00879049" w14:textId="77777777" w:rsidR="0078150F" w:rsidRPr="008D1899" w:rsidRDefault="0078150F" w:rsidP="00966C4E">
            <w:pPr>
              <w:tabs>
                <w:tab w:val="left" w:pos="1026"/>
              </w:tabs>
              <w:suppressAutoHyphens w:val="0"/>
              <w:spacing w:before="120" w:line="257" w:lineRule="auto"/>
              <w:jc w:val="both"/>
              <w:rPr>
                <w:rFonts w:ascii="Cambria" w:eastAsia="Calibri" w:hAnsi="Cambria" w:cs="Arial"/>
                <w:b/>
                <w:bCs/>
                <w:i/>
                <w:iCs/>
                <w:sz w:val="24"/>
                <w:szCs w:val="24"/>
                <w:lang w:eastAsia="pl-PL"/>
              </w:rPr>
            </w:pPr>
            <w:r w:rsidRPr="008D1899">
              <w:rPr>
                <w:rFonts w:ascii="Cambria" w:eastAsia="Calibri" w:hAnsi="Cambria" w:cs="Arial"/>
                <w:b/>
                <w:bCs/>
                <w:i/>
                <w:iCs/>
                <w:sz w:val="24"/>
                <w:szCs w:val="24"/>
                <w:lang w:eastAsia="pl-PL"/>
              </w:rPr>
              <w:t xml:space="preserve">Jednostka miary </w:t>
            </w:r>
          </w:p>
        </w:tc>
      </w:tr>
      <w:tr w:rsidR="0078150F" w:rsidRPr="008D1899" w14:paraId="26DAB44A" w14:textId="77777777" w:rsidTr="005D096F">
        <w:trPr>
          <w:trHeight w:val="164"/>
          <w:jc w:val="center"/>
        </w:trPr>
        <w:tc>
          <w:tcPr>
            <w:tcW w:w="751" w:type="pct"/>
            <w:tcBorders>
              <w:top w:val="single" w:sz="4" w:space="0" w:color="auto"/>
              <w:left w:val="single" w:sz="4" w:space="0" w:color="auto"/>
              <w:bottom w:val="single" w:sz="4" w:space="0" w:color="auto"/>
              <w:right w:val="single" w:sz="4" w:space="0" w:color="auto"/>
            </w:tcBorders>
          </w:tcPr>
          <w:p w14:paraId="6484B1C4" w14:textId="23C9D31A" w:rsidR="0078150F" w:rsidRDefault="00E6381B" w:rsidP="00966C4E">
            <w:pPr>
              <w:suppressAutoHyphens w:val="0"/>
              <w:spacing w:before="120" w:line="257" w:lineRule="auto"/>
              <w:jc w:val="both"/>
              <w:rPr>
                <w:rFonts w:ascii="Cambria" w:eastAsia="Calibri" w:hAnsi="Cambria" w:cs="Arial"/>
                <w:bCs/>
                <w:iCs/>
                <w:sz w:val="24"/>
                <w:szCs w:val="24"/>
                <w:lang w:eastAsia="pl-PL"/>
              </w:rPr>
            </w:pPr>
            <w:r>
              <w:rPr>
                <w:rFonts w:ascii="Cambria" w:eastAsia="Calibri" w:hAnsi="Cambria" w:cs="Arial"/>
                <w:bCs/>
                <w:iCs/>
                <w:sz w:val="24"/>
                <w:szCs w:val="24"/>
                <w:lang w:eastAsia="pl-PL"/>
              </w:rPr>
              <w:t>409</w:t>
            </w:r>
          </w:p>
        </w:tc>
        <w:tc>
          <w:tcPr>
            <w:tcW w:w="811" w:type="pct"/>
            <w:tcBorders>
              <w:top w:val="single" w:sz="4" w:space="0" w:color="auto"/>
              <w:left w:val="single" w:sz="4" w:space="0" w:color="auto"/>
              <w:bottom w:val="single" w:sz="4" w:space="0" w:color="auto"/>
              <w:right w:val="single" w:sz="4" w:space="0" w:color="auto"/>
            </w:tcBorders>
            <w:hideMark/>
          </w:tcPr>
          <w:p w14:paraId="51A492C7" w14:textId="77777777" w:rsidR="0078150F" w:rsidRPr="008D1899" w:rsidRDefault="0078150F" w:rsidP="00966C4E">
            <w:pPr>
              <w:suppressAutoHyphens w:val="0"/>
              <w:spacing w:before="120" w:line="257" w:lineRule="auto"/>
              <w:jc w:val="both"/>
              <w:rPr>
                <w:rFonts w:ascii="Cambria" w:eastAsia="Calibri" w:hAnsi="Cambria" w:cs="Arial"/>
                <w:bCs/>
                <w:iCs/>
                <w:sz w:val="24"/>
                <w:szCs w:val="24"/>
                <w:lang w:eastAsia="pl-PL"/>
              </w:rPr>
            </w:pPr>
            <w:r>
              <w:rPr>
                <w:rFonts w:ascii="Cambria" w:eastAsia="Calibri" w:hAnsi="Cambria" w:cs="Arial"/>
                <w:bCs/>
                <w:iCs/>
                <w:sz w:val="24"/>
                <w:szCs w:val="24"/>
                <w:lang w:eastAsia="pl-PL"/>
              </w:rPr>
              <w:t>ŁO-</w:t>
            </w:r>
            <w:r w:rsidRPr="008D1899">
              <w:rPr>
                <w:rFonts w:ascii="Cambria" w:eastAsia="Calibri" w:hAnsi="Cambria" w:cs="Arial"/>
                <w:bCs/>
                <w:iCs/>
                <w:sz w:val="24"/>
                <w:szCs w:val="24"/>
                <w:lang w:eastAsia="pl-PL"/>
              </w:rPr>
              <w:t>POL</w:t>
            </w:r>
            <w:r>
              <w:rPr>
                <w:rFonts w:ascii="Cambria" w:eastAsia="Calibri" w:hAnsi="Cambria" w:cs="Arial"/>
                <w:bCs/>
                <w:iCs/>
                <w:sz w:val="24"/>
                <w:szCs w:val="24"/>
                <w:lang w:eastAsia="pl-PL"/>
              </w:rPr>
              <w:t>ZB</w:t>
            </w:r>
            <w:r w:rsidRPr="008D1899">
              <w:rPr>
                <w:rFonts w:ascii="Cambria" w:eastAsia="Calibri" w:hAnsi="Cambria" w:cs="Arial"/>
                <w:bCs/>
                <w:iCs/>
                <w:sz w:val="24"/>
                <w:szCs w:val="24"/>
                <w:lang w:eastAsia="pl-PL"/>
              </w:rPr>
              <w:t>1</w:t>
            </w:r>
          </w:p>
        </w:tc>
        <w:tc>
          <w:tcPr>
            <w:tcW w:w="2690" w:type="pct"/>
            <w:tcBorders>
              <w:top w:val="single" w:sz="4" w:space="0" w:color="auto"/>
              <w:left w:val="single" w:sz="4" w:space="0" w:color="auto"/>
              <w:bottom w:val="single" w:sz="4" w:space="0" w:color="auto"/>
              <w:right w:val="single" w:sz="4" w:space="0" w:color="auto"/>
            </w:tcBorders>
            <w:hideMark/>
          </w:tcPr>
          <w:p w14:paraId="319FCFAF" w14:textId="7AF72964" w:rsidR="0078150F" w:rsidRPr="008D1899" w:rsidRDefault="0078150F" w:rsidP="00966C4E">
            <w:pPr>
              <w:widowControl w:val="0"/>
              <w:suppressAutoHyphens w:val="0"/>
              <w:spacing w:before="120" w:line="257" w:lineRule="auto"/>
              <w:jc w:val="both"/>
              <w:rPr>
                <w:rFonts w:ascii="Cambria" w:eastAsia="Calibri" w:hAnsi="Cambria" w:cs="Arial"/>
                <w:bCs/>
                <w:iCs/>
                <w:kern w:val="1"/>
                <w:sz w:val="24"/>
                <w:szCs w:val="24"/>
                <w:lang w:eastAsia="pl-PL" w:bidi="hi-IN"/>
              </w:rPr>
            </w:pPr>
            <w:r w:rsidRPr="008D1899">
              <w:rPr>
                <w:rFonts w:ascii="Cambria" w:eastAsia="Calibri" w:hAnsi="Cambria" w:cs="Arial"/>
                <w:bCs/>
                <w:iCs/>
                <w:kern w:val="1"/>
                <w:sz w:val="24"/>
                <w:szCs w:val="24"/>
                <w:lang w:eastAsia="pl-PL" w:bidi="hi-IN"/>
              </w:rPr>
              <w:t>Przygotowanie i obsługa polowania zbiorowego do 10 myśliwych</w:t>
            </w:r>
          </w:p>
        </w:tc>
        <w:tc>
          <w:tcPr>
            <w:tcW w:w="749" w:type="pct"/>
            <w:tcBorders>
              <w:top w:val="single" w:sz="4" w:space="0" w:color="auto"/>
              <w:left w:val="single" w:sz="4" w:space="0" w:color="auto"/>
              <w:bottom w:val="single" w:sz="4" w:space="0" w:color="auto"/>
              <w:right w:val="single" w:sz="4" w:space="0" w:color="auto"/>
            </w:tcBorders>
          </w:tcPr>
          <w:p w14:paraId="5AEF3BEC" w14:textId="77777777" w:rsidR="0078150F" w:rsidRPr="008D1899" w:rsidRDefault="0078150F" w:rsidP="00966C4E">
            <w:pPr>
              <w:tabs>
                <w:tab w:val="left" w:pos="1026"/>
              </w:tabs>
              <w:suppressAutoHyphens w:val="0"/>
              <w:spacing w:before="120" w:line="257" w:lineRule="auto"/>
              <w:jc w:val="both"/>
              <w:rPr>
                <w:rFonts w:ascii="Cambria" w:eastAsia="Calibri" w:hAnsi="Cambria" w:cs="Arial"/>
                <w:bCs/>
                <w:iCs/>
                <w:sz w:val="24"/>
                <w:szCs w:val="24"/>
                <w:lang w:eastAsia="pl-PL"/>
              </w:rPr>
            </w:pPr>
            <w:r w:rsidRPr="008D1899">
              <w:rPr>
                <w:rFonts w:ascii="Cambria" w:eastAsia="Calibri" w:hAnsi="Cambria" w:cs="Arial"/>
                <w:bCs/>
                <w:iCs/>
                <w:sz w:val="24"/>
                <w:szCs w:val="24"/>
                <w:lang w:eastAsia="pl-PL"/>
              </w:rPr>
              <w:t>SZT</w:t>
            </w:r>
          </w:p>
        </w:tc>
      </w:tr>
      <w:tr w:rsidR="0078150F" w:rsidRPr="008D1899" w14:paraId="341FF320" w14:textId="77777777" w:rsidTr="005D096F">
        <w:trPr>
          <w:trHeight w:val="164"/>
          <w:jc w:val="center"/>
        </w:trPr>
        <w:tc>
          <w:tcPr>
            <w:tcW w:w="751" w:type="pct"/>
            <w:tcBorders>
              <w:top w:val="single" w:sz="4" w:space="0" w:color="auto"/>
              <w:left w:val="single" w:sz="4" w:space="0" w:color="auto"/>
              <w:bottom w:val="single" w:sz="4" w:space="0" w:color="auto"/>
              <w:right w:val="single" w:sz="4" w:space="0" w:color="auto"/>
            </w:tcBorders>
          </w:tcPr>
          <w:p w14:paraId="2F432F69" w14:textId="0D6F779E" w:rsidR="0078150F" w:rsidRDefault="00E6381B" w:rsidP="00966C4E">
            <w:pPr>
              <w:suppressAutoHyphens w:val="0"/>
              <w:spacing w:before="120" w:line="257" w:lineRule="auto"/>
              <w:jc w:val="both"/>
              <w:rPr>
                <w:rFonts w:ascii="Cambria" w:eastAsia="Calibri" w:hAnsi="Cambria" w:cs="Arial"/>
                <w:bCs/>
                <w:iCs/>
                <w:sz w:val="24"/>
                <w:szCs w:val="24"/>
                <w:lang w:eastAsia="pl-PL"/>
              </w:rPr>
            </w:pPr>
            <w:r>
              <w:rPr>
                <w:rFonts w:ascii="Cambria" w:eastAsia="Calibri" w:hAnsi="Cambria" w:cs="Arial"/>
                <w:bCs/>
                <w:iCs/>
                <w:sz w:val="24"/>
                <w:szCs w:val="24"/>
                <w:lang w:eastAsia="pl-PL"/>
              </w:rPr>
              <w:t>410</w:t>
            </w:r>
          </w:p>
        </w:tc>
        <w:tc>
          <w:tcPr>
            <w:tcW w:w="811" w:type="pct"/>
            <w:tcBorders>
              <w:top w:val="single" w:sz="4" w:space="0" w:color="auto"/>
              <w:left w:val="single" w:sz="4" w:space="0" w:color="auto"/>
              <w:bottom w:val="single" w:sz="4" w:space="0" w:color="auto"/>
              <w:right w:val="single" w:sz="4" w:space="0" w:color="auto"/>
            </w:tcBorders>
          </w:tcPr>
          <w:p w14:paraId="3F7E8F49" w14:textId="77777777" w:rsidR="0078150F" w:rsidRPr="008D1899" w:rsidRDefault="0078150F" w:rsidP="00966C4E">
            <w:pPr>
              <w:suppressAutoHyphens w:val="0"/>
              <w:spacing w:before="120" w:line="257" w:lineRule="auto"/>
              <w:jc w:val="both"/>
              <w:rPr>
                <w:rFonts w:ascii="Cambria" w:eastAsia="Calibri" w:hAnsi="Cambria" w:cs="Arial"/>
                <w:bCs/>
                <w:iCs/>
                <w:sz w:val="24"/>
                <w:szCs w:val="24"/>
                <w:lang w:eastAsia="pl-PL"/>
              </w:rPr>
            </w:pPr>
            <w:r>
              <w:rPr>
                <w:rFonts w:ascii="Cambria" w:eastAsia="Calibri" w:hAnsi="Cambria" w:cs="Arial"/>
                <w:bCs/>
                <w:iCs/>
                <w:sz w:val="24"/>
                <w:szCs w:val="24"/>
                <w:lang w:eastAsia="pl-PL"/>
              </w:rPr>
              <w:t>ŁO-</w:t>
            </w:r>
            <w:r w:rsidRPr="008D1899">
              <w:rPr>
                <w:rFonts w:ascii="Cambria" w:eastAsia="Calibri" w:hAnsi="Cambria" w:cs="Arial"/>
                <w:bCs/>
                <w:iCs/>
                <w:sz w:val="24"/>
                <w:szCs w:val="24"/>
                <w:lang w:eastAsia="pl-PL"/>
              </w:rPr>
              <w:t>POL</w:t>
            </w:r>
            <w:r>
              <w:rPr>
                <w:rFonts w:ascii="Cambria" w:eastAsia="Calibri" w:hAnsi="Cambria" w:cs="Arial"/>
                <w:bCs/>
                <w:iCs/>
                <w:sz w:val="24"/>
                <w:szCs w:val="24"/>
                <w:lang w:eastAsia="pl-PL"/>
              </w:rPr>
              <w:t>ZB</w:t>
            </w:r>
            <w:r w:rsidRPr="008D1899">
              <w:rPr>
                <w:rFonts w:ascii="Cambria" w:eastAsia="Calibri" w:hAnsi="Cambria" w:cs="Arial"/>
                <w:bCs/>
                <w:iCs/>
                <w:sz w:val="24"/>
                <w:szCs w:val="24"/>
                <w:lang w:eastAsia="pl-PL"/>
              </w:rPr>
              <w:t>2</w:t>
            </w:r>
          </w:p>
        </w:tc>
        <w:tc>
          <w:tcPr>
            <w:tcW w:w="2690" w:type="pct"/>
            <w:tcBorders>
              <w:top w:val="single" w:sz="4" w:space="0" w:color="auto"/>
              <w:left w:val="single" w:sz="4" w:space="0" w:color="auto"/>
              <w:bottom w:val="single" w:sz="4" w:space="0" w:color="auto"/>
              <w:right w:val="single" w:sz="4" w:space="0" w:color="auto"/>
            </w:tcBorders>
          </w:tcPr>
          <w:p w14:paraId="754BA993" w14:textId="76FBD491" w:rsidR="0078150F" w:rsidRPr="008D1899" w:rsidRDefault="0078150F" w:rsidP="00966C4E">
            <w:pPr>
              <w:widowControl w:val="0"/>
              <w:suppressAutoHyphens w:val="0"/>
              <w:spacing w:before="120" w:line="257" w:lineRule="auto"/>
              <w:jc w:val="both"/>
              <w:rPr>
                <w:rFonts w:ascii="Cambria" w:eastAsia="Calibri" w:hAnsi="Cambria" w:cs="Arial"/>
                <w:bCs/>
                <w:iCs/>
                <w:kern w:val="1"/>
                <w:sz w:val="24"/>
                <w:szCs w:val="24"/>
                <w:lang w:eastAsia="pl-PL" w:bidi="hi-IN"/>
              </w:rPr>
            </w:pPr>
            <w:r w:rsidRPr="008D1899">
              <w:rPr>
                <w:rFonts w:ascii="Cambria" w:eastAsia="Calibri" w:hAnsi="Cambria" w:cs="Arial"/>
                <w:bCs/>
                <w:iCs/>
                <w:kern w:val="1"/>
                <w:sz w:val="24"/>
                <w:szCs w:val="24"/>
                <w:lang w:eastAsia="pl-PL" w:bidi="hi-IN"/>
              </w:rPr>
              <w:t xml:space="preserve">Przygotowanie polowania zbiorowego pow. 10 myśliwych </w:t>
            </w:r>
          </w:p>
        </w:tc>
        <w:tc>
          <w:tcPr>
            <w:tcW w:w="749" w:type="pct"/>
            <w:tcBorders>
              <w:top w:val="single" w:sz="4" w:space="0" w:color="auto"/>
              <w:left w:val="single" w:sz="4" w:space="0" w:color="auto"/>
              <w:bottom w:val="single" w:sz="4" w:space="0" w:color="auto"/>
              <w:right w:val="single" w:sz="4" w:space="0" w:color="auto"/>
            </w:tcBorders>
          </w:tcPr>
          <w:p w14:paraId="72B5663C" w14:textId="77777777" w:rsidR="0078150F" w:rsidRPr="008D1899" w:rsidRDefault="0078150F" w:rsidP="00966C4E">
            <w:pPr>
              <w:tabs>
                <w:tab w:val="left" w:pos="1026"/>
              </w:tabs>
              <w:suppressAutoHyphens w:val="0"/>
              <w:spacing w:before="120" w:line="257" w:lineRule="auto"/>
              <w:jc w:val="both"/>
              <w:rPr>
                <w:rFonts w:ascii="Cambria" w:eastAsia="Calibri" w:hAnsi="Cambria" w:cs="Arial"/>
                <w:bCs/>
                <w:iCs/>
                <w:kern w:val="1"/>
                <w:sz w:val="24"/>
                <w:szCs w:val="24"/>
                <w:lang w:eastAsia="pl-PL" w:bidi="hi-IN"/>
              </w:rPr>
            </w:pPr>
            <w:r w:rsidRPr="008D1899">
              <w:rPr>
                <w:rFonts w:ascii="Cambria" w:eastAsia="Calibri" w:hAnsi="Cambria" w:cs="Arial"/>
                <w:bCs/>
                <w:iCs/>
                <w:kern w:val="1"/>
                <w:sz w:val="24"/>
                <w:szCs w:val="24"/>
                <w:lang w:eastAsia="pl-PL" w:bidi="hi-IN"/>
              </w:rPr>
              <w:t>SZT</w:t>
            </w:r>
          </w:p>
        </w:tc>
      </w:tr>
      <w:tr w:rsidR="0078150F" w:rsidRPr="008D1899" w14:paraId="71D9236F" w14:textId="77777777" w:rsidTr="005D096F">
        <w:trPr>
          <w:trHeight w:val="164"/>
          <w:jc w:val="center"/>
        </w:trPr>
        <w:tc>
          <w:tcPr>
            <w:tcW w:w="751" w:type="pct"/>
            <w:tcBorders>
              <w:top w:val="single" w:sz="4" w:space="0" w:color="auto"/>
              <w:left w:val="single" w:sz="4" w:space="0" w:color="auto"/>
              <w:bottom w:val="single" w:sz="4" w:space="0" w:color="auto"/>
              <w:right w:val="single" w:sz="4" w:space="0" w:color="auto"/>
            </w:tcBorders>
          </w:tcPr>
          <w:p w14:paraId="48BED8AF" w14:textId="50DC2DED" w:rsidR="0078150F" w:rsidRDefault="00E6381B" w:rsidP="00966C4E">
            <w:pPr>
              <w:suppressAutoHyphens w:val="0"/>
              <w:spacing w:before="120" w:line="257" w:lineRule="auto"/>
              <w:jc w:val="both"/>
              <w:rPr>
                <w:rFonts w:ascii="Cambria" w:eastAsia="Calibri" w:hAnsi="Cambria" w:cs="Arial"/>
                <w:bCs/>
                <w:iCs/>
                <w:sz w:val="24"/>
                <w:szCs w:val="24"/>
                <w:lang w:eastAsia="pl-PL"/>
              </w:rPr>
            </w:pPr>
            <w:r>
              <w:rPr>
                <w:rFonts w:ascii="Cambria" w:eastAsia="Calibri" w:hAnsi="Cambria" w:cs="Arial"/>
                <w:bCs/>
                <w:iCs/>
                <w:sz w:val="24"/>
                <w:szCs w:val="24"/>
                <w:lang w:eastAsia="pl-PL"/>
              </w:rPr>
              <w:t>411</w:t>
            </w:r>
          </w:p>
        </w:tc>
        <w:tc>
          <w:tcPr>
            <w:tcW w:w="811" w:type="pct"/>
            <w:tcBorders>
              <w:top w:val="single" w:sz="4" w:space="0" w:color="auto"/>
              <w:left w:val="single" w:sz="4" w:space="0" w:color="auto"/>
              <w:bottom w:val="single" w:sz="4" w:space="0" w:color="auto"/>
              <w:right w:val="single" w:sz="4" w:space="0" w:color="auto"/>
            </w:tcBorders>
          </w:tcPr>
          <w:p w14:paraId="5C8B850B" w14:textId="77777777" w:rsidR="0078150F" w:rsidRPr="008D1899" w:rsidRDefault="0078150F" w:rsidP="00966C4E">
            <w:pPr>
              <w:suppressAutoHyphens w:val="0"/>
              <w:spacing w:before="120" w:line="257" w:lineRule="auto"/>
              <w:jc w:val="both"/>
              <w:rPr>
                <w:rFonts w:ascii="Cambria" w:eastAsia="Calibri" w:hAnsi="Cambria" w:cs="Arial"/>
                <w:bCs/>
                <w:iCs/>
                <w:sz w:val="24"/>
                <w:szCs w:val="24"/>
                <w:lang w:eastAsia="pl-PL"/>
              </w:rPr>
            </w:pPr>
            <w:r>
              <w:rPr>
                <w:rFonts w:ascii="Cambria" w:eastAsia="Calibri" w:hAnsi="Cambria" w:cs="Arial"/>
                <w:bCs/>
                <w:iCs/>
                <w:sz w:val="24"/>
                <w:szCs w:val="24"/>
                <w:lang w:eastAsia="pl-PL"/>
              </w:rPr>
              <w:t>ŁO</w:t>
            </w:r>
            <w:r w:rsidRPr="008D1899">
              <w:rPr>
                <w:rFonts w:ascii="Cambria" w:eastAsia="Calibri" w:hAnsi="Cambria" w:cs="Arial"/>
                <w:bCs/>
                <w:iCs/>
                <w:sz w:val="24"/>
                <w:szCs w:val="24"/>
                <w:lang w:eastAsia="pl-PL"/>
              </w:rPr>
              <w:t>-TRAN</w:t>
            </w:r>
            <w:r>
              <w:rPr>
                <w:rFonts w:ascii="Cambria" w:eastAsia="Calibri" w:hAnsi="Cambria" w:cs="Arial"/>
                <w:bCs/>
                <w:iCs/>
                <w:sz w:val="24"/>
                <w:szCs w:val="24"/>
                <w:lang w:eastAsia="pl-PL"/>
              </w:rPr>
              <w:t>Z</w:t>
            </w:r>
            <w:r w:rsidRPr="008D1899">
              <w:rPr>
                <w:rFonts w:ascii="Cambria" w:eastAsia="Calibri" w:hAnsi="Cambria" w:cs="Arial"/>
                <w:bCs/>
                <w:iCs/>
                <w:sz w:val="24"/>
                <w:szCs w:val="24"/>
                <w:lang w:eastAsia="pl-PL"/>
              </w:rPr>
              <w:t>L</w:t>
            </w:r>
          </w:p>
        </w:tc>
        <w:tc>
          <w:tcPr>
            <w:tcW w:w="2690" w:type="pct"/>
            <w:tcBorders>
              <w:top w:val="single" w:sz="4" w:space="0" w:color="auto"/>
              <w:left w:val="single" w:sz="4" w:space="0" w:color="auto"/>
              <w:bottom w:val="single" w:sz="4" w:space="0" w:color="auto"/>
              <w:right w:val="single" w:sz="4" w:space="0" w:color="auto"/>
            </w:tcBorders>
          </w:tcPr>
          <w:p w14:paraId="6F7BDE2B" w14:textId="77777777" w:rsidR="0078150F" w:rsidRPr="008D1899" w:rsidRDefault="0078150F" w:rsidP="00966C4E">
            <w:pPr>
              <w:widowControl w:val="0"/>
              <w:suppressAutoHyphens w:val="0"/>
              <w:spacing w:before="120" w:line="257" w:lineRule="auto"/>
              <w:jc w:val="both"/>
              <w:rPr>
                <w:rFonts w:ascii="Cambria" w:eastAsia="Calibri" w:hAnsi="Cambria" w:cs="Arial"/>
                <w:bCs/>
                <w:iCs/>
                <w:kern w:val="1"/>
                <w:sz w:val="24"/>
                <w:szCs w:val="24"/>
                <w:lang w:eastAsia="pl-PL" w:bidi="hi-IN"/>
              </w:rPr>
            </w:pPr>
            <w:r w:rsidRPr="008D1899">
              <w:rPr>
                <w:rFonts w:ascii="Cambria" w:eastAsia="Calibri" w:hAnsi="Cambria" w:cs="Arial"/>
                <w:bCs/>
                <w:iCs/>
                <w:kern w:val="1"/>
                <w:sz w:val="24"/>
                <w:szCs w:val="24"/>
                <w:lang w:eastAsia="pl-PL" w:bidi="hi-IN"/>
              </w:rPr>
              <w:t>Transport ludzi na polowaniu zbiorowym</w:t>
            </w:r>
          </w:p>
        </w:tc>
        <w:tc>
          <w:tcPr>
            <w:tcW w:w="749" w:type="pct"/>
            <w:tcBorders>
              <w:top w:val="single" w:sz="4" w:space="0" w:color="auto"/>
              <w:left w:val="single" w:sz="4" w:space="0" w:color="auto"/>
              <w:bottom w:val="single" w:sz="4" w:space="0" w:color="auto"/>
              <w:right w:val="single" w:sz="4" w:space="0" w:color="auto"/>
            </w:tcBorders>
          </w:tcPr>
          <w:p w14:paraId="7E071C64" w14:textId="200C1BC9" w:rsidR="0078150F" w:rsidRPr="008D1899" w:rsidRDefault="0078150F" w:rsidP="00966C4E">
            <w:pPr>
              <w:tabs>
                <w:tab w:val="left" w:pos="1026"/>
              </w:tabs>
              <w:suppressAutoHyphens w:val="0"/>
              <w:spacing w:before="120" w:line="257" w:lineRule="auto"/>
              <w:jc w:val="both"/>
              <w:rPr>
                <w:rFonts w:ascii="Cambria" w:eastAsia="Calibri" w:hAnsi="Cambria" w:cs="Arial"/>
                <w:bCs/>
                <w:iCs/>
                <w:kern w:val="1"/>
                <w:sz w:val="24"/>
                <w:szCs w:val="24"/>
                <w:lang w:eastAsia="pl-PL" w:bidi="hi-IN"/>
              </w:rPr>
            </w:pPr>
            <w:r w:rsidRPr="008D1899">
              <w:rPr>
                <w:rFonts w:ascii="Cambria" w:eastAsia="Calibri" w:hAnsi="Cambria" w:cs="Arial"/>
                <w:bCs/>
                <w:iCs/>
                <w:kern w:val="1"/>
                <w:sz w:val="24"/>
                <w:szCs w:val="24"/>
                <w:lang w:eastAsia="pl-PL" w:bidi="hi-IN"/>
              </w:rPr>
              <w:t>KM</w:t>
            </w:r>
            <w:r w:rsidR="008552E3">
              <w:rPr>
                <w:rFonts w:ascii="Cambria" w:eastAsia="Calibri" w:hAnsi="Cambria" w:cs="Arial"/>
                <w:bCs/>
                <w:iCs/>
                <w:kern w:val="1"/>
                <w:sz w:val="24"/>
                <w:szCs w:val="24"/>
                <w:lang w:eastAsia="pl-PL" w:bidi="hi-IN"/>
              </w:rPr>
              <w:t>TR</w:t>
            </w:r>
          </w:p>
        </w:tc>
      </w:tr>
      <w:tr w:rsidR="0078150F" w:rsidRPr="008D1899" w14:paraId="205DBCD9" w14:textId="77777777" w:rsidTr="005D096F">
        <w:trPr>
          <w:trHeight w:val="164"/>
          <w:jc w:val="center"/>
        </w:trPr>
        <w:tc>
          <w:tcPr>
            <w:tcW w:w="751" w:type="pct"/>
            <w:tcBorders>
              <w:top w:val="single" w:sz="4" w:space="0" w:color="auto"/>
              <w:left w:val="single" w:sz="4" w:space="0" w:color="auto"/>
              <w:bottom w:val="single" w:sz="4" w:space="0" w:color="auto"/>
              <w:right w:val="single" w:sz="4" w:space="0" w:color="auto"/>
            </w:tcBorders>
          </w:tcPr>
          <w:p w14:paraId="323143F3" w14:textId="6A8713F6" w:rsidR="0078150F" w:rsidRDefault="00E6381B" w:rsidP="00966C4E">
            <w:pPr>
              <w:suppressAutoHyphens w:val="0"/>
              <w:spacing w:before="120" w:line="257" w:lineRule="auto"/>
              <w:jc w:val="both"/>
              <w:rPr>
                <w:rFonts w:ascii="Cambria" w:eastAsia="Calibri" w:hAnsi="Cambria" w:cs="Arial"/>
                <w:bCs/>
                <w:iCs/>
                <w:sz w:val="24"/>
                <w:szCs w:val="24"/>
                <w:lang w:eastAsia="pl-PL"/>
              </w:rPr>
            </w:pPr>
            <w:r>
              <w:rPr>
                <w:rFonts w:ascii="Cambria" w:eastAsia="Calibri" w:hAnsi="Cambria" w:cs="Arial"/>
                <w:bCs/>
                <w:iCs/>
                <w:sz w:val="24"/>
                <w:szCs w:val="24"/>
                <w:lang w:eastAsia="pl-PL"/>
              </w:rPr>
              <w:t>412</w:t>
            </w:r>
          </w:p>
        </w:tc>
        <w:tc>
          <w:tcPr>
            <w:tcW w:w="811" w:type="pct"/>
            <w:tcBorders>
              <w:top w:val="single" w:sz="4" w:space="0" w:color="auto"/>
              <w:left w:val="single" w:sz="4" w:space="0" w:color="auto"/>
              <w:bottom w:val="single" w:sz="4" w:space="0" w:color="auto"/>
              <w:right w:val="single" w:sz="4" w:space="0" w:color="auto"/>
            </w:tcBorders>
          </w:tcPr>
          <w:p w14:paraId="2708870A" w14:textId="77777777" w:rsidR="0078150F" w:rsidRPr="008D1899" w:rsidRDefault="0078150F" w:rsidP="00966C4E">
            <w:pPr>
              <w:suppressAutoHyphens w:val="0"/>
              <w:spacing w:before="120" w:line="257" w:lineRule="auto"/>
              <w:jc w:val="both"/>
              <w:rPr>
                <w:rFonts w:ascii="Cambria" w:eastAsia="Calibri" w:hAnsi="Cambria" w:cs="Arial"/>
                <w:bCs/>
                <w:iCs/>
                <w:sz w:val="24"/>
                <w:szCs w:val="24"/>
                <w:lang w:eastAsia="pl-PL"/>
              </w:rPr>
            </w:pPr>
            <w:r>
              <w:rPr>
                <w:rFonts w:ascii="Cambria" w:eastAsia="Calibri" w:hAnsi="Cambria" w:cs="Arial"/>
                <w:bCs/>
                <w:iCs/>
                <w:sz w:val="24"/>
                <w:szCs w:val="24"/>
                <w:lang w:eastAsia="pl-PL"/>
              </w:rPr>
              <w:t>ŁO</w:t>
            </w:r>
            <w:r w:rsidRPr="008D1899">
              <w:rPr>
                <w:rFonts w:ascii="Cambria" w:eastAsia="Calibri" w:hAnsi="Cambria" w:cs="Arial"/>
                <w:bCs/>
                <w:iCs/>
                <w:sz w:val="24"/>
                <w:szCs w:val="24"/>
                <w:lang w:eastAsia="pl-PL"/>
              </w:rPr>
              <w:t>-TRANZ</w:t>
            </w:r>
            <w:r>
              <w:rPr>
                <w:rFonts w:ascii="Cambria" w:eastAsia="Calibri" w:hAnsi="Cambria" w:cs="Arial"/>
                <w:bCs/>
                <w:iCs/>
                <w:sz w:val="24"/>
                <w:szCs w:val="24"/>
                <w:lang w:eastAsia="pl-PL"/>
              </w:rPr>
              <w:t>Z</w:t>
            </w:r>
          </w:p>
        </w:tc>
        <w:tc>
          <w:tcPr>
            <w:tcW w:w="2690" w:type="pct"/>
            <w:tcBorders>
              <w:top w:val="single" w:sz="4" w:space="0" w:color="auto"/>
              <w:left w:val="single" w:sz="4" w:space="0" w:color="auto"/>
              <w:bottom w:val="single" w:sz="4" w:space="0" w:color="auto"/>
              <w:right w:val="single" w:sz="4" w:space="0" w:color="auto"/>
            </w:tcBorders>
          </w:tcPr>
          <w:p w14:paraId="0D31423C" w14:textId="77777777" w:rsidR="0078150F" w:rsidRPr="008D1899" w:rsidRDefault="0078150F" w:rsidP="00966C4E">
            <w:pPr>
              <w:widowControl w:val="0"/>
              <w:suppressAutoHyphens w:val="0"/>
              <w:spacing w:before="120" w:line="257" w:lineRule="auto"/>
              <w:jc w:val="both"/>
              <w:rPr>
                <w:rFonts w:ascii="Cambria" w:eastAsia="Calibri" w:hAnsi="Cambria" w:cs="Arial"/>
                <w:bCs/>
                <w:iCs/>
                <w:kern w:val="1"/>
                <w:sz w:val="24"/>
                <w:szCs w:val="24"/>
                <w:lang w:eastAsia="pl-PL" w:bidi="hi-IN"/>
              </w:rPr>
            </w:pPr>
            <w:r w:rsidRPr="008D1899">
              <w:rPr>
                <w:rFonts w:ascii="Cambria" w:eastAsia="Calibri" w:hAnsi="Cambria" w:cs="Arial"/>
                <w:bCs/>
                <w:iCs/>
                <w:kern w:val="1"/>
                <w:sz w:val="24"/>
                <w:szCs w:val="24"/>
                <w:lang w:eastAsia="pl-PL" w:bidi="hi-IN"/>
              </w:rPr>
              <w:t>Transport zwierzyny na polowaniu zbiorowym</w:t>
            </w:r>
          </w:p>
        </w:tc>
        <w:tc>
          <w:tcPr>
            <w:tcW w:w="749" w:type="pct"/>
            <w:tcBorders>
              <w:top w:val="single" w:sz="4" w:space="0" w:color="auto"/>
              <w:left w:val="single" w:sz="4" w:space="0" w:color="auto"/>
              <w:bottom w:val="single" w:sz="4" w:space="0" w:color="auto"/>
              <w:right w:val="single" w:sz="4" w:space="0" w:color="auto"/>
            </w:tcBorders>
          </w:tcPr>
          <w:p w14:paraId="35C6A2BB" w14:textId="6C37BBAD" w:rsidR="0078150F" w:rsidRPr="008D1899" w:rsidRDefault="0078150F" w:rsidP="00966C4E">
            <w:pPr>
              <w:tabs>
                <w:tab w:val="left" w:pos="1026"/>
              </w:tabs>
              <w:suppressAutoHyphens w:val="0"/>
              <w:spacing w:before="120" w:line="257" w:lineRule="auto"/>
              <w:jc w:val="both"/>
              <w:rPr>
                <w:rFonts w:ascii="Cambria" w:eastAsia="Calibri" w:hAnsi="Cambria" w:cs="Arial"/>
                <w:bCs/>
                <w:iCs/>
                <w:kern w:val="1"/>
                <w:sz w:val="24"/>
                <w:szCs w:val="24"/>
                <w:lang w:eastAsia="pl-PL" w:bidi="hi-IN"/>
              </w:rPr>
            </w:pPr>
            <w:r w:rsidRPr="008D1899">
              <w:rPr>
                <w:rFonts w:ascii="Cambria" w:eastAsia="Calibri" w:hAnsi="Cambria" w:cs="Arial"/>
                <w:bCs/>
                <w:iCs/>
                <w:kern w:val="1"/>
                <w:sz w:val="24"/>
                <w:szCs w:val="24"/>
                <w:lang w:eastAsia="pl-PL" w:bidi="hi-IN"/>
              </w:rPr>
              <w:t>KM</w:t>
            </w:r>
            <w:r w:rsidR="008552E3">
              <w:rPr>
                <w:rFonts w:ascii="Cambria" w:eastAsia="Calibri" w:hAnsi="Cambria" w:cs="Arial"/>
                <w:bCs/>
                <w:iCs/>
                <w:kern w:val="1"/>
                <w:sz w:val="24"/>
                <w:szCs w:val="24"/>
                <w:lang w:eastAsia="pl-PL" w:bidi="hi-IN"/>
              </w:rPr>
              <w:t>TR</w:t>
            </w:r>
          </w:p>
        </w:tc>
      </w:tr>
    </w:tbl>
    <w:bookmarkEnd w:id="45"/>
    <w:p w14:paraId="045B284B" w14:textId="02DAA270" w:rsidR="0078150F" w:rsidRPr="0018675D" w:rsidRDefault="0078150F" w:rsidP="00966C4E">
      <w:pPr>
        <w:widowControl w:val="0"/>
        <w:suppressAutoHyphens w:val="0"/>
        <w:spacing w:before="120" w:line="257" w:lineRule="auto"/>
        <w:jc w:val="both"/>
        <w:rPr>
          <w:rFonts w:ascii="Cambria" w:eastAsia="Calibri" w:hAnsi="Cambria" w:cs="Arial"/>
          <w:b/>
          <w:iCs/>
          <w:kern w:val="1"/>
          <w:sz w:val="24"/>
          <w:szCs w:val="24"/>
          <w:lang w:eastAsia="pl-PL" w:bidi="hi-IN"/>
        </w:rPr>
      </w:pPr>
      <w:r w:rsidRPr="0018675D">
        <w:rPr>
          <w:rFonts w:ascii="Cambria" w:eastAsia="Calibri" w:hAnsi="Cambria" w:cs="Arial"/>
          <w:b/>
          <w:iCs/>
          <w:kern w:val="1"/>
          <w:sz w:val="24"/>
          <w:szCs w:val="24"/>
          <w:lang w:eastAsia="pl-PL" w:bidi="hi-IN"/>
        </w:rPr>
        <w:t>Standard technologii dla tej czynności obejmuje:</w:t>
      </w:r>
    </w:p>
    <w:p w14:paraId="38520764" w14:textId="77777777" w:rsidR="00E42807" w:rsidRDefault="0078150F" w:rsidP="00966C4E">
      <w:pPr>
        <w:widowControl w:val="0"/>
        <w:suppressAutoHyphens w:val="0"/>
        <w:spacing w:before="120" w:line="257" w:lineRule="auto"/>
        <w:jc w:val="both"/>
        <w:rPr>
          <w:rFonts w:ascii="Cambria" w:eastAsia="Calibri" w:hAnsi="Cambria" w:cs="Arial"/>
          <w:bCs/>
          <w:iCs/>
          <w:kern w:val="1"/>
          <w:sz w:val="24"/>
          <w:szCs w:val="24"/>
          <w:lang w:eastAsia="pl-PL" w:bidi="hi-IN"/>
        </w:rPr>
      </w:pPr>
      <w:r w:rsidRPr="008D1899">
        <w:rPr>
          <w:rFonts w:ascii="Cambria" w:eastAsia="Calibri" w:hAnsi="Cambria" w:cs="Arial"/>
          <w:bCs/>
          <w:iCs/>
          <w:kern w:val="1"/>
          <w:sz w:val="24"/>
          <w:szCs w:val="24"/>
          <w:lang w:eastAsia="pl-PL" w:bidi="hi-IN"/>
        </w:rPr>
        <w:t xml:space="preserve">- transport </w:t>
      </w:r>
      <w:bookmarkStart w:id="46" w:name="_Hlk40253883"/>
      <w:r>
        <w:rPr>
          <w:rFonts w:ascii="Cambria" w:eastAsia="Calibri" w:hAnsi="Cambria" w:cs="Arial"/>
          <w:bCs/>
          <w:iCs/>
          <w:kern w:val="1"/>
          <w:sz w:val="24"/>
          <w:szCs w:val="24"/>
          <w:lang w:eastAsia="pl-PL" w:bidi="hi-IN"/>
        </w:rPr>
        <w:t xml:space="preserve">tablic informacyjnych z </w:t>
      </w:r>
      <w:r w:rsidR="00E42807">
        <w:rPr>
          <w:rFonts w:ascii="Cambria" w:eastAsia="Calibri" w:hAnsi="Cambria" w:cs="Arial"/>
          <w:bCs/>
          <w:iCs/>
          <w:kern w:val="1"/>
          <w:sz w:val="24"/>
          <w:szCs w:val="24"/>
          <w:lang w:eastAsia="pl-PL" w:bidi="hi-IN"/>
        </w:rPr>
        <w:t>miejsca wskazanego przez Zamawiającego</w:t>
      </w:r>
      <w:r>
        <w:rPr>
          <w:rFonts w:ascii="Cambria" w:eastAsia="Calibri" w:hAnsi="Cambria" w:cs="Arial"/>
          <w:bCs/>
          <w:iCs/>
          <w:kern w:val="1"/>
          <w:sz w:val="24"/>
          <w:szCs w:val="24"/>
          <w:lang w:eastAsia="pl-PL" w:bidi="hi-IN"/>
        </w:rPr>
        <w:t xml:space="preserve"> </w:t>
      </w:r>
      <w:bookmarkStart w:id="47" w:name="_Hlk40253804"/>
      <w:r>
        <w:rPr>
          <w:rFonts w:ascii="Cambria" w:eastAsia="Calibri" w:hAnsi="Cambria" w:cs="Arial"/>
          <w:bCs/>
          <w:iCs/>
          <w:kern w:val="1"/>
          <w:sz w:val="24"/>
          <w:szCs w:val="24"/>
          <w:lang w:eastAsia="pl-PL" w:bidi="hi-IN"/>
        </w:rPr>
        <w:t>na</w:t>
      </w:r>
      <w:r w:rsidR="00E42807">
        <w:rPr>
          <w:rFonts w:ascii="Cambria" w:eastAsia="Calibri" w:hAnsi="Cambria" w:cs="Arial"/>
          <w:bCs/>
          <w:iCs/>
          <w:kern w:val="1"/>
          <w:sz w:val="24"/>
          <w:szCs w:val="24"/>
          <w:lang w:eastAsia="pl-PL" w:bidi="hi-IN"/>
        </w:rPr>
        <w:t xml:space="preserve"> </w:t>
      </w:r>
      <w:r>
        <w:rPr>
          <w:rFonts w:ascii="Cambria" w:eastAsia="Calibri" w:hAnsi="Cambria" w:cs="Arial"/>
          <w:bCs/>
          <w:iCs/>
          <w:kern w:val="1"/>
          <w:sz w:val="24"/>
          <w:szCs w:val="24"/>
          <w:lang w:eastAsia="pl-PL" w:bidi="hi-IN"/>
        </w:rPr>
        <w:t>odległość</w:t>
      </w:r>
      <w:r w:rsidR="00E42807">
        <w:rPr>
          <w:rFonts w:ascii="Cambria" w:eastAsia="Calibri" w:hAnsi="Cambria" w:cs="Arial"/>
          <w:bCs/>
          <w:iCs/>
          <w:kern w:val="1"/>
          <w:sz w:val="24"/>
          <w:szCs w:val="24"/>
          <w:lang w:eastAsia="pl-PL" w:bidi="hi-IN"/>
        </w:rPr>
        <w:t xml:space="preserve"> </w:t>
      </w:r>
      <w:r>
        <w:rPr>
          <w:rFonts w:ascii="Cambria" w:eastAsia="Calibri" w:hAnsi="Cambria" w:cs="Arial"/>
          <w:bCs/>
          <w:iCs/>
          <w:kern w:val="1"/>
          <w:sz w:val="24"/>
          <w:szCs w:val="24"/>
          <w:lang w:eastAsia="pl-PL" w:bidi="hi-IN"/>
        </w:rPr>
        <w:t>maksymalną</w:t>
      </w:r>
      <w:r w:rsidR="00E42807">
        <w:rPr>
          <w:rFonts w:ascii="Cambria" w:eastAsia="Calibri" w:hAnsi="Cambria" w:cs="Arial"/>
          <w:bCs/>
          <w:iCs/>
          <w:kern w:val="1"/>
          <w:sz w:val="24"/>
          <w:szCs w:val="24"/>
          <w:lang w:eastAsia="pl-PL" w:bidi="hi-IN"/>
        </w:rPr>
        <w:t xml:space="preserve"> 30</w:t>
      </w:r>
      <w:r>
        <w:rPr>
          <w:rFonts w:ascii="Cambria" w:eastAsia="Calibri" w:hAnsi="Cambria" w:cs="Arial"/>
          <w:bCs/>
          <w:iCs/>
          <w:kern w:val="1"/>
          <w:sz w:val="24"/>
          <w:szCs w:val="24"/>
          <w:lang w:eastAsia="pl-PL" w:bidi="hi-IN"/>
        </w:rPr>
        <w:t xml:space="preserve">km, </w:t>
      </w:r>
      <w:bookmarkEnd w:id="46"/>
      <w:bookmarkEnd w:id="47"/>
    </w:p>
    <w:p w14:paraId="38256CBC" w14:textId="13517DC1" w:rsidR="0078150F" w:rsidRPr="008D1899" w:rsidRDefault="0078150F" w:rsidP="00966C4E">
      <w:pPr>
        <w:widowControl w:val="0"/>
        <w:suppressAutoHyphens w:val="0"/>
        <w:spacing w:before="120" w:line="257" w:lineRule="auto"/>
        <w:jc w:val="both"/>
        <w:rPr>
          <w:rFonts w:ascii="Cambria" w:eastAsia="Calibri" w:hAnsi="Cambria" w:cs="Arial"/>
          <w:bCs/>
          <w:iCs/>
          <w:kern w:val="1"/>
          <w:sz w:val="24"/>
          <w:szCs w:val="24"/>
          <w:lang w:eastAsia="pl-PL" w:bidi="hi-IN"/>
        </w:rPr>
      </w:pPr>
      <w:r>
        <w:rPr>
          <w:rFonts w:ascii="Cambria" w:eastAsia="Calibri" w:hAnsi="Cambria" w:cs="Arial"/>
          <w:bCs/>
          <w:iCs/>
          <w:kern w:val="1"/>
          <w:sz w:val="24"/>
          <w:szCs w:val="24"/>
          <w:lang w:eastAsia="pl-PL" w:bidi="hi-IN"/>
        </w:rPr>
        <w:t>-</w:t>
      </w:r>
      <w:r w:rsidRPr="008D1899">
        <w:rPr>
          <w:rFonts w:ascii="Cambria" w:eastAsia="Calibri" w:hAnsi="Cambria" w:cs="Arial"/>
          <w:bCs/>
          <w:iCs/>
          <w:kern w:val="1"/>
          <w:sz w:val="24"/>
          <w:szCs w:val="24"/>
          <w:lang w:eastAsia="pl-PL" w:bidi="hi-IN"/>
        </w:rPr>
        <w:t xml:space="preserve"> ustawienie tablic informacyjnych (w ilości … sztuk) w miejsca</w:t>
      </w:r>
      <w:r>
        <w:rPr>
          <w:rFonts w:ascii="Cambria" w:eastAsia="Calibri" w:hAnsi="Cambria" w:cs="Arial"/>
          <w:bCs/>
          <w:iCs/>
          <w:kern w:val="1"/>
          <w:sz w:val="24"/>
          <w:szCs w:val="24"/>
          <w:lang w:eastAsia="pl-PL" w:bidi="hi-IN"/>
        </w:rPr>
        <w:t>ch</w:t>
      </w:r>
      <w:r w:rsidRPr="008D1899">
        <w:rPr>
          <w:rFonts w:ascii="Cambria" w:eastAsia="Calibri" w:hAnsi="Cambria" w:cs="Arial"/>
          <w:bCs/>
          <w:iCs/>
          <w:kern w:val="1"/>
          <w:sz w:val="24"/>
          <w:szCs w:val="24"/>
          <w:lang w:eastAsia="pl-PL" w:bidi="hi-IN"/>
        </w:rPr>
        <w:t xml:space="preserve"> wyznaczon</w:t>
      </w:r>
      <w:r>
        <w:rPr>
          <w:rFonts w:ascii="Cambria" w:eastAsia="Calibri" w:hAnsi="Cambria" w:cs="Arial"/>
          <w:bCs/>
          <w:iCs/>
          <w:kern w:val="1"/>
          <w:sz w:val="24"/>
          <w:szCs w:val="24"/>
          <w:lang w:eastAsia="pl-PL" w:bidi="hi-IN"/>
        </w:rPr>
        <w:t>ych</w:t>
      </w:r>
      <w:r w:rsidRPr="008D1899">
        <w:rPr>
          <w:rFonts w:ascii="Cambria" w:eastAsia="Calibri" w:hAnsi="Cambria" w:cs="Arial"/>
          <w:bCs/>
          <w:iCs/>
          <w:kern w:val="1"/>
          <w:sz w:val="24"/>
          <w:szCs w:val="24"/>
          <w:lang w:eastAsia="pl-PL" w:bidi="hi-IN"/>
        </w:rPr>
        <w:t xml:space="preserve"> przez</w:t>
      </w:r>
      <w:r>
        <w:rPr>
          <w:rFonts w:ascii="Cambria" w:eastAsia="Calibri" w:hAnsi="Cambria" w:cs="Arial"/>
          <w:bCs/>
          <w:iCs/>
          <w:kern w:val="1"/>
          <w:sz w:val="24"/>
          <w:szCs w:val="24"/>
          <w:lang w:eastAsia="pl-PL" w:bidi="hi-IN"/>
        </w:rPr>
        <w:t xml:space="preserve"> </w:t>
      </w:r>
      <w:r w:rsidRPr="008D1899">
        <w:rPr>
          <w:rFonts w:ascii="Cambria" w:eastAsia="Calibri" w:hAnsi="Cambria" w:cs="Arial"/>
          <w:bCs/>
          <w:iCs/>
          <w:kern w:val="1"/>
          <w:sz w:val="24"/>
          <w:szCs w:val="24"/>
          <w:lang w:eastAsia="pl-PL" w:bidi="hi-IN"/>
        </w:rPr>
        <w:t>Zamawiającego,</w:t>
      </w:r>
      <w:r w:rsidRPr="008D1899">
        <w:rPr>
          <w:rFonts w:ascii="Cambria" w:eastAsia="Calibri" w:hAnsi="Cambria" w:cs="Arial"/>
          <w:bCs/>
          <w:iCs/>
          <w:kern w:val="1"/>
          <w:sz w:val="24"/>
          <w:szCs w:val="24"/>
          <w:lang w:eastAsia="pl-PL" w:bidi="hi-IN"/>
        </w:rPr>
        <w:br/>
        <w:t>- uporządkowanie miejsca zbiórki, wiaty na posiłki, miejsc</w:t>
      </w:r>
      <w:r w:rsidR="00311A4A">
        <w:rPr>
          <w:rFonts w:ascii="Cambria" w:eastAsia="Calibri" w:hAnsi="Cambria" w:cs="Arial"/>
          <w:bCs/>
          <w:iCs/>
          <w:kern w:val="1"/>
          <w:sz w:val="24"/>
          <w:szCs w:val="24"/>
          <w:lang w:eastAsia="pl-PL" w:bidi="hi-IN"/>
        </w:rPr>
        <w:t>a</w:t>
      </w:r>
      <w:r w:rsidRPr="008D1899">
        <w:rPr>
          <w:rFonts w:ascii="Cambria" w:eastAsia="Calibri" w:hAnsi="Cambria" w:cs="Arial"/>
          <w:bCs/>
          <w:iCs/>
          <w:kern w:val="1"/>
          <w:sz w:val="24"/>
          <w:szCs w:val="24"/>
          <w:lang w:eastAsia="pl-PL" w:bidi="hi-IN"/>
        </w:rPr>
        <w:t xml:space="preserve"> pokotu,</w:t>
      </w:r>
    </w:p>
    <w:p w14:paraId="0EC93793" w14:textId="77777777" w:rsidR="0078150F" w:rsidRPr="008D1899" w:rsidRDefault="0078150F" w:rsidP="00966C4E">
      <w:pPr>
        <w:spacing w:line="257" w:lineRule="auto"/>
        <w:jc w:val="both"/>
        <w:rPr>
          <w:rFonts w:ascii="Cambria" w:eastAsia="Calibri" w:hAnsi="Cambria" w:cs="Arial"/>
          <w:bCs/>
          <w:iCs/>
          <w:kern w:val="1"/>
          <w:sz w:val="24"/>
          <w:szCs w:val="24"/>
          <w:lang w:eastAsia="pl-PL" w:bidi="hi-IN"/>
        </w:rPr>
      </w:pPr>
      <w:r w:rsidRPr="008D1899">
        <w:rPr>
          <w:rFonts w:ascii="Cambria" w:eastAsia="Calibri" w:hAnsi="Cambria" w:cs="Arial"/>
          <w:bCs/>
          <w:iCs/>
          <w:kern w:val="1"/>
          <w:sz w:val="24"/>
          <w:szCs w:val="24"/>
          <w:lang w:eastAsia="pl-PL" w:bidi="hi-IN"/>
        </w:rPr>
        <w:lastRenderedPageBreak/>
        <w:t>- przygotowanie ogniska i/lub pochodni (max. 4 sztuki) w miejscach wskazanych przez Zamawiającego,</w:t>
      </w:r>
    </w:p>
    <w:p w14:paraId="5865BC9F" w14:textId="77777777" w:rsidR="0078150F" w:rsidRDefault="0078150F" w:rsidP="00966C4E">
      <w:pPr>
        <w:spacing w:line="257" w:lineRule="auto"/>
        <w:jc w:val="both"/>
        <w:rPr>
          <w:rFonts w:ascii="Cambria" w:eastAsia="Calibri" w:hAnsi="Cambria" w:cs="Arial"/>
          <w:bCs/>
          <w:iCs/>
          <w:kern w:val="1"/>
          <w:sz w:val="24"/>
          <w:szCs w:val="24"/>
          <w:lang w:eastAsia="pl-PL" w:bidi="hi-IN"/>
        </w:rPr>
      </w:pPr>
      <w:r w:rsidRPr="008D1899">
        <w:rPr>
          <w:rFonts w:ascii="Cambria" w:eastAsia="Calibri" w:hAnsi="Cambria" w:cs="Arial"/>
          <w:bCs/>
          <w:iCs/>
          <w:kern w:val="1"/>
          <w:sz w:val="24"/>
          <w:szCs w:val="24"/>
          <w:lang w:eastAsia="pl-PL" w:bidi="hi-IN"/>
        </w:rPr>
        <w:t xml:space="preserve">- przygotowanie miejsca na pokot według wskazań prowadzącego polowanie </w:t>
      </w:r>
      <w:r>
        <w:rPr>
          <w:rFonts w:ascii="Cambria" w:eastAsia="Calibri" w:hAnsi="Cambria" w:cs="Arial"/>
          <w:bCs/>
          <w:iCs/>
          <w:kern w:val="1"/>
          <w:sz w:val="24"/>
          <w:szCs w:val="24"/>
          <w:lang w:eastAsia="pl-PL" w:bidi="hi-IN"/>
        </w:rPr>
        <w:br/>
      </w:r>
      <w:r w:rsidRPr="008D1899">
        <w:rPr>
          <w:rFonts w:ascii="Cambria" w:eastAsia="Calibri" w:hAnsi="Cambria" w:cs="Arial"/>
          <w:bCs/>
          <w:iCs/>
          <w:kern w:val="1"/>
          <w:sz w:val="24"/>
          <w:szCs w:val="24"/>
          <w:lang w:eastAsia="pl-PL" w:bidi="hi-IN"/>
        </w:rPr>
        <w:t xml:space="preserve">i obowiązujących zasad, które określa </w:t>
      </w:r>
      <w:r>
        <w:rPr>
          <w:rFonts w:ascii="Cambria" w:eastAsia="Calibri" w:hAnsi="Cambria" w:cs="Arial"/>
          <w:bCs/>
          <w:iCs/>
          <w:kern w:val="1"/>
          <w:sz w:val="24"/>
          <w:szCs w:val="24"/>
          <w:lang w:eastAsia="pl-PL" w:bidi="hi-IN"/>
        </w:rPr>
        <w:t>właściwe rozporządzenie Ministra Środowiska</w:t>
      </w:r>
      <w:r w:rsidRPr="008D1899">
        <w:rPr>
          <w:rFonts w:ascii="Cambria" w:eastAsia="Calibri" w:hAnsi="Cambria" w:cs="Arial"/>
          <w:bCs/>
          <w:iCs/>
          <w:kern w:val="1"/>
          <w:sz w:val="24"/>
          <w:szCs w:val="24"/>
          <w:lang w:eastAsia="pl-PL" w:bidi="hi-IN"/>
        </w:rPr>
        <w:t xml:space="preserve"> oraz zbiór zasad etyki i tradycji łowieckich,</w:t>
      </w:r>
    </w:p>
    <w:p w14:paraId="5201FEC5" w14:textId="77777777" w:rsidR="0078150F" w:rsidRPr="008D1899" w:rsidRDefault="0078150F" w:rsidP="00966C4E">
      <w:pPr>
        <w:spacing w:line="257" w:lineRule="auto"/>
        <w:jc w:val="both"/>
        <w:rPr>
          <w:rFonts w:ascii="Cambria" w:eastAsia="Calibri" w:hAnsi="Cambria" w:cs="Arial"/>
          <w:bCs/>
          <w:iCs/>
          <w:kern w:val="1"/>
          <w:sz w:val="24"/>
          <w:szCs w:val="24"/>
          <w:lang w:eastAsia="pl-PL" w:bidi="hi-IN"/>
        </w:rPr>
      </w:pPr>
      <w:r>
        <w:rPr>
          <w:rFonts w:ascii="Cambria" w:eastAsia="Calibri" w:hAnsi="Cambria" w:cs="Arial"/>
          <w:bCs/>
          <w:iCs/>
          <w:kern w:val="1"/>
          <w:sz w:val="24"/>
          <w:szCs w:val="24"/>
          <w:lang w:eastAsia="pl-PL" w:bidi="hi-IN"/>
        </w:rPr>
        <w:t>- zapewnienie osób w liczbie od … do … do udziału w polowaniu w charakterze naganiaczy,</w:t>
      </w:r>
    </w:p>
    <w:p w14:paraId="3197B1B2" w14:textId="77777777" w:rsidR="0078150F" w:rsidRPr="008D1899" w:rsidRDefault="0078150F" w:rsidP="00966C4E">
      <w:pPr>
        <w:spacing w:line="257" w:lineRule="auto"/>
        <w:jc w:val="both"/>
        <w:rPr>
          <w:rFonts w:ascii="Cambria" w:eastAsia="Calibri" w:hAnsi="Cambria" w:cs="Arial"/>
          <w:bCs/>
          <w:iCs/>
          <w:kern w:val="1"/>
          <w:sz w:val="24"/>
          <w:szCs w:val="24"/>
          <w:lang w:eastAsia="pl-PL" w:bidi="hi-IN"/>
        </w:rPr>
      </w:pPr>
      <w:r w:rsidRPr="008D1899">
        <w:rPr>
          <w:rFonts w:ascii="Cambria" w:eastAsia="Calibri" w:hAnsi="Cambria" w:cs="Arial"/>
          <w:bCs/>
          <w:iCs/>
          <w:kern w:val="1"/>
          <w:sz w:val="24"/>
          <w:szCs w:val="24"/>
          <w:lang w:eastAsia="pl-PL" w:bidi="hi-IN"/>
        </w:rPr>
        <w:t>- ułożenie tusz zwierzyny na pokocie zgodn</w:t>
      </w:r>
      <w:r>
        <w:rPr>
          <w:rFonts w:ascii="Cambria" w:eastAsia="Calibri" w:hAnsi="Cambria" w:cs="Arial"/>
          <w:bCs/>
          <w:iCs/>
          <w:kern w:val="1"/>
          <w:sz w:val="24"/>
          <w:szCs w:val="24"/>
          <w:lang w:eastAsia="pl-PL" w:bidi="hi-IN"/>
        </w:rPr>
        <w:t>i</w:t>
      </w:r>
      <w:r w:rsidRPr="008D1899">
        <w:rPr>
          <w:rFonts w:ascii="Cambria" w:eastAsia="Calibri" w:hAnsi="Cambria" w:cs="Arial"/>
          <w:bCs/>
          <w:iCs/>
          <w:kern w:val="1"/>
          <w:sz w:val="24"/>
          <w:szCs w:val="24"/>
          <w:lang w:eastAsia="pl-PL" w:bidi="hi-IN"/>
        </w:rPr>
        <w:t xml:space="preserve">e z </w:t>
      </w:r>
      <w:r>
        <w:rPr>
          <w:rFonts w:ascii="Cambria" w:eastAsia="Calibri" w:hAnsi="Cambria" w:cs="Arial"/>
          <w:bCs/>
          <w:iCs/>
          <w:kern w:val="1"/>
          <w:sz w:val="24"/>
          <w:szCs w:val="24"/>
          <w:lang w:eastAsia="pl-PL" w:bidi="hi-IN"/>
        </w:rPr>
        <w:t>c</w:t>
      </w:r>
      <w:r w:rsidRPr="008D1899">
        <w:rPr>
          <w:rFonts w:ascii="Cambria" w:eastAsia="Calibri" w:hAnsi="Cambria" w:cs="Arial"/>
          <w:bCs/>
          <w:iCs/>
          <w:kern w:val="1"/>
          <w:sz w:val="24"/>
          <w:szCs w:val="24"/>
          <w:lang w:eastAsia="pl-PL" w:bidi="hi-IN"/>
        </w:rPr>
        <w:t xml:space="preserve">eremoniałem </w:t>
      </w:r>
      <w:r>
        <w:rPr>
          <w:rFonts w:ascii="Cambria" w:eastAsia="Calibri" w:hAnsi="Cambria" w:cs="Arial"/>
          <w:bCs/>
          <w:iCs/>
          <w:kern w:val="1"/>
          <w:sz w:val="24"/>
          <w:szCs w:val="24"/>
          <w:lang w:eastAsia="pl-PL" w:bidi="hi-IN"/>
        </w:rPr>
        <w:t>ł</w:t>
      </w:r>
      <w:r w:rsidRPr="008D1899">
        <w:rPr>
          <w:rFonts w:ascii="Cambria" w:eastAsia="Calibri" w:hAnsi="Cambria" w:cs="Arial"/>
          <w:bCs/>
          <w:iCs/>
          <w:kern w:val="1"/>
          <w:sz w:val="24"/>
          <w:szCs w:val="24"/>
          <w:lang w:eastAsia="pl-PL" w:bidi="hi-IN"/>
        </w:rPr>
        <w:t>owieckim,</w:t>
      </w:r>
    </w:p>
    <w:p w14:paraId="2388C33F" w14:textId="77777777" w:rsidR="0078150F" w:rsidRDefault="0078150F" w:rsidP="00966C4E">
      <w:pPr>
        <w:spacing w:line="257" w:lineRule="auto"/>
        <w:jc w:val="both"/>
        <w:rPr>
          <w:rFonts w:ascii="Cambria" w:eastAsia="Calibri" w:hAnsi="Cambria" w:cs="Arial"/>
          <w:bCs/>
          <w:iCs/>
          <w:kern w:val="1"/>
          <w:sz w:val="24"/>
          <w:szCs w:val="24"/>
          <w:lang w:eastAsia="pl-PL" w:bidi="hi-IN"/>
        </w:rPr>
      </w:pPr>
      <w:r w:rsidRPr="008D1899">
        <w:rPr>
          <w:rFonts w:ascii="Cambria" w:eastAsia="Calibri" w:hAnsi="Cambria" w:cs="Arial"/>
          <w:bCs/>
          <w:iCs/>
          <w:kern w:val="1"/>
          <w:sz w:val="24"/>
          <w:szCs w:val="24"/>
          <w:lang w:eastAsia="pl-PL" w:bidi="hi-IN"/>
        </w:rPr>
        <w:t>- transport myśliwych i osób towarzyszących</w:t>
      </w:r>
      <w:r>
        <w:rPr>
          <w:rFonts w:ascii="Cambria" w:eastAsia="Calibri" w:hAnsi="Cambria" w:cs="Arial"/>
          <w:bCs/>
          <w:iCs/>
          <w:kern w:val="1"/>
          <w:sz w:val="24"/>
          <w:szCs w:val="24"/>
          <w:lang w:eastAsia="pl-PL" w:bidi="hi-IN"/>
        </w:rPr>
        <w:t xml:space="preserve"> z … na odległość maksymalną … km,</w:t>
      </w:r>
      <w:r w:rsidRPr="008D1899">
        <w:rPr>
          <w:rFonts w:ascii="Cambria" w:eastAsia="Calibri" w:hAnsi="Cambria" w:cs="Arial"/>
          <w:bCs/>
          <w:iCs/>
          <w:kern w:val="1"/>
          <w:sz w:val="24"/>
          <w:szCs w:val="24"/>
          <w:lang w:eastAsia="pl-PL" w:bidi="hi-IN"/>
        </w:rPr>
        <w:t xml:space="preserve"> </w:t>
      </w:r>
      <w:r>
        <w:rPr>
          <w:rFonts w:ascii="Cambria" w:eastAsia="Calibri" w:hAnsi="Cambria" w:cs="Arial"/>
          <w:bCs/>
          <w:iCs/>
          <w:kern w:val="1"/>
          <w:sz w:val="24"/>
          <w:szCs w:val="24"/>
          <w:lang w:eastAsia="pl-PL" w:bidi="hi-IN"/>
        </w:rPr>
        <w:br/>
      </w:r>
      <w:r w:rsidRPr="008D1899">
        <w:rPr>
          <w:rFonts w:ascii="Cambria" w:eastAsia="Calibri" w:hAnsi="Cambria" w:cs="Arial"/>
          <w:bCs/>
          <w:iCs/>
          <w:kern w:val="1"/>
          <w:sz w:val="24"/>
          <w:szCs w:val="24"/>
          <w:lang w:eastAsia="pl-PL" w:bidi="hi-IN"/>
        </w:rPr>
        <w:t xml:space="preserve">w ilości od … do … osób na jeden przewóz, </w:t>
      </w:r>
    </w:p>
    <w:p w14:paraId="50B70999" w14:textId="77777777" w:rsidR="0078150F" w:rsidRPr="00FF5866" w:rsidRDefault="0078150F" w:rsidP="00966C4E">
      <w:pPr>
        <w:spacing w:line="257" w:lineRule="auto"/>
        <w:jc w:val="both"/>
        <w:rPr>
          <w:rFonts w:ascii="Cambria" w:eastAsia="Calibri" w:hAnsi="Cambria" w:cs="Arial"/>
          <w:bCs/>
          <w:iCs/>
          <w:kern w:val="1"/>
          <w:sz w:val="24"/>
          <w:szCs w:val="24"/>
          <w:lang w:eastAsia="pl-PL" w:bidi="hi-IN"/>
        </w:rPr>
      </w:pPr>
      <w:r>
        <w:rPr>
          <w:rFonts w:ascii="Cambria" w:eastAsia="Calibri" w:hAnsi="Cambria" w:cs="Arial"/>
          <w:bCs/>
          <w:iCs/>
          <w:kern w:val="1"/>
          <w:sz w:val="24"/>
          <w:szCs w:val="24"/>
          <w:lang w:eastAsia="pl-PL" w:bidi="hi-IN"/>
        </w:rPr>
        <w:t>Ś</w:t>
      </w:r>
      <w:r w:rsidRPr="00FF5866">
        <w:rPr>
          <w:rFonts w:ascii="Cambria" w:eastAsia="Calibri" w:hAnsi="Cambria" w:cs="Arial"/>
          <w:bCs/>
          <w:iCs/>
          <w:kern w:val="1"/>
          <w:sz w:val="24"/>
          <w:szCs w:val="24"/>
          <w:lang w:eastAsia="pl-PL" w:bidi="hi-IN"/>
        </w:rPr>
        <w:t>rodki transportu dla myśliwych</w:t>
      </w:r>
      <w:r>
        <w:rPr>
          <w:rFonts w:ascii="Cambria" w:eastAsia="Calibri" w:hAnsi="Cambria" w:cs="Arial"/>
          <w:bCs/>
          <w:iCs/>
          <w:kern w:val="1"/>
          <w:sz w:val="24"/>
          <w:szCs w:val="24"/>
          <w:lang w:eastAsia="pl-PL" w:bidi="hi-IN"/>
        </w:rPr>
        <w:t>, osób towarzyszących i naganiaczy po</w:t>
      </w:r>
      <w:r w:rsidRPr="00FF5866">
        <w:rPr>
          <w:rFonts w:ascii="Cambria" w:eastAsia="Calibri" w:hAnsi="Cambria" w:cs="Arial"/>
          <w:bCs/>
          <w:iCs/>
          <w:kern w:val="1"/>
          <w:sz w:val="24"/>
          <w:szCs w:val="24"/>
          <w:lang w:eastAsia="pl-PL" w:bidi="hi-IN"/>
        </w:rPr>
        <w:t>winny być przystosowane do jazdy w terenie (</w:t>
      </w:r>
      <w:proofErr w:type="gramStart"/>
      <w:r w:rsidRPr="00FF5866">
        <w:rPr>
          <w:rFonts w:ascii="Cambria" w:eastAsia="Calibri" w:hAnsi="Cambria" w:cs="Arial"/>
          <w:bCs/>
          <w:iCs/>
          <w:kern w:val="1"/>
          <w:sz w:val="24"/>
          <w:szCs w:val="24"/>
          <w:lang w:eastAsia="pl-PL" w:bidi="hi-IN"/>
        </w:rPr>
        <w:t>posiadać  napędy</w:t>
      </w:r>
      <w:proofErr w:type="gramEnd"/>
      <w:r w:rsidRPr="00FF5866">
        <w:rPr>
          <w:rFonts w:ascii="Cambria" w:eastAsia="Calibri" w:hAnsi="Cambria" w:cs="Arial"/>
          <w:bCs/>
          <w:iCs/>
          <w:kern w:val="1"/>
          <w:sz w:val="24"/>
          <w:szCs w:val="24"/>
          <w:lang w:eastAsia="pl-PL" w:bidi="hi-IN"/>
        </w:rPr>
        <w:t xml:space="preserve"> na 2 osie),</w:t>
      </w:r>
    </w:p>
    <w:p w14:paraId="18F817E3" w14:textId="42C29E47" w:rsidR="0078150F" w:rsidRPr="008D1899" w:rsidRDefault="0078150F" w:rsidP="00966C4E">
      <w:pPr>
        <w:spacing w:line="257" w:lineRule="auto"/>
        <w:jc w:val="both"/>
        <w:rPr>
          <w:rFonts w:ascii="Cambria" w:eastAsia="Calibri" w:hAnsi="Cambria" w:cs="Arial"/>
          <w:bCs/>
          <w:iCs/>
          <w:kern w:val="1"/>
          <w:sz w:val="24"/>
          <w:szCs w:val="24"/>
          <w:lang w:eastAsia="pl-PL" w:bidi="hi-IN"/>
        </w:rPr>
      </w:pPr>
      <w:r w:rsidRPr="008D1899">
        <w:rPr>
          <w:rFonts w:ascii="Cambria" w:eastAsia="Calibri" w:hAnsi="Cambria" w:cs="Arial"/>
          <w:bCs/>
          <w:iCs/>
          <w:kern w:val="1"/>
          <w:sz w:val="24"/>
          <w:szCs w:val="24"/>
          <w:lang w:eastAsia="pl-PL" w:bidi="hi-IN"/>
        </w:rPr>
        <w:t xml:space="preserve">- transport naganiaczy </w:t>
      </w:r>
      <w:r>
        <w:rPr>
          <w:rFonts w:ascii="Cambria" w:eastAsia="Calibri" w:hAnsi="Cambria" w:cs="Arial"/>
          <w:bCs/>
          <w:iCs/>
          <w:kern w:val="1"/>
          <w:sz w:val="24"/>
          <w:szCs w:val="24"/>
          <w:lang w:eastAsia="pl-PL" w:bidi="hi-IN"/>
        </w:rPr>
        <w:t xml:space="preserve">i psów podczas trwania polowania z </w:t>
      </w:r>
      <w:r w:rsidR="00E42807">
        <w:rPr>
          <w:rFonts w:ascii="Cambria" w:eastAsia="Calibri" w:hAnsi="Cambria" w:cs="Arial"/>
          <w:bCs/>
          <w:iCs/>
          <w:kern w:val="1"/>
          <w:sz w:val="24"/>
          <w:szCs w:val="24"/>
          <w:lang w:eastAsia="pl-PL" w:bidi="hi-IN"/>
        </w:rPr>
        <w:t>miejsca wskazanego przez Zamawiającego</w:t>
      </w:r>
      <w:r>
        <w:rPr>
          <w:rFonts w:ascii="Cambria" w:eastAsia="Calibri" w:hAnsi="Cambria" w:cs="Arial"/>
          <w:bCs/>
          <w:iCs/>
          <w:kern w:val="1"/>
          <w:sz w:val="24"/>
          <w:szCs w:val="24"/>
          <w:lang w:eastAsia="pl-PL" w:bidi="hi-IN"/>
        </w:rPr>
        <w:t xml:space="preserve"> na odległość maksymalną </w:t>
      </w:r>
      <w:r w:rsidR="00E42807">
        <w:rPr>
          <w:rFonts w:ascii="Cambria" w:eastAsia="Calibri" w:hAnsi="Cambria" w:cs="Arial"/>
          <w:bCs/>
          <w:iCs/>
          <w:kern w:val="1"/>
          <w:sz w:val="24"/>
          <w:szCs w:val="24"/>
          <w:lang w:eastAsia="pl-PL" w:bidi="hi-IN"/>
        </w:rPr>
        <w:t>30</w:t>
      </w:r>
      <w:r>
        <w:rPr>
          <w:rFonts w:ascii="Cambria" w:eastAsia="Calibri" w:hAnsi="Cambria" w:cs="Arial"/>
          <w:bCs/>
          <w:iCs/>
          <w:kern w:val="1"/>
          <w:sz w:val="24"/>
          <w:szCs w:val="24"/>
          <w:lang w:eastAsia="pl-PL" w:bidi="hi-IN"/>
        </w:rPr>
        <w:t xml:space="preserve"> km, </w:t>
      </w:r>
      <w:r w:rsidRPr="008D1899">
        <w:rPr>
          <w:rFonts w:ascii="Cambria" w:eastAsia="Calibri" w:hAnsi="Cambria" w:cs="Arial"/>
          <w:bCs/>
          <w:iCs/>
          <w:kern w:val="1"/>
          <w:sz w:val="24"/>
          <w:szCs w:val="24"/>
          <w:lang w:eastAsia="pl-PL" w:bidi="hi-IN"/>
        </w:rPr>
        <w:t>w ilości od … do … osób na jeden przewóz,</w:t>
      </w:r>
    </w:p>
    <w:p w14:paraId="2976A9CB" w14:textId="0D8F0C1F" w:rsidR="0078150F" w:rsidRDefault="0078150F" w:rsidP="00966C4E">
      <w:pPr>
        <w:spacing w:line="257" w:lineRule="auto"/>
        <w:jc w:val="both"/>
        <w:rPr>
          <w:rFonts w:ascii="Cambria" w:eastAsia="Calibri" w:hAnsi="Cambria" w:cs="Arial"/>
          <w:bCs/>
          <w:iCs/>
          <w:kern w:val="1"/>
          <w:sz w:val="24"/>
          <w:szCs w:val="24"/>
          <w:lang w:eastAsia="pl-PL" w:bidi="hi-IN"/>
        </w:rPr>
      </w:pPr>
      <w:r w:rsidRPr="008D1899">
        <w:rPr>
          <w:rFonts w:ascii="Cambria" w:eastAsia="Calibri" w:hAnsi="Cambria" w:cs="Arial"/>
          <w:bCs/>
          <w:iCs/>
          <w:kern w:val="1"/>
          <w:sz w:val="24"/>
          <w:szCs w:val="24"/>
          <w:lang w:eastAsia="pl-PL" w:bidi="hi-IN"/>
        </w:rPr>
        <w:t xml:space="preserve">- transport ubitej zwierzyny </w:t>
      </w:r>
      <w:r>
        <w:rPr>
          <w:rFonts w:ascii="Cambria" w:eastAsia="Calibri" w:hAnsi="Cambria" w:cs="Arial"/>
          <w:bCs/>
          <w:iCs/>
          <w:kern w:val="1"/>
          <w:sz w:val="24"/>
          <w:szCs w:val="24"/>
          <w:lang w:eastAsia="pl-PL" w:bidi="hi-IN"/>
        </w:rPr>
        <w:t xml:space="preserve">z miejsca polowania na odległość maksymalną </w:t>
      </w:r>
      <w:r w:rsidR="00E42807">
        <w:rPr>
          <w:rFonts w:ascii="Cambria" w:eastAsia="Calibri" w:hAnsi="Cambria" w:cs="Arial"/>
          <w:bCs/>
          <w:iCs/>
          <w:kern w:val="1"/>
          <w:sz w:val="24"/>
          <w:szCs w:val="24"/>
          <w:lang w:eastAsia="pl-PL" w:bidi="hi-IN"/>
        </w:rPr>
        <w:t>30</w:t>
      </w:r>
      <w:r>
        <w:rPr>
          <w:rFonts w:ascii="Cambria" w:eastAsia="Calibri" w:hAnsi="Cambria" w:cs="Arial"/>
          <w:bCs/>
          <w:iCs/>
          <w:kern w:val="1"/>
          <w:sz w:val="24"/>
          <w:szCs w:val="24"/>
          <w:lang w:eastAsia="pl-PL" w:bidi="hi-IN"/>
        </w:rPr>
        <w:t xml:space="preserve"> km, </w:t>
      </w:r>
      <w:r>
        <w:rPr>
          <w:rFonts w:ascii="Cambria" w:eastAsia="Calibri" w:hAnsi="Cambria" w:cs="Arial"/>
          <w:bCs/>
          <w:iCs/>
          <w:kern w:val="1"/>
          <w:sz w:val="24"/>
          <w:szCs w:val="24"/>
          <w:lang w:eastAsia="pl-PL" w:bidi="hi-IN"/>
        </w:rPr>
        <w:br/>
      </w:r>
      <w:r w:rsidRPr="008D1899">
        <w:rPr>
          <w:rFonts w:ascii="Cambria" w:eastAsia="Calibri" w:hAnsi="Cambria" w:cs="Arial"/>
          <w:bCs/>
          <w:iCs/>
          <w:kern w:val="1"/>
          <w:sz w:val="24"/>
          <w:szCs w:val="24"/>
          <w:lang w:eastAsia="pl-PL" w:bidi="hi-IN"/>
        </w:rPr>
        <w:t xml:space="preserve">do chłodni wskazanej przez Zamawiającego, </w:t>
      </w:r>
    </w:p>
    <w:p w14:paraId="21BC1FB3" w14:textId="77777777" w:rsidR="0078150F" w:rsidRPr="00FF5866" w:rsidRDefault="0078150F" w:rsidP="00966C4E">
      <w:pPr>
        <w:spacing w:line="257" w:lineRule="auto"/>
        <w:jc w:val="both"/>
        <w:rPr>
          <w:rFonts w:ascii="Cambria" w:eastAsia="Calibri" w:hAnsi="Cambria" w:cs="Arial"/>
          <w:bCs/>
          <w:iCs/>
          <w:kern w:val="1"/>
          <w:sz w:val="24"/>
          <w:szCs w:val="24"/>
          <w:lang w:eastAsia="pl-PL" w:bidi="hi-IN"/>
        </w:rPr>
      </w:pPr>
      <w:r>
        <w:rPr>
          <w:rFonts w:ascii="Cambria" w:eastAsia="Calibri" w:hAnsi="Cambria" w:cs="Arial"/>
          <w:bCs/>
          <w:iCs/>
          <w:kern w:val="1"/>
          <w:sz w:val="24"/>
          <w:szCs w:val="24"/>
          <w:lang w:eastAsia="pl-PL" w:bidi="hi-IN"/>
        </w:rPr>
        <w:t xml:space="preserve">Pojazdy przeznaczone do </w:t>
      </w:r>
      <w:r w:rsidRPr="00FF5866">
        <w:rPr>
          <w:rFonts w:ascii="Cambria" w:eastAsia="Calibri" w:hAnsi="Cambria" w:cs="Arial"/>
          <w:bCs/>
          <w:iCs/>
          <w:kern w:val="1"/>
          <w:sz w:val="24"/>
          <w:szCs w:val="24"/>
          <w:lang w:eastAsia="pl-PL" w:bidi="hi-IN"/>
        </w:rPr>
        <w:t>transportu zwierzyny (karawan)</w:t>
      </w:r>
      <w:r>
        <w:rPr>
          <w:rFonts w:ascii="Cambria" w:eastAsia="Calibri" w:hAnsi="Cambria" w:cs="Arial"/>
          <w:bCs/>
          <w:iCs/>
          <w:kern w:val="1"/>
          <w:sz w:val="24"/>
          <w:szCs w:val="24"/>
          <w:lang w:eastAsia="pl-PL" w:bidi="hi-IN"/>
        </w:rPr>
        <w:t xml:space="preserve"> muszą być wyposażone </w:t>
      </w:r>
      <w:r>
        <w:rPr>
          <w:rFonts w:ascii="Cambria" w:eastAsia="Calibri" w:hAnsi="Cambria" w:cs="Arial"/>
          <w:bCs/>
          <w:iCs/>
          <w:kern w:val="1"/>
          <w:sz w:val="24"/>
          <w:szCs w:val="24"/>
          <w:lang w:eastAsia="pl-PL" w:bidi="hi-IN"/>
        </w:rPr>
        <w:br/>
        <w:t>w konstrukcje umożliwiające</w:t>
      </w:r>
      <w:r w:rsidRPr="00FF5866">
        <w:rPr>
          <w:rFonts w:ascii="Cambria" w:eastAsia="Calibri" w:hAnsi="Cambria" w:cs="Arial"/>
          <w:bCs/>
          <w:iCs/>
          <w:kern w:val="1"/>
          <w:sz w:val="24"/>
          <w:szCs w:val="24"/>
          <w:lang w:eastAsia="pl-PL" w:bidi="hi-IN"/>
        </w:rPr>
        <w:t xml:space="preserve"> zawieszenie wypatroszon</w:t>
      </w:r>
      <w:r>
        <w:rPr>
          <w:rFonts w:ascii="Cambria" w:eastAsia="Calibri" w:hAnsi="Cambria" w:cs="Arial"/>
          <w:bCs/>
          <w:iCs/>
          <w:kern w:val="1"/>
          <w:sz w:val="24"/>
          <w:szCs w:val="24"/>
          <w:lang w:eastAsia="pl-PL" w:bidi="hi-IN"/>
        </w:rPr>
        <w:t>ych</w:t>
      </w:r>
      <w:r w:rsidRPr="00FF5866">
        <w:rPr>
          <w:rFonts w:ascii="Cambria" w:eastAsia="Calibri" w:hAnsi="Cambria" w:cs="Arial"/>
          <w:bCs/>
          <w:iCs/>
          <w:kern w:val="1"/>
          <w:sz w:val="24"/>
          <w:szCs w:val="24"/>
          <w:lang w:eastAsia="pl-PL" w:bidi="hi-IN"/>
        </w:rPr>
        <w:t xml:space="preserve"> tusz celem przestudzenia </w:t>
      </w:r>
      <w:r>
        <w:rPr>
          <w:rFonts w:ascii="Cambria" w:eastAsia="Calibri" w:hAnsi="Cambria" w:cs="Arial"/>
          <w:bCs/>
          <w:iCs/>
          <w:kern w:val="1"/>
          <w:sz w:val="24"/>
          <w:szCs w:val="24"/>
          <w:lang w:eastAsia="pl-PL" w:bidi="hi-IN"/>
        </w:rPr>
        <w:br/>
      </w:r>
      <w:r w:rsidRPr="00FF5866">
        <w:rPr>
          <w:rFonts w:ascii="Cambria" w:eastAsia="Calibri" w:hAnsi="Cambria" w:cs="Arial"/>
          <w:bCs/>
          <w:iCs/>
          <w:kern w:val="1"/>
          <w:sz w:val="24"/>
          <w:szCs w:val="24"/>
          <w:lang w:eastAsia="pl-PL" w:bidi="hi-IN"/>
        </w:rPr>
        <w:t xml:space="preserve">i </w:t>
      </w:r>
      <w:proofErr w:type="gramStart"/>
      <w:r w:rsidRPr="00FF5866">
        <w:rPr>
          <w:rFonts w:ascii="Cambria" w:eastAsia="Calibri" w:hAnsi="Cambria" w:cs="Arial"/>
          <w:bCs/>
          <w:iCs/>
          <w:kern w:val="1"/>
          <w:sz w:val="24"/>
          <w:szCs w:val="24"/>
          <w:lang w:eastAsia="pl-PL" w:bidi="hi-IN"/>
        </w:rPr>
        <w:t>nie dopuszczenia</w:t>
      </w:r>
      <w:proofErr w:type="gramEnd"/>
      <w:r w:rsidRPr="00FF5866">
        <w:rPr>
          <w:rFonts w:ascii="Cambria" w:eastAsia="Calibri" w:hAnsi="Cambria" w:cs="Arial"/>
          <w:bCs/>
          <w:iCs/>
          <w:kern w:val="1"/>
          <w:sz w:val="24"/>
          <w:szCs w:val="24"/>
          <w:lang w:eastAsia="pl-PL" w:bidi="hi-IN"/>
        </w:rPr>
        <w:t xml:space="preserve"> do </w:t>
      </w:r>
      <w:r>
        <w:rPr>
          <w:rFonts w:ascii="Cambria" w:eastAsia="Calibri" w:hAnsi="Cambria" w:cs="Arial"/>
          <w:bCs/>
          <w:iCs/>
          <w:kern w:val="1"/>
          <w:sz w:val="24"/>
          <w:szCs w:val="24"/>
          <w:lang w:eastAsia="pl-PL" w:bidi="hi-IN"/>
        </w:rPr>
        <w:t xml:space="preserve">ich </w:t>
      </w:r>
      <w:r w:rsidRPr="00FF5866">
        <w:rPr>
          <w:rFonts w:ascii="Cambria" w:eastAsia="Calibri" w:hAnsi="Cambria" w:cs="Arial"/>
          <w:bCs/>
          <w:iCs/>
          <w:kern w:val="1"/>
          <w:sz w:val="24"/>
          <w:szCs w:val="24"/>
          <w:lang w:eastAsia="pl-PL" w:bidi="hi-IN"/>
        </w:rPr>
        <w:t>zaparzenia się.</w:t>
      </w:r>
      <w:r>
        <w:rPr>
          <w:rFonts w:ascii="Cambria" w:eastAsia="Calibri" w:hAnsi="Cambria" w:cs="Arial"/>
          <w:bCs/>
          <w:iCs/>
          <w:kern w:val="1"/>
          <w:sz w:val="24"/>
          <w:szCs w:val="24"/>
          <w:lang w:eastAsia="pl-PL" w:bidi="hi-IN"/>
        </w:rPr>
        <w:t xml:space="preserve"> </w:t>
      </w:r>
      <w:r w:rsidRPr="00FF5866">
        <w:rPr>
          <w:rFonts w:ascii="Cambria" w:eastAsia="Calibri" w:hAnsi="Cambria" w:cs="Arial"/>
          <w:bCs/>
          <w:iCs/>
          <w:kern w:val="1"/>
          <w:sz w:val="24"/>
          <w:szCs w:val="24"/>
          <w:lang w:eastAsia="pl-PL" w:bidi="hi-IN"/>
        </w:rPr>
        <w:t>Karawan winien być zaopatrzony w szczelne pojemniki na narogi i patrochy oraz pojemnik z wodą do umycia rąk.</w:t>
      </w:r>
      <w:r>
        <w:rPr>
          <w:rFonts w:ascii="Cambria" w:eastAsia="Calibri" w:hAnsi="Cambria" w:cs="Arial"/>
          <w:bCs/>
          <w:iCs/>
          <w:kern w:val="1"/>
          <w:sz w:val="24"/>
          <w:szCs w:val="24"/>
          <w:lang w:eastAsia="pl-PL" w:bidi="hi-IN"/>
        </w:rPr>
        <w:t xml:space="preserve"> </w:t>
      </w:r>
      <w:r w:rsidRPr="00FF5866">
        <w:rPr>
          <w:rFonts w:ascii="Cambria" w:eastAsia="Calibri" w:hAnsi="Cambria" w:cs="Arial"/>
          <w:bCs/>
          <w:iCs/>
          <w:kern w:val="1"/>
          <w:sz w:val="24"/>
          <w:szCs w:val="24"/>
          <w:lang w:eastAsia="pl-PL" w:bidi="hi-IN"/>
        </w:rPr>
        <w:t xml:space="preserve">Karawan </w:t>
      </w:r>
      <w:r>
        <w:rPr>
          <w:rFonts w:ascii="Cambria" w:eastAsia="Calibri" w:hAnsi="Cambria" w:cs="Arial"/>
          <w:bCs/>
          <w:iCs/>
          <w:kern w:val="1"/>
          <w:sz w:val="24"/>
          <w:szCs w:val="24"/>
          <w:lang w:eastAsia="pl-PL" w:bidi="hi-IN"/>
        </w:rPr>
        <w:t xml:space="preserve">musi </w:t>
      </w:r>
      <w:r w:rsidRPr="00FF5866">
        <w:rPr>
          <w:rFonts w:ascii="Cambria" w:eastAsia="Calibri" w:hAnsi="Cambria" w:cs="Arial"/>
          <w:bCs/>
          <w:iCs/>
          <w:kern w:val="1"/>
          <w:sz w:val="24"/>
          <w:szCs w:val="24"/>
          <w:lang w:eastAsia="pl-PL" w:bidi="hi-IN"/>
        </w:rPr>
        <w:t>być wyścielony grubą foli</w:t>
      </w:r>
      <w:r>
        <w:rPr>
          <w:rFonts w:ascii="Cambria" w:eastAsia="Calibri" w:hAnsi="Cambria" w:cs="Arial"/>
          <w:bCs/>
          <w:iCs/>
          <w:kern w:val="1"/>
          <w:sz w:val="24"/>
          <w:szCs w:val="24"/>
          <w:lang w:eastAsia="pl-PL" w:bidi="hi-IN"/>
        </w:rPr>
        <w:t xml:space="preserve">ą w </w:t>
      </w:r>
      <w:r w:rsidRPr="00FF5866">
        <w:rPr>
          <w:rFonts w:ascii="Cambria" w:eastAsia="Calibri" w:hAnsi="Cambria" w:cs="Arial"/>
          <w:bCs/>
          <w:iCs/>
          <w:kern w:val="1"/>
          <w:sz w:val="24"/>
          <w:szCs w:val="24"/>
          <w:lang w:eastAsia="pl-PL" w:bidi="hi-IN"/>
        </w:rPr>
        <w:t>cel</w:t>
      </w:r>
      <w:r>
        <w:rPr>
          <w:rFonts w:ascii="Cambria" w:eastAsia="Calibri" w:hAnsi="Cambria" w:cs="Arial"/>
          <w:bCs/>
          <w:iCs/>
          <w:kern w:val="1"/>
          <w:sz w:val="24"/>
          <w:szCs w:val="24"/>
          <w:lang w:eastAsia="pl-PL" w:bidi="hi-IN"/>
        </w:rPr>
        <w:t xml:space="preserve">u </w:t>
      </w:r>
      <w:r w:rsidRPr="00FF5866">
        <w:rPr>
          <w:rFonts w:ascii="Cambria" w:eastAsia="Calibri" w:hAnsi="Cambria" w:cs="Arial"/>
          <w:bCs/>
          <w:iCs/>
          <w:kern w:val="1"/>
          <w:sz w:val="24"/>
          <w:szCs w:val="24"/>
          <w:lang w:eastAsia="pl-PL" w:bidi="hi-IN"/>
        </w:rPr>
        <w:t xml:space="preserve">zachowania zasad </w:t>
      </w:r>
      <w:proofErr w:type="spellStart"/>
      <w:r w:rsidRPr="00FF5866">
        <w:rPr>
          <w:rFonts w:ascii="Cambria" w:eastAsia="Calibri" w:hAnsi="Cambria" w:cs="Arial"/>
          <w:bCs/>
          <w:iCs/>
          <w:kern w:val="1"/>
          <w:sz w:val="24"/>
          <w:szCs w:val="24"/>
          <w:lang w:eastAsia="pl-PL" w:bidi="hi-IN"/>
        </w:rPr>
        <w:t>bioasekuracji</w:t>
      </w:r>
      <w:proofErr w:type="spellEnd"/>
      <w:r w:rsidRPr="00FF5866">
        <w:rPr>
          <w:rFonts w:ascii="Cambria" w:eastAsia="Calibri" w:hAnsi="Cambria" w:cs="Arial"/>
          <w:bCs/>
          <w:iCs/>
          <w:kern w:val="1"/>
          <w:sz w:val="24"/>
          <w:szCs w:val="24"/>
          <w:lang w:eastAsia="pl-PL" w:bidi="hi-IN"/>
        </w:rPr>
        <w:t xml:space="preserve"> związanej z ASF.</w:t>
      </w:r>
    </w:p>
    <w:p w14:paraId="4918CE86" w14:textId="77777777" w:rsidR="0078150F" w:rsidRPr="008D1899" w:rsidRDefault="0078150F" w:rsidP="00966C4E">
      <w:pPr>
        <w:spacing w:line="257" w:lineRule="auto"/>
        <w:jc w:val="both"/>
        <w:rPr>
          <w:rFonts w:ascii="Cambria" w:eastAsia="Calibri" w:hAnsi="Cambria" w:cs="Arial"/>
          <w:bCs/>
          <w:iCs/>
          <w:kern w:val="1"/>
          <w:sz w:val="24"/>
          <w:szCs w:val="24"/>
          <w:lang w:eastAsia="pl-PL" w:bidi="hi-IN"/>
        </w:rPr>
      </w:pPr>
      <w:r w:rsidRPr="008D1899">
        <w:rPr>
          <w:rFonts w:ascii="Cambria" w:eastAsia="Calibri" w:hAnsi="Cambria" w:cs="Arial"/>
          <w:bCs/>
          <w:iCs/>
          <w:kern w:val="1"/>
          <w:sz w:val="24"/>
          <w:szCs w:val="24"/>
          <w:lang w:eastAsia="pl-PL" w:bidi="hi-IN"/>
        </w:rPr>
        <w:t>- zapewnienie uczestnictwa w polowaniu minimum 8 psów ras myśliwskich, przygotowanych do pracy podczas polowania, w tym co najmniej dwa psy powinny być wyposażone w urządzenia umożliwiające śledzenie ich drogą radiową</w:t>
      </w:r>
      <w:r>
        <w:rPr>
          <w:rFonts w:ascii="Cambria" w:eastAsia="Calibri" w:hAnsi="Cambria" w:cs="Arial"/>
          <w:bCs/>
          <w:iCs/>
          <w:kern w:val="1"/>
          <w:sz w:val="24"/>
          <w:szCs w:val="24"/>
          <w:lang w:eastAsia="pl-PL" w:bidi="hi-IN"/>
        </w:rPr>
        <w:t xml:space="preserve"> lub satelitarną</w:t>
      </w:r>
      <w:r w:rsidRPr="008D1899">
        <w:rPr>
          <w:rFonts w:ascii="Cambria" w:eastAsia="Calibri" w:hAnsi="Cambria" w:cs="Arial"/>
          <w:bCs/>
          <w:iCs/>
          <w:kern w:val="1"/>
          <w:sz w:val="24"/>
          <w:szCs w:val="24"/>
          <w:lang w:eastAsia="pl-PL" w:bidi="hi-IN"/>
        </w:rPr>
        <w:t>. Obsługę weterynaryjną, w przypadku zranienia psa, zapewnia Wykonawca,</w:t>
      </w:r>
    </w:p>
    <w:p w14:paraId="57B7C2DF" w14:textId="2A25C126" w:rsidR="0078150F" w:rsidRPr="008D1899" w:rsidRDefault="0078150F" w:rsidP="00966C4E">
      <w:pPr>
        <w:spacing w:line="257" w:lineRule="auto"/>
        <w:jc w:val="both"/>
        <w:rPr>
          <w:rFonts w:ascii="Cambria" w:eastAsia="Calibri" w:hAnsi="Cambria" w:cs="Arial"/>
          <w:bCs/>
          <w:iCs/>
          <w:kern w:val="1"/>
          <w:sz w:val="24"/>
          <w:szCs w:val="24"/>
          <w:lang w:eastAsia="pl-PL" w:bidi="hi-IN"/>
        </w:rPr>
      </w:pPr>
      <w:r w:rsidRPr="008D1899">
        <w:rPr>
          <w:rFonts w:ascii="Cambria" w:eastAsia="Calibri" w:hAnsi="Cambria" w:cs="Arial"/>
          <w:bCs/>
          <w:iCs/>
          <w:kern w:val="1"/>
          <w:sz w:val="24"/>
          <w:szCs w:val="24"/>
          <w:lang w:eastAsia="pl-PL" w:bidi="hi-IN"/>
        </w:rPr>
        <w:t>- zapewnienie uczestnictwa sygnalisty znającego podstawowe sygnały łowieckie łącznie z oprawą pokotu (w przypadku sygnalisty wchodzącego w skład naganki nie jest wymagana dodatkowa osoba),</w:t>
      </w:r>
    </w:p>
    <w:p w14:paraId="3FBBB6D5" w14:textId="77777777" w:rsidR="0078150F" w:rsidRDefault="0078150F" w:rsidP="00966C4E">
      <w:pPr>
        <w:spacing w:line="257" w:lineRule="auto"/>
        <w:jc w:val="both"/>
        <w:rPr>
          <w:rFonts w:ascii="Cambria" w:eastAsia="Calibri" w:hAnsi="Cambria" w:cs="Arial"/>
          <w:b/>
          <w:iCs/>
          <w:kern w:val="1"/>
          <w:sz w:val="24"/>
          <w:szCs w:val="24"/>
          <w:lang w:eastAsia="pl-PL" w:bidi="hi-IN"/>
        </w:rPr>
      </w:pPr>
      <w:bookmarkStart w:id="48" w:name="_Hlk38026931"/>
    </w:p>
    <w:p w14:paraId="1F61F0B5" w14:textId="77777777" w:rsidR="0078150F" w:rsidRPr="0018675D" w:rsidRDefault="0078150F" w:rsidP="00966C4E">
      <w:pPr>
        <w:spacing w:line="257" w:lineRule="auto"/>
        <w:jc w:val="both"/>
        <w:rPr>
          <w:rFonts w:ascii="Cambria" w:eastAsia="Calibri" w:hAnsi="Cambria" w:cs="Arial"/>
          <w:b/>
          <w:iCs/>
          <w:kern w:val="1"/>
          <w:sz w:val="24"/>
          <w:szCs w:val="24"/>
          <w:lang w:eastAsia="pl-PL" w:bidi="hi-IN"/>
        </w:rPr>
      </w:pPr>
      <w:r w:rsidRPr="0018675D">
        <w:rPr>
          <w:rFonts w:ascii="Cambria" w:eastAsia="Calibri" w:hAnsi="Cambria" w:cs="Arial"/>
          <w:b/>
          <w:iCs/>
          <w:kern w:val="1"/>
          <w:sz w:val="24"/>
          <w:szCs w:val="24"/>
          <w:lang w:eastAsia="pl-PL" w:bidi="hi-IN"/>
        </w:rPr>
        <w:t>Uwagi:</w:t>
      </w:r>
    </w:p>
    <w:p w14:paraId="256AD032" w14:textId="270BF592" w:rsidR="0078150F" w:rsidRDefault="0078150F" w:rsidP="00966C4E">
      <w:pPr>
        <w:spacing w:line="257" w:lineRule="auto"/>
        <w:jc w:val="both"/>
        <w:rPr>
          <w:rFonts w:ascii="Cambria" w:hAnsi="Cambria" w:cs="Arial"/>
          <w:bCs/>
          <w:sz w:val="24"/>
          <w:szCs w:val="24"/>
        </w:rPr>
      </w:pPr>
      <w:bookmarkStart w:id="49" w:name="_Hlk40253573"/>
      <w:bookmarkEnd w:id="48"/>
      <w:r w:rsidRPr="008D1899">
        <w:rPr>
          <w:rFonts w:ascii="Cambria" w:hAnsi="Cambria" w:cs="Arial"/>
          <w:bCs/>
          <w:sz w:val="24"/>
          <w:szCs w:val="24"/>
        </w:rPr>
        <w:t xml:space="preserve">Sprzęt, narzędzia, materiały (w tym: środki transportu ludzi, środki transportu zwierzyny, </w:t>
      </w:r>
      <w:r w:rsidRPr="008D1899">
        <w:rPr>
          <w:rFonts w:ascii="Cambria" w:hAnsi="Cambria"/>
          <w:sz w:val="24"/>
          <w:szCs w:val="24"/>
        </w:rPr>
        <w:t>ciągnik, przyczepa</w:t>
      </w:r>
      <w:r w:rsidRPr="008D1899">
        <w:rPr>
          <w:rFonts w:ascii="Cambria" w:eastAsia="Calibri" w:hAnsi="Cambria" w:cs="Arial"/>
          <w:bCs/>
          <w:kern w:val="1"/>
          <w:sz w:val="24"/>
          <w:szCs w:val="24"/>
          <w:lang w:eastAsia="zh-CN" w:bidi="hi-IN"/>
        </w:rPr>
        <w:t xml:space="preserve">, tablice, worki na śmieci, stroisz, </w:t>
      </w:r>
      <w:r w:rsidR="007C4422">
        <w:rPr>
          <w:rFonts w:ascii="Cambria" w:eastAsia="Calibri" w:hAnsi="Cambria" w:cs="Arial"/>
          <w:bCs/>
          <w:kern w:val="1"/>
          <w:sz w:val="24"/>
          <w:szCs w:val="24"/>
          <w:lang w:eastAsia="zh-CN" w:bidi="hi-IN"/>
        </w:rPr>
        <w:t>itd.</w:t>
      </w:r>
      <w:r w:rsidRPr="008D1899">
        <w:rPr>
          <w:rFonts w:ascii="Cambria" w:hAnsi="Cambria" w:cs="Arial"/>
          <w:bCs/>
          <w:sz w:val="24"/>
          <w:szCs w:val="24"/>
        </w:rPr>
        <w:t>) zapewnia</w:t>
      </w:r>
      <w:r w:rsidR="00D35DC2">
        <w:rPr>
          <w:rFonts w:ascii="Cambria" w:hAnsi="Cambria" w:cs="Arial"/>
          <w:bCs/>
          <w:sz w:val="24"/>
          <w:szCs w:val="24"/>
        </w:rPr>
        <w:t xml:space="preserve"> </w:t>
      </w:r>
      <w:r w:rsidRPr="008D1899">
        <w:rPr>
          <w:rFonts w:ascii="Cambria" w:hAnsi="Cambria" w:cs="Arial"/>
          <w:bCs/>
          <w:sz w:val="24"/>
          <w:szCs w:val="24"/>
        </w:rPr>
        <w:t>Wykonawca</w:t>
      </w:r>
      <w:r w:rsidR="00D35DC2">
        <w:rPr>
          <w:rFonts w:ascii="Cambria" w:hAnsi="Cambria" w:cs="Arial"/>
          <w:bCs/>
          <w:sz w:val="24"/>
          <w:szCs w:val="24"/>
        </w:rPr>
        <w:t>.</w:t>
      </w:r>
    </w:p>
    <w:bookmarkEnd w:id="49"/>
    <w:p w14:paraId="0DC1C5D7" w14:textId="77777777" w:rsidR="0078150F" w:rsidRDefault="0078150F" w:rsidP="00966C4E">
      <w:pPr>
        <w:spacing w:line="257" w:lineRule="auto"/>
        <w:jc w:val="both"/>
        <w:rPr>
          <w:rFonts w:ascii="Cambria" w:hAnsi="Cambria" w:cs="Arial"/>
          <w:bCs/>
          <w:sz w:val="24"/>
          <w:szCs w:val="24"/>
        </w:rPr>
      </w:pPr>
    </w:p>
    <w:p w14:paraId="5DCF7B02" w14:textId="77777777" w:rsidR="0078150F" w:rsidRDefault="0078150F" w:rsidP="00966C4E">
      <w:pPr>
        <w:spacing w:line="257" w:lineRule="auto"/>
        <w:jc w:val="both"/>
        <w:rPr>
          <w:rFonts w:ascii="Cambria" w:hAnsi="Cambria" w:cs="Arial"/>
          <w:b/>
          <w:sz w:val="24"/>
          <w:szCs w:val="24"/>
        </w:rPr>
      </w:pPr>
      <w:r>
        <w:rPr>
          <w:rFonts w:ascii="Cambria" w:hAnsi="Cambria" w:cs="Arial"/>
          <w:b/>
          <w:sz w:val="24"/>
          <w:szCs w:val="24"/>
        </w:rPr>
        <w:t>Procedura odbioru:</w:t>
      </w:r>
    </w:p>
    <w:p w14:paraId="7BAED483" w14:textId="77777777" w:rsidR="0078150F" w:rsidRDefault="0078150F" w:rsidP="00966C4E">
      <w:pPr>
        <w:spacing w:line="257" w:lineRule="auto"/>
        <w:jc w:val="both"/>
        <w:rPr>
          <w:rFonts w:ascii="Cambria" w:hAnsi="Cambria" w:cs="Arial"/>
          <w:bCs/>
          <w:sz w:val="24"/>
          <w:szCs w:val="24"/>
        </w:rPr>
      </w:pPr>
      <w:r w:rsidRPr="00FC5860">
        <w:rPr>
          <w:rFonts w:ascii="Cambria" w:hAnsi="Cambria" w:cs="Arial"/>
          <w:bCs/>
          <w:sz w:val="24"/>
          <w:szCs w:val="24"/>
        </w:rPr>
        <w:t>Odbiór prac nastąpi poprzez sprawdzenie prawidłowości wykonania prac z opisem czynności i zleceniem oraz poprzez określenie liczby przejechanych kilometrów (na podstawie pomiaru odległości z mapy lub sprawdzenie stanu licznika w pojeździe).</w:t>
      </w:r>
    </w:p>
    <w:p w14:paraId="393D48F3" w14:textId="77777777" w:rsidR="00560200" w:rsidRDefault="00560200" w:rsidP="00966C4E">
      <w:pPr>
        <w:spacing w:line="257" w:lineRule="auto"/>
        <w:jc w:val="both"/>
        <w:rPr>
          <w:rFonts w:ascii="Cambria" w:eastAsia="Calibri" w:hAnsi="Cambria" w:cs="Arial"/>
          <w:bCs/>
          <w:iCs/>
          <w:kern w:val="1"/>
          <w:sz w:val="24"/>
          <w:szCs w:val="24"/>
          <w:lang w:eastAsia="pl-PL" w:bidi="hi-IN"/>
        </w:rPr>
      </w:pPr>
    </w:p>
    <w:p w14:paraId="7BC74CAA" w14:textId="3714FE1E" w:rsidR="0078150F" w:rsidRDefault="0078150F" w:rsidP="00966C4E">
      <w:pPr>
        <w:spacing w:line="257" w:lineRule="auto"/>
        <w:jc w:val="both"/>
        <w:rPr>
          <w:rFonts w:ascii="Cambria" w:eastAsia="Calibri" w:hAnsi="Cambria" w:cs="Arial"/>
          <w:bCs/>
          <w:iCs/>
          <w:kern w:val="1"/>
          <w:sz w:val="24"/>
          <w:szCs w:val="24"/>
          <w:lang w:eastAsia="pl-PL" w:bidi="hi-IN"/>
        </w:rPr>
      </w:pPr>
      <w:r w:rsidRPr="00EE10AC">
        <w:rPr>
          <w:rFonts w:ascii="Cambria" w:eastAsia="Calibri" w:hAnsi="Cambria" w:cs="Arial"/>
          <w:bCs/>
          <w:iCs/>
          <w:kern w:val="1"/>
          <w:sz w:val="24"/>
          <w:szCs w:val="24"/>
          <w:lang w:eastAsia="pl-PL" w:bidi="hi-IN"/>
        </w:rPr>
        <w:t xml:space="preserve">Jednostką miary stosowaną do rozliczenia między Zamawiającym a Wykonawcą jest sztuka </w:t>
      </w:r>
      <w:r w:rsidR="00D82114">
        <w:rPr>
          <w:rFonts w:ascii="Cambria" w:eastAsia="Calibri" w:hAnsi="Cambria" w:cs="Arial"/>
          <w:bCs/>
          <w:iCs/>
          <w:kern w:val="1"/>
          <w:sz w:val="24"/>
          <w:szCs w:val="24"/>
          <w:lang w:eastAsia="pl-PL" w:bidi="hi-IN"/>
        </w:rPr>
        <w:t>[</w:t>
      </w:r>
      <w:r w:rsidRPr="00EE10AC">
        <w:rPr>
          <w:rFonts w:ascii="Cambria" w:eastAsia="Calibri" w:hAnsi="Cambria" w:cs="Arial"/>
          <w:bCs/>
          <w:iCs/>
          <w:kern w:val="1"/>
          <w:sz w:val="24"/>
          <w:szCs w:val="24"/>
          <w:lang w:eastAsia="pl-PL" w:bidi="hi-IN"/>
        </w:rPr>
        <w:t>SZT</w:t>
      </w:r>
      <w:r w:rsidR="00D82114">
        <w:rPr>
          <w:rFonts w:ascii="Cambria" w:eastAsia="Calibri" w:hAnsi="Cambria" w:cs="Arial"/>
          <w:bCs/>
          <w:iCs/>
          <w:kern w:val="1"/>
          <w:sz w:val="24"/>
          <w:szCs w:val="24"/>
          <w:lang w:eastAsia="pl-PL" w:bidi="hi-IN"/>
        </w:rPr>
        <w:t>]</w:t>
      </w:r>
      <w:r>
        <w:rPr>
          <w:rFonts w:ascii="Cambria" w:eastAsia="Calibri" w:hAnsi="Cambria" w:cs="Arial"/>
          <w:bCs/>
          <w:iCs/>
          <w:kern w:val="1"/>
          <w:sz w:val="24"/>
          <w:szCs w:val="24"/>
          <w:lang w:eastAsia="pl-PL" w:bidi="hi-IN"/>
        </w:rPr>
        <w:t xml:space="preserve"> polowania zbiorowego</w:t>
      </w:r>
      <w:r w:rsidRPr="00EE10AC">
        <w:rPr>
          <w:rFonts w:ascii="Cambria" w:eastAsia="Calibri" w:hAnsi="Cambria" w:cs="Arial"/>
          <w:bCs/>
          <w:iCs/>
          <w:kern w:val="1"/>
          <w:sz w:val="24"/>
          <w:szCs w:val="24"/>
          <w:lang w:eastAsia="pl-PL" w:bidi="hi-IN"/>
        </w:rPr>
        <w:t>.</w:t>
      </w:r>
      <w:r w:rsidRPr="00FC5860">
        <w:t xml:space="preserve"> </w:t>
      </w:r>
      <w:r w:rsidRPr="00FC5860">
        <w:rPr>
          <w:rFonts w:ascii="Cambria" w:eastAsia="Calibri" w:hAnsi="Cambria" w:cs="Arial"/>
          <w:bCs/>
          <w:iCs/>
          <w:kern w:val="1"/>
          <w:sz w:val="24"/>
          <w:szCs w:val="24"/>
          <w:lang w:eastAsia="pl-PL" w:bidi="hi-IN"/>
        </w:rPr>
        <w:t xml:space="preserve">Dla prac, gdzie jednostką rozliczeniową jest sztuka [SZT] odbiór prac nastąpi poprzez sprawdzenie prawidłowości </w:t>
      </w:r>
      <w:r>
        <w:rPr>
          <w:rFonts w:ascii="Cambria" w:eastAsia="Calibri" w:hAnsi="Cambria" w:cs="Arial"/>
          <w:bCs/>
          <w:iCs/>
          <w:kern w:val="1"/>
          <w:sz w:val="24"/>
          <w:szCs w:val="24"/>
          <w:lang w:eastAsia="pl-PL" w:bidi="hi-IN"/>
        </w:rPr>
        <w:t xml:space="preserve">i jakości </w:t>
      </w:r>
      <w:r w:rsidRPr="00FC5860">
        <w:rPr>
          <w:rFonts w:ascii="Cambria" w:eastAsia="Calibri" w:hAnsi="Cambria" w:cs="Arial"/>
          <w:bCs/>
          <w:iCs/>
          <w:kern w:val="1"/>
          <w:sz w:val="24"/>
          <w:szCs w:val="24"/>
          <w:lang w:eastAsia="pl-PL" w:bidi="hi-IN"/>
        </w:rPr>
        <w:t>wykonania prac z opisem czynności i zleceniem</w:t>
      </w:r>
      <w:r>
        <w:rPr>
          <w:rFonts w:ascii="Cambria" w:eastAsia="Calibri" w:hAnsi="Cambria" w:cs="Arial"/>
          <w:bCs/>
          <w:iCs/>
          <w:kern w:val="1"/>
          <w:sz w:val="24"/>
          <w:szCs w:val="24"/>
          <w:lang w:eastAsia="pl-PL" w:bidi="hi-IN"/>
        </w:rPr>
        <w:t>.</w:t>
      </w:r>
    </w:p>
    <w:p w14:paraId="27D519C9" w14:textId="3BD8106F" w:rsidR="0078150F" w:rsidRDefault="0078150F" w:rsidP="00966C4E">
      <w:pPr>
        <w:spacing w:line="257" w:lineRule="auto"/>
        <w:jc w:val="both"/>
        <w:rPr>
          <w:rFonts w:ascii="Cambria" w:hAnsi="Cambria" w:cs="Arial"/>
          <w:bCs/>
          <w:sz w:val="24"/>
          <w:szCs w:val="24"/>
        </w:rPr>
      </w:pPr>
    </w:p>
    <w:p w14:paraId="6AFB4172" w14:textId="27969B4C" w:rsidR="002C4BE6" w:rsidRDefault="002C4BE6" w:rsidP="00966C4E">
      <w:pPr>
        <w:spacing w:line="257" w:lineRule="auto"/>
        <w:jc w:val="both"/>
        <w:rPr>
          <w:rFonts w:ascii="Cambria" w:hAnsi="Cambria" w:cs="Arial"/>
          <w:bCs/>
          <w:sz w:val="24"/>
          <w:szCs w:val="24"/>
        </w:rPr>
      </w:pPr>
    </w:p>
    <w:p w14:paraId="57D07F1C" w14:textId="77777777" w:rsidR="002C4BE6" w:rsidRDefault="002C4BE6" w:rsidP="00966C4E">
      <w:pPr>
        <w:spacing w:line="257" w:lineRule="auto"/>
        <w:jc w:val="both"/>
        <w:rPr>
          <w:rFonts w:ascii="Cambria" w:hAnsi="Cambria" w:cs="Arial"/>
          <w:bCs/>
          <w:sz w:val="24"/>
          <w:szCs w:val="24"/>
        </w:rPr>
      </w:pPr>
    </w:p>
    <w:p w14:paraId="3C53AE72" w14:textId="77777777" w:rsidR="00D35DC2" w:rsidRDefault="00D35DC2" w:rsidP="00966C4E">
      <w:pPr>
        <w:spacing w:line="257" w:lineRule="auto"/>
        <w:jc w:val="both"/>
        <w:rPr>
          <w:rFonts w:ascii="Cambria" w:hAnsi="Cambria" w:cs="Arial"/>
          <w:bCs/>
          <w:sz w:val="24"/>
          <w:szCs w:val="24"/>
        </w:rPr>
      </w:pPr>
    </w:p>
    <w:p w14:paraId="69F94430" w14:textId="77777777" w:rsidR="00C10F44" w:rsidRDefault="00C10F44" w:rsidP="0032679B">
      <w:pPr>
        <w:spacing w:after="120" w:line="257" w:lineRule="auto"/>
        <w:jc w:val="both"/>
        <w:rPr>
          <w:rFonts w:ascii="Cambria" w:eastAsia="Calibri" w:hAnsi="Cambria" w:cs="Arial"/>
          <w:b/>
          <w:iCs/>
          <w:kern w:val="1"/>
          <w:sz w:val="24"/>
          <w:szCs w:val="24"/>
          <w:lang w:eastAsia="pl-PL" w:bidi="hi-IN"/>
        </w:rPr>
      </w:pPr>
    </w:p>
    <w:p w14:paraId="354AE998" w14:textId="41BF7BB2" w:rsidR="0078150F" w:rsidRDefault="0078150F" w:rsidP="0032679B">
      <w:pPr>
        <w:spacing w:after="120" w:line="257" w:lineRule="auto"/>
        <w:jc w:val="both"/>
        <w:rPr>
          <w:rFonts w:ascii="Cambria" w:eastAsia="Calibri" w:hAnsi="Cambria" w:cs="Arial"/>
          <w:b/>
          <w:iCs/>
          <w:kern w:val="1"/>
          <w:sz w:val="24"/>
          <w:szCs w:val="24"/>
          <w:lang w:eastAsia="pl-PL" w:bidi="hi-IN"/>
        </w:rPr>
      </w:pPr>
      <w:r w:rsidRPr="008D1899">
        <w:rPr>
          <w:rFonts w:ascii="Cambria" w:eastAsia="Calibri" w:hAnsi="Cambria" w:cs="Arial"/>
          <w:b/>
          <w:iCs/>
          <w:kern w:val="1"/>
          <w:sz w:val="24"/>
          <w:szCs w:val="24"/>
          <w:lang w:eastAsia="pl-PL" w:bidi="hi-IN"/>
        </w:rPr>
        <w:t>Poszukiwanie postrzałków</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3"/>
        <w:gridCol w:w="1393"/>
        <w:gridCol w:w="5110"/>
        <w:gridCol w:w="1391"/>
      </w:tblGrid>
      <w:tr w:rsidR="0078150F" w:rsidRPr="008D1899" w14:paraId="3836DAF6" w14:textId="77777777" w:rsidTr="005D6FE0">
        <w:trPr>
          <w:trHeight w:val="393"/>
          <w:jc w:val="center"/>
        </w:trPr>
        <w:tc>
          <w:tcPr>
            <w:tcW w:w="750" w:type="pct"/>
            <w:tcBorders>
              <w:top w:val="single" w:sz="4" w:space="0" w:color="auto"/>
              <w:left w:val="single" w:sz="4" w:space="0" w:color="auto"/>
              <w:bottom w:val="single" w:sz="4" w:space="0" w:color="auto"/>
              <w:right w:val="single" w:sz="4" w:space="0" w:color="auto"/>
            </w:tcBorders>
          </w:tcPr>
          <w:p w14:paraId="15F04131" w14:textId="77777777" w:rsidR="0078150F" w:rsidRPr="008D1899" w:rsidRDefault="0078150F" w:rsidP="00966C4E">
            <w:pPr>
              <w:suppressAutoHyphens w:val="0"/>
              <w:spacing w:before="120" w:line="257" w:lineRule="auto"/>
              <w:jc w:val="both"/>
              <w:rPr>
                <w:rFonts w:ascii="Cambria" w:eastAsia="Calibri" w:hAnsi="Cambria" w:cs="Arial"/>
                <w:b/>
                <w:bCs/>
                <w:i/>
                <w:iCs/>
                <w:sz w:val="24"/>
                <w:szCs w:val="24"/>
                <w:lang w:eastAsia="pl-PL"/>
              </w:rPr>
            </w:pPr>
            <w:r>
              <w:rPr>
                <w:rFonts w:ascii="Cambria" w:eastAsia="Calibri" w:hAnsi="Cambria" w:cs="Arial"/>
                <w:b/>
                <w:bCs/>
                <w:i/>
                <w:iCs/>
                <w:sz w:val="24"/>
                <w:szCs w:val="24"/>
                <w:lang w:eastAsia="pl-PL"/>
              </w:rPr>
              <w:t>Nr</w:t>
            </w:r>
          </w:p>
        </w:tc>
        <w:tc>
          <w:tcPr>
            <w:tcW w:w="750" w:type="pct"/>
            <w:tcBorders>
              <w:top w:val="single" w:sz="4" w:space="0" w:color="auto"/>
              <w:left w:val="single" w:sz="4" w:space="0" w:color="auto"/>
              <w:bottom w:val="single" w:sz="4" w:space="0" w:color="auto"/>
              <w:right w:val="single" w:sz="4" w:space="0" w:color="auto"/>
            </w:tcBorders>
            <w:hideMark/>
          </w:tcPr>
          <w:p w14:paraId="3D01A787" w14:textId="77777777" w:rsidR="0078150F" w:rsidRPr="008D1899" w:rsidRDefault="0078150F" w:rsidP="00966C4E">
            <w:pPr>
              <w:suppressAutoHyphens w:val="0"/>
              <w:spacing w:before="120" w:line="257" w:lineRule="auto"/>
              <w:jc w:val="both"/>
              <w:rPr>
                <w:rFonts w:ascii="Cambria" w:eastAsia="Calibri" w:hAnsi="Cambria" w:cs="Arial"/>
                <w:b/>
                <w:bCs/>
                <w:i/>
                <w:iCs/>
                <w:sz w:val="24"/>
                <w:szCs w:val="24"/>
                <w:lang w:eastAsia="pl-PL"/>
              </w:rPr>
            </w:pPr>
            <w:r w:rsidRPr="008D1899">
              <w:rPr>
                <w:rFonts w:ascii="Cambria" w:eastAsia="Calibri" w:hAnsi="Cambria" w:cs="Arial"/>
                <w:b/>
                <w:bCs/>
                <w:i/>
                <w:iCs/>
                <w:sz w:val="24"/>
                <w:szCs w:val="24"/>
                <w:lang w:eastAsia="pl-PL"/>
              </w:rPr>
              <w:t>Kod czynności</w:t>
            </w:r>
          </w:p>
        </w:tc>
        <w:tc>
          <w:tcPr>
            <w:tcW w:w="2751" w:type="pct"/>
            <w:tcBorders>
              <w:top w:val="single" w:sz="4" w:space="0" w:color="auto"/>
              <w:left w:val="single" w:sz="4" w:space="0" w:color="auto"/>
              <w:bottom w:val="single" w:sz="4" w:space="0" w:color="auto"/>
              <w:right w:val="single" w:sz="4" w:space="0" w:color="auto"/>
            </w:tcBorders>
            <w:hideMark/>
          </w:tcPr>
          <w:p w14:paraId="0384BEC3" w14:textId="77777777" w:rsidR="0078150F" w:rsidRPr="008D1899" w:rsidRDefault="0078150F" w:rsidP="00966C4E">
            <w:pPr>
              <w:suppressAutoHyphens w:val="0"/>
              <w:spacing w:before="120" w:line="257" w:lineRule="auto"/>
              <w:jc w:val="both"/>
              <w:rPr>
                <w:rFonts w:ascii="Cambria" w:eastAsia="Calibri" w:hAnsi="Cambria" w:cs="Arial"/>
                <w:b/>
                <w:bCs/>
                <w:i/>
                <w:iCs/>
                <w:sz w:val="24"/>
                <w:szCs w:val="24"/>
                <w:lang w:eastAsia="pl-PL"/>
              </w:rPr>
            </w:pPr>
            <w:r w:rsidRPr="008D1899">
              <w:rPr>
                <w:rFonts w:ascii="Cambria" w:eastAsia="Calibri" w:hAnsi="Cambria" w:cs="Arial"/>
                <w:b/>
                <w:bCs/>
                <w:i/>
                <w:iCs/>
                <w:sz w:val="24"/>
                <w:szCs w:val="24"/>
                <w:lang w:eastAsia="pl-PL"/>
              </w:rPr>
              <w:t>Opis kodu czynności</w:t>
            </w:r>
          </w:p>
        </w:tc>
        <w:tc>
          <w:tcPr>
            <w:tcW w:w="749" w:type="pct"/>
            <w:tcBorders>
              <w:top w:val="single" w:sz="4" w:space="0" w:color="auto"/>
              <w:left w:val="single" w:sz="4" w:space="0" w:color="auto"/>
              <w:bottom w:val="single" w:sz="4" w:space="0" w:color="auto"/>
              <w:right w:val="single" w:sz="4" w:space="0" w:color="auto"/>
            </w:tcBorders>
          </w:tcPr>
          <w:p w14:paraId="1696F4B7" w14:textId="77777777" w:rsidR="0078150F" w:rsidRPr="008D1899" w:rsidRDefault="0078150F" w:rsidP="00966C4E">
            <w:pPr>
              <w:tabs>
                <w:tab w:val="left" w:pos="1026"/>
              </w:tabs>
              <w:suppressAutoHyphens w:val="0"/>
              <w:spacing w:before="120" w:line="257" w:lineRule="auto"/>
              <w:jc w:val="both"/>
              <w:rPr>
                <w:rFonts w:ascii="Cambria" w:eastAsia="Calibri" w:hAnsi="Cambria" w:cs="Arial"/>
                <w:b/>
                <w:bCs/>
                <w:i/>
                <w:iCs/>
                <w:sz w:val="24"/>
                <w:szCs w:val="24"/>
                <w:lang w:eastAsia="pl-PL"/>
              </w:rPr>
            </w:pPr>
            <w:r w:rsidRPr="008D1899">
              <w:rPr>
                <w:rFonts w:ascii="Cambria" w:eastAsia="Calibri" w:hAnsi="Cambria" w:cs="Arial"/>
                <w:b/>
                <w:bCs/>
                <w:i/>
                <w:iCs/>
                <w:sz w:val="24"/>
                <w:szCs w:val="24"/>
                <w:lang w:eastAsia="pl-PL"/>
              </w:rPr>
              <w:t xml:space="preserve">Jednostka miary </w:t>
            </w:r>
          </w:p>
        </w:tc>
      </w:tr>
      <w:tr w:rsidR="0078150F" w:rsidRPr="008D1899" w14:paraId="581F8719" w14:textId="77777777" w:rsidTr="005D6FE0">
        <w:trPr>
          <w:trHeight w:val="164"/>
          <w:jc w:val="center"/>
        </w:trPr>
        <w:tc>
          <w:tcPr>
            <w:tcW w:w="750" w:type="pct"/>
            <w:tcBorders>
              <w:top w:val="single" w:sz="4" w:space="0" w:color="auto"/>
              <w:left w:val="single" w:sz="4" w:space="0" w:color="auto"/>
              <w:bottom w:val="single" w:sz="4" w:space="0" w:color="auto"/>
              <w:right w:val="single" w:sz="4" w:space="0" w:color="auto"/>
            </w:tcBorders>
          </w:tcPr>
          <w:p w14:paraId="2B7AD7F9" w14:textId="5528EF11" w:rsidR="0078150F" w:rsidRDefault="00E6381B" w:rsidP="00966C4E">
            <w:pPr>
              <w:suppressAutoHyphens w:val="0"/>
              <w:spacing w:before="120" w:line="257" w:lineRule="auto"/>
              <w:jc w:val="both"/>
              <w:rPr>
                <w:rFonts w:ascii="Cambria" w:eastAsia="Calibri" w:hAnsi="Cambria" w:cs="Arial"/>
                <w:bCs/>
                <w:iCs/>
                <w:sz w:val="24"/>
                <w:szCs w:val="24"/>
                <w:lang w:eastAsia="pl-PL"/>
              </w:rPr>
            </w:pPr>
            <w:r>
              <w:rPr>
                <w:rFonts w:ascii="Cambria" w:eastAsia="Calibri" w:hAnsi="Cambria" w:cs="Arial"/>
                <w:bCs/>
                <w:iCs/>
                <w:sz w:val="24"/>
                <w:szCs w:val="24"/>
                <w:lang w:eastAsia="pl-PL"/>
              </w:rPr>
              <w:t>413</w:t>
            </w:r>
          </w:p>
        </w:tc>
        <w:tc>
          <w:tcPr>
            <w:tcW w:w="750" w:type="pct"/>
            <w:tcBorders>
              <w:top w:val="single" w:sz="4" w:space="0" w:color="auto"/>
              <w:left w:val="single" w:sz="4" w:space="0" w:color="auto"/>
              <w:bottom w:val="single" w:sz="4" w:space="0" w:color="auto"/>
              <w:right w:val="single" w:sz="4" w:space="0" w:color="auto"/>
            </w:tcBorders>
          </w:tcPr>
          <w:p w14:paraId="22BC45AC" w14:textId="77777777" w:rsidR="0078150F" w:rsidRPr="008D1899" w:rsidRDefault="0078150F" w:rsidP="00966C4E">
            <w:pPr>
              <w:suppressAutoHyphens w:val="0"/>
              <w:spacing w:before="120" w:line="257" w:lineRule="auto"/>
              <w:jc w:val="both"/>
              <w:rPr>
                <w:rFonts w:ascii="Cambria" w:eastAsia="Calibri" w:hAnsi="Cambria" w:cs="Arial"/>
                <w:bCs/>
                <w:iCs/>
                <w:sz w:val="24"/>
                <w:szCs w:val="24"/>
                <w:lang w:eastAsia="pl-PL"/>
              </w:rPr>
            </w:pPr>
            <w:r>
              <w:rPr>
                <w:rFonts w:ascii="Cambria" w:eastAsia="Calibri" w:hAnsi="Cambria" w:cs="Arial"/>
                <w:bCs/>
                <w:iCs/>
                <w:sz w:val="24"/>
                <w:szCs w:val="24"/>
                <w:lang w:eastAsia="pl-PL"/>
              </w:rPr>
              <w:t>ŁO-</w:t>
            </w:r>
            <w:r w:rsidRPr="008D1899">
              <w:rPr>
                <w:rFonts w:ascii="Cambria" w:eastAsia="Calibri" w:hAnsi="Cambria" w:cs="Arial"/>
                <w:bCs/>
                <w:iCs/>
                <w:sz w:val="24"/>
                <w:szCs w:val="24"/>
                <w:lang w:eastAsia="pl-PL"/>
              </w:rPr>
              <w:t>POSZ</w:t>
            </w:r>
            <w:r>
              <w:rPr>
                <w:rFonts w:ascii="Cambria" w:eastAsia="Calibri" w:hAnsi="Cambria" w:cs="Arial"/>
                <w:bCs/>
                <w:iCs/>
                <w:sz w:val="24"/>
                <w:szCs w:val="24"/>
                <w:lang w:eastAsia="pl-PL"/>
              </w:rPr>
              <w:t>P</w:t>
            </w:r>
          </w:p>
        </w:tc>
        <w:tc>
          <w:tcPr>
            <w:tcW w:w="2751" w:type="pct"/>
            <w:tcBorders>
              <w:top w:val="single" w:sz="4" w:space="0" w:color="auto"/>
              <w:left w:val="single" w:sz="4" w:space="0" w:color="auto"/>
              <w:bottom w:val="single" w:sz="4" w:space="0" w:color="auto"/>
              <w:right w:val="single" w:sz="4" w:space="0" w:color="auto"/>
            </w:tcBorders>
          </w:tcPr>
          <w:p w14:paraId="2BC9A5A3" w14:textId="77777777" w:rsidR="0078150F" w:rsidRPr="008D1899" w:rsidRDefault="0078150F" w:rsidP="00966C4E">
            <w:pPr>
              <w:widowControl w:val="0"/>
              <w:suppressAutoHyphens w:val="0"/>
              <w:spacing w:before="120" w:line="257" w:lineRule="auto"/>
              <w:jc w:val="both"/>
              <w:rPr>
                <w:rFonts w:ascii="Cambria" w:eastAsia="Calibri" w:hAnsi="Cambria" w:cs="Arial"/>
                <w:bCs/>
                <w:iCs/>
                <w:kern w:val="1"/>
                <w:sz w:val="24"/>
                <w:szCs w:val="24"/>
                <w:lang w:eastAsia="pl-PL" w:bidi="hi-IN"/>
              </w:rPr>
            </w:pPr>
            <w:r w:rsidRPr="008D1899">
              <w:rPr>
                <w:rFonts w:ascii="Cambria" w:eastAsia="Calibri" w:hAnsi="Cambria" w:cs="Arial"/>
                <w:bCs/>
                <w:iCs/>
                <w:kern w:val="1"/>
                <w:sz w:val="24"/>
                <w:szCs w:val="24"/>
                <w:lang w:eastAsia="pl-PL" w:bidi="hi-IN"/>
              </w:rPr>
              <w:t>Poszukiwanie postrzałków</w:t>
            </w:r>
          </w:p>
        </w:tc>
        <w:tc>
          <w:tcPr>
            <w:tcW w:w="749" w:type="pct"/>
            <w:tcBorders>
              <w:top w:val="single" w:sz="4" w:space="0" w:color="auto"/>
              <w:left w:val="single" w:sz="4" w:space="0" w:color="auto"/>
              <w:bottom w:val="single" w:sz="4" w:space="0" w:color="auto"/>
              <w:right w:val="single" w:sz="4" w:space="0" w:color="auto"/>
            </w:tcBorders>
          </w:tcPr>
          <w:p w14:paraId="71E422FF" w14:textId="77777777" w:rsidR="0078150F" w:rsidRPr="008D1899" w:rsidRDefault="0078150F" w:rsidP="00966C4E">
            <w:pPr>
              <w:tabs>
                <w:tab w:val="left" w:pos="1026"/>
              </w:tabs>
              <w:suppressAutoHyphens w:val="0"/>
              <w:spacing w:before="120" w:line="257" w:lineRule="auto"/>
              <w:jc w:val="both"/>
              <w:rPr>
                <w:rFonts w:ascii="Cambria" w:eastAsia="Calibri" w:hAnsi="Cambria" w:cs="Arial"/>
                <w:bCs/>
                <w:iCs/>
                <w:kern w:val="1"/>
                <w:sz w:val="24"/>
                <w:szCs w:val="24"/>
                <w:lang w:eastAsia="pl-PL" w:bidi="hi-IN"/>
              </w:rPr>
            </w:pPr>
            <w:r>
              <w:rPr>
                <w:rFonts w:ascii="Cambria" w:eastAsia="Calibri" w:hAnsi="Cambria" w:cs="Arial"/>
                <w:bCs/>
                <w:iCs/>
                <w:kern w:val="1"/>
                <w:sz w:val="24"/>
                <w:szCs w:val="24"/>
                <w:lang w:eastAsia="pl-PL" w:bidi="hi-IN"/>
              </w:rPr>
              <w:t>SZT</w:t>
            </w:r>
          </w:p>
        </w:tc>
      </w:tr>
    </w:tbl>
    <w:p w14:paraId="4C8EAAAA" w14:textId="77777777" w:rsidR="0078150F" w:rsidRPr="0018675D" w:rsidRDefault="0078150F" w:rsidP="00966C4E">
      <w:pPr>
        <w:widowControl w:val="0"/>
        <w:suppressAutoHyphens w:val="0"/>
        <w:spacing w:before="120" w:line="257" w:lineRule="auto"/>
        <w:jc w:val="both"/>
        <w:rPr>
          <w:rFonts w:ascii="Cambria" w:eastAsia="Calibri" w:hAnsi="Cambria" w:cs="Arial"/>
          <w:b/>
          <w:iCs/>
          <w:kern w:val="1"/>
          <w:sz w:val="24"/>
          <w:szCs w:val="24"/>
          <w:lang w:eastAsia="pl-PL" w:bidi="hi-IN"/>
        </w:rPr>
      </w:pPr>
      <w:r w:rsidRPr="0018675D">
        <w:rPr>
          <w:rFonts w:ascii="Cambria" w:eastAsia="Calibri" w:hAnsi="Cambria" w:cs="Arial"/>
          <w:b/>
          <w:iCs/>
          <w:kern w:val="1"/>
          <w:sz w:val="24"/>
          <w:szCs w:val="24"/>
          <w:lang w:eastAsia="pl-PL" w:bidi="hi-IN"/>
        </w:rPr>
        <w:t>Standard technologii dla tej czynności obejmuje:</w:t>
      </w:r>
    </w:p>
    <w:p w14:paraId="18361AC5" w14:textId="7809CA0E" w:rsidR="0078150F" w:rsidRPr="008D1899" w:rsidRDefault="0078150F" w:rsidP="00966C4E">
      <w:pPr>
        <w:spacing w:line="257" w:lineRule="auto"/>
        <w:jc w:val="both"/>
        <w:rPr>
          <w:rFonts w:ascii="Cambria" w:eastAsia="Calibri" w:hAnsi="Cambria" w:cs="Arial"/>
          <w:bCs/>
          <w:iCs/>
          <w:kern w:val="1"/>
          <w:sz w:val="24"/>
          <w:szCs w:val="24"/>
          <w:lang w:eastAsia="pl-PL" w:bidi="hi-IN"/>
        </w:rPr>
      </w:pPr>
      <w:r w:rsidRPr="008D1899">
        <w:rPr>
          <w:rFonts w:ascii="Cambria" w:eastAsia="Calibri" w:hAnsi="Cambria" w:cs="Arial"/>
          <w:bCs/>
          <w:iCs/>
          <w:kern w:val="1"/>
          <w:sz w:val="24"/>
          <w:szCs w:val="24"/>
          <w:lang w:eastAsia="pl-PL" w:bidi="hi-IN"/>
        </w:rPr>
        <w:t xml:space="preserve">- dochodzenie postrzałka </w:t>
      </w:r>
      <w:r>
        <w:rPr>
          <w:rFonts w:ascii="Cambria" w:eastAsia="Calibri" w:hAnsi="Cambria" w:cs="Arial"/>
          <w:bCs/>
          <w:iCs/>
          <w:kern w:val="1"/>
          <w:sz w:val="24"/>
          <w:szCs w:val="24"/>
          <w:lang w:eastAsia="pl-PL" w:bidi="hi-IN"/>
        </w:rPr>
        <w:t>przez przewodnika z</w:t>
      </w:r>
      <w:r w:rsidRPr="008D1899">
        <w:rPr>
          <w:rFonts w:ascii="Cambria" w:eastAsia="Calibri" w:hAnsi="Cambria" w:cs="Arial"/>
          <w:bCs/>
          <w:iCs/>
          <w:kern w:val="1"/>
          <w:sz w:val="24"/>
          <w:szCs w:val="24"/>
          <w:lang w:eastAsia="pl-PL" w:bidi="hi-IN"/>
        </w:rPr>
        <w:t xml:space="preserve"> ps</w:t>
      </w:r>
      <w:r>
        <w:rPr>
          <w:rFonts w:ascii="Cambria" w:eastAsia="Calibri" w:hAnsi="Cambria" w:cs="Arial"/>
          <w:bCs/>
          <w:iCs/>
          <w:kern w:val="1"/>
          <w:sz w:val="24"/>
          <w:szCs w:val="24"/>
          <w:lang w:eastAsia="pl-PL" w:bidi="hi-IN"/>
        </w:rPr>
        <w:t>em rasy</w:t>
      </w:r>
      <w:r w:rsidRPr="008D1899">
        <w:rPr>
          <w:rFonts w:ascii="Cambria" w:eastAsia="Calibri" w:hAnsi="Cambria" w:cs="Arial"/>
          <w:bCs/>
          <w:iCs/>
          <w:kern w:val="1"/>
          <w:sz w:val="24"/>
          <w:szCs w:val="24"/>
          <w:lang w:eastAsia="pl-PL" w:bidi="hi-IN"/>
        </w:rPr>
        <w:t xml:space="preserve"> </w:t>
      </w:r>
      <w:r>
        <w:rPr>
          <w:rFonts w:ascii="Cambria" w:eastAsia="Calibri" w:hAnsi="Cambria" w:cs="Arial"/>
          <w:bCs/>
          <w:iCs/>
          <w:kern w:val="1"/>
          <w:sz w:val="24"/>
          <w:szCs w:val="24"/>
          <w:lang w:eastAsia="pl-PL" w:bidi="hi-IN"/>
        </w:rPr>
        <w:t xml:space="preserve">myśliwskiej, ułożonym </w:t>
      </w:r>
      <w:r w:rsidRPr="008D1899">
        <w:rPr>
          <w:rFonts w:ascii="Cambria" w:eastAsia="Calibri" w:hAnsi="Cambria" w:cs="Arial"/>
          <w:bCs/>
          <w:iCs/>
          <w:kern w:val="1"/>
          <w:sz w:val="24"/>
          <w:szCs w:val="24"/>
          <w:lang w:eastAsia="pl-PL" w:bidi="hi-IN"/>
        </w:rPr>
        <w:t>do pracy na farbie</w:t>
      </w:r>
      <w:r>
        <w:rPr>
          <w:rFonts w:ascii="Cambria" w:eastAsia="Calibri" w:hAnsi="Cambria" w:cs="Arial"/>
          <w:bCs/>
          <w:iCs/>
          <w:kern w:val="1"/>
          <w:sz w:val="24"/>
          <w:szCs w:val="24"/>
          <w:lang w:eastAsia="pl-PL" w:bidi="hi-IN"/>
        </w:rPr>
        <w:t>,</w:t>
      </w:r>
      <w:r w:rsidRPr="008D1899">
        <w:rPr>
          <w:rFonts w:ascii="Cambria" w:eastAsia="Calibri" w:hAnsi="Cambria" w:cs="Arial"/>
          <w:bCs/>
          <w:iCs/>
          <w:kern w:val="1"/>
          <w:sz w:val="24"/>
          <w:szCs w:val="24"/>
          <w:lang w:eastAsia="pl-PL" w:bidi="hi-IN"/>
        </w:rPr>
        <w:t xml:space="preserve"> pod nadzorem Zamawiającego. Pies powinien posiadać urządzenie umożliwiające jego śledzenie drogą radiową</w:t>
      </w:r>
      <w:r>
        <w:rPr>
          <w:rFonts w:ascii="Cambria" w:eastAsia="Calibri" w:hAnsi="Cambria" w:cs="Arial"/>
          <w:bCs/>
          <w:iCs/>
          <w:kern w:val="1"/>
          <w:sz w:val="24"/>
          <w:szCs w:val="24"/>
          <w:lang w:eastAsia="pl-PL" w:bidi="hi-IN"/>
        </w:rPr>
        <w:t xml:space="preserve"> lub satelitarną.</w:t>
      </w:r>
    </w:p>
    <w:p w14:paraId="6EADB754" w14:textId="77777777" w:rsidR="0078150F" w:rsidRPr="008D1899" w:rsidRDefault="0078150F" w:rsidP="00966C4E">
      <w:pPr>
        <w:spacing w:line="257" w:lineRule="auto"/>
        <w:jc w:val="both"/>
        <w:rPr>
          <w:rFonts w:ascii="Cambria" w:eastAsia="Calibri" w:hAnsi="Cambria" w:cs="Arial"/>
          <w:bCs/>
          <w:iCs/>
          <w:kern w:val="1"/>
          <w:sz w:val="24"/>
          <w:szCs w:val="24"/>
          <w:lang w:eastAsia="pl-PL" w:bidi="hi-IN"/>
        </w:rPr>
      </w:pPr>
    </w:p>
    <w:p w14:paraId="195F0176" w14:textId="77777777" w:rsidR="0078150F" w:rsidRPr="008D1899" w:rsidRDefault="0078150F" w:rsidP="00966C4E">
      <w:pPr>
        <w:spacing w:line="257" w:lineRule="auto"/>
        <w:jc w:val="both"/>
        <w:rPr>
          <w:rFonts w:ascii="Cambria" w:eastAsia="Calibri" w:hAnsi="Cambria" w:cs="Arial"/>
          <w:bCs/>
          <w:iCs/>
          <w:kern w:val="1"/>
          <w:sz w:val="24"/>
          <w:szCs w:val="24"/>
          <w:lang w:eastAsia="pl-PL" w:bidi="hi-IN"/>
        </w:rPr>
      </w:pPr>
      <w:r w:rsidRPr="008D1899">
        <w:rPr>
          <w:rFonts w:ascii="Cambria" w:eastAsia="Calibri" w:hAnsi="Cambria" w:cs="Arial"/>
          <w:bCs/>
          <w:iCs/>
          <w:kern w:val="1"/>
          <w:sz w:val="24"/>
          <w:szCs w:val="24"/>
          <w:lang w:eastAsia="pl-PL" w:bidi="hi-IN"/>
        </w:rPr>
        <w:t>Psa oraz sprzęt potrzebny przy poszukiwaniu postrzałka zapewnia Wykonawca.</w:t>
      </w:r>
    </w:p>
    <w:p w14:paraId="6CC7CDBA" w14:textId="77777777" w:rsidR="0078150F" w:rsidRDefault="0078150F" w:rsidP="00966C4E">
      <w:pPr>
        <w:spacing w:line="257" w:lineRule="auto"/>
        <w:jc w:val="both"/>
        <w:rPr>
          <w:rFonts w:ascii="Cambria" w:eastAsia="Calibri" w:hAnsi="Cambria" w:cs="Arial"/>
          <w:bCs/>
          <w:iCs/>
          <w:kern w:val="1"/>
          <w:sz w:val="24"/>
          <w:szCs w:val="24"/>
          <w:lang w:eastAsia="pl-PL" w:bidi="hi-IN"/>
        </w:rPr>
      </w:pPr>
      <w:r w:rsidRPr="008D1899">
        <w:rPr>
          <w:rFonts w:ascii="Cambria" w:eastAsia="Calibri" w:hAnsi="Cambria" w:cs="Arial"/>
          <w:bCs/>
          <w:iCs/>
          <w:kern w:val="1"/>
          <w:sz w:val="24"/>
          <w:szCs w:val="24"/>
          <w:lang w:eastAsia="pl-PL" w:bidi="hi-IN"/>
        </w:rPr>
        <w:t>Obsługę weterynaryjną, w przypadku zranienia psa, zapewnia Wykonawca.</w:t>
      </w:r>
    </w:p>
    <w:p w14:paraId="482C4BCF" w14:textId="77777777" w:rsidR="0078150F" w:rsidRDefault="0078150F" w:rsidP="00966C4E">
      <w:pPr>
        <w:spacing w:line="257" w:lineRule="auto"/>
        <w:jc w:val="both"/>
        <w:rPr>
          <w:rFonts w:ascii="Cambria" w:eastAsia="Calibri" w:hAnsi="Cambria" w:cs="Arial"/>
          <w:bCs/>
          <w:iCs/>
          <w:kern w:val="1"/>
          <w:sz w:val="24"/>
          <w:szCs w:val="24"/>
          <w:lang w:eastAsia="pl-PL" w:bidi="hi-IN"/>
        </w:rPr>
      </w:pPr>
    </w:p>
    <w:p w14:paraId="66652C1F" w14:textId="77777777" w:rsidR="0078150F" w:rsidRDefault="0078150F" w:rsidP="00966C4E">
      <w:pPr>
        <w:spacing w:line="257" w:lineRule="auto"/>
        <w:jc w:val="both"/>
        <w:rPr>
          <w:rFonts w:ascii="Cambria" w:hAnsi="Cambria" w:cs="Arial"/>
          <w:b/>
          <w:sz w:val="24"/>
          <w:szCs w:val="24"/>
        </w:rPr>
      </w:pPr>
      <w:r>
        <w:rPr>
          <w:rFonts w:ascii="Cambria" w:hAnsi="Cambria" w:cs="Arial"/>
          <w:b/>
          <w:sz w:val="24"/>
          <w:szCs w:val="24"/>
        </w:rPr>
        <w:t>Procedura odbioru:</w:t>
      </w:r>
    </w:p>
    <w:p w14:paraId="525A9EFE" w14:textId="77777777" w:rsidR="0078150F" w:rsidRDefault="0078150F" w:rsidP="0032679B">
      <w:pPr>
        <w:widowControl w:val="0"/>
        <w:suppressAutoHyphens w:val="0"/>
        <w:spacing w:line="257" w:lineRule="auto"/>
        <w:jc w:val="both"/>
        <w:rPr>
          <w:rFonts w:ascii="Cambria" w:eastAsia="Calibri" w:hAnsi="Cambria" w:cs="Arial"/>
          <w:bCs/>
          <w:iCs/>
          <w:kern w:val="1"/>
          <w:sz w:val="24"/>
          <w:szCs w:val="24"/>
          <w:lang w:eastAsia="pl-PL" w:bidi="hi-IN"/>
        </w:rPr>
      </w:pPr>
      <w:r w:rsidRPr="007E63F2">
        <w:rPr>
          <w:rFonts w:ascii="Cambria" w:eastAsia="Calibri" w:hAnsi="Cambria" w:cs="Arial"/>
          <w:bCs/>
          <w:iCs/>
          <w:kern w:val="1"/>
          <w:sz w:val="24"/>
          <w:szCs w:val="24"/>
          <w:lang w:eastAsia="pl-PL" w:bidi="hi-IN"/>
        </w:rPr>
        <w:t xml:space="preserve">Odbiór prac nastąpi poprzez sprawdzenie prawidłowości wykonania prac z opisem czynności i zleceniem oraz potwierdzeniu faktycznie </w:t>
      </w:r>
      <w:r>
        <w:rPr>
          <w:rFonts w:ascii="Cambria" w:eastAsia="Calibri" w:hAnsi="Cambria" w:cs="Arial"/>
          <w:bCs/>
          <w:iCs/>
          <w:kern w:val="1"/>
          <w:sz w:val="24"/>
          <w:szCs w:val="24"/>
          <w:lang w:eastAsia="pl-PL" w:bidi="hi-IN"/>
        </w:rPr>
        <w:t xml:space="preserve">odnalezionych lub </w:t>
      </w:r>
      <w:proofErr w:type="gramStart"/>
      <w:r>
        <w:rPr>
          <w:rFonts w:ascii="Cambria" w:eastAsia="Calibri" w:hAnsi="Cambria" w:cs="Arial"/>
          <w:bCs/>
          <w:iCs/>
          <w:kern w:val="1"/>
          <w:sz w:val="24"/>
          <w:szCs w:val="24"/>
          <w:lang w:eastAsia="pl-PL" w:bidi="hi-IN"/>
        </w:rPr>
        <w:t>nieodnalezionych  a</w:t>
      </w:r>
      <w:proofErr w:type="gramEnd"/>
      <w:r>
        <w:rPr>
          <w:rFonts w:ascii="Cambria" w:eastAsia="Calibri" w:hAnsi="Cambria" w:cs="Arial"/>
          <w:bCs/>
          <w:iCs/>
          <w:kern w:val="1"/>
          <w:sz w:val="24"/>
          <w:szCs w:val="24"/>
          <w:lang w:eastAsia="pl-PL" w:bidi="hi-IN"/>
        </w:rPr>
        <w:t xml:space="preserve"> poszukiwanych postrzałków w sztukach na protokole odbioru robót.</w:t>
      </w:r>
    </w:p>
    <w:p w14:paraId="7992482B" w14:textId="77777777" w:rsidR="0078150F" w:rsidRDefault="0078150F" w:rsidP="00966C4E">
      <w:pPr>
        <w:suppressAutoHyphens w:val="0"/>
        <w:spacing w:before="120" w:line="257" w:lineRule="auto"/>
        <w:jc w:val="both"/>
        <w:rPr>
          <w:rFonts w:ascii="Cambria" w:eastAsia="Calibri" w:hAnsi="Cambria" w:cs="Arial"/>
          <w:b/>
          <w:kern w:val="1"/>
          <w:sz w:val="24"/>
          <w:szCs w:val="24"/>
          <w:lang w:eastAsia="zh-CN" w:bidi="hi-IN"/>
        </w:rPr>
      </w:pPr>
      <w:bookmarkStart w:id="50" w:name="_Hlk38029327"/>
    </w:p>
    <w:p w14:paraId="7BE787EA" w14:textId="4D05BF03" w:rsidR="0078150F" w:rsidRPr="008D1899" w:rsidRDefault="0078150F" w:rsidP="0032679B">
      <w:pPr>
        <w:spacing w:after="120" w:line="257" w:lineRule="auto"/>
        <w:jc w:val="both"/>
        <w:rPr>
          <w:rFonts w:ascii="Cambria" w:eastAsia="Calibri" w:hAnsi="Cambria" w:cs="Arial"/>
          <w:b/>
          <w:kern w:val="1"/>
          <w:sz w:val="24"/>
          <w:szCs w:val="24"/>
          <w:lang w:eastAsia="zh-CN" w:bidi="hi-IN"/>
        </w:rPr>
      </w:pPr>
      <w:r w:rsidRPr="008D1899">
        <w:rPr>
          <w:rFonts w:ascii="Cambria" w:eastAsia="Calibri" w:hAnsi="Cambria" w:cs="Arial"/>
          <w:b/>
          <w:kern w:val="1"/>
          <w:sz w:val="24"/>
          <w:szCs w:val="24"/>
          <w:lang w:eastAsia="zh-CN" w:bidi="hi-IN"/>
        </w:rPr>
        <w:t>Patroszenie tusz</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6"/>
        <w:gridCol w:w="1506"/>
        <w:gridCol w:w="4996"/>
        <w:gridCol w:w="1389"/>
      </w:tblGrid>
      <w:tr w:rsidR="0078150F" w:rsidRPr="008D1899" w14:paraId="22994082" w14:textId="77777777" w:rsidTr="003465F0">
        <w:trPr>
          <w:trHeight w:val="393"/>
          <w:jc w:val="center"/>
        </w:trPr>
        <w:tc>
          <w:tcPr>
            <w:tcW w:w="751" w:type="pct"/>
            <w:tcBorders>
              <w:top w:val="single" w:sz="4" w:space="0" w:color="auto"/>
              <w:left w:val="single" w:sz="4" w:space="0" w:color="auto"/>
              <w:bottom w:val="single" w:sz="4" w:space="0" w:color="auto"/>
              <w:right w:val="single" w:sz="4" w:space="0" w:color="auto"/>
            </w:tcBorders>
          </w:tcPr>
          <w:bookmarkEnd w:id="50"/>
          <w:p w14:paraId="0AED3EC0" w14:textId="77777777" w:rsidR="0078150F" w:rsidRPr="008D1899" w:rsidRDefault="0078150F" w:rsidP="00966C4E">
            <w:pPr>
              <w:suppressAutoHyphens w:val="0"/>
              <w:spacing w:before="120" w:line="257" w:lineRule="auto"/>
              <w:jc w:val="both"/>
              <w:rPr>
                <w:rFonts w:ascii="Cambria" w:eastAsia="Calibri" w:hAnsi="Cambria" w:cs="Arial"/>
                <w:b/>
                <w:bCs/>
                <w:i/>
                <w:iCs/>
                <w:sz w:val="24"/>
                <w:szCs w:val="24"/>
                <w:lang w:eastAsia="pl-PL"/>
              </w:rPr>
            </w:pPr>
            <w:r>
              <w:rPr>
                <w:rFonts w:ascii="Cambria" w:eastAsia="Calibri" w:hAnsi="Cambria" w:cs="Arial"/>
                <w:b/>
                <w:bCs/>
                <w:i/>
                <w:iCs/>
                <w:sz w:val="24"/>
                <w:szCs w:val="24"/>
                <w:lang w:eastAsia="pl-PL"/>
              </w:rPr>
              <w:t>Nr</w:t>
            </w:r>
          </w:p>
        </w:tc>
        <w:tc>
          <w:tcPr>
            <w:tcW w:w="811" w:type="pct"/>
            <w:tcBorders>
              <w:top w:val="single" w:sz="4" w:space="0" w:color="auto"/>
              <w:left w:val="single" w:sz="4" w:space="0" w:color="auto"/>
              <w:bottom w:val="single" w:sz="4" w:space="0" w:color="auto"/>
              <w:right w:val="single" w:sz="4" w:space="0" w:color="auto"/>
            </w:tcBorders>
            <w:hideMark/>
          </w:tcPr>
          <w:p w14:paraId="4A8D1435" w14:textId="77777777" w:rsidR="0078150F" w:rsidRPr="008D1899" w:rsidRDefault="0078150F" w:rsidP="00966C4E">
            <w:pPr>
              <w:suppressAutoHyphens w:val="0"/>
              <w:spacing w:before="120" w:line="257" w:lineRule="auto"/>
              <w:jc w:val="both"/>
              <w:rPr>
                <w:rFonts w:ascii="Cambria" w:eastAsia="Calibri" w:hAnsi="Cambria" w:cs="Arial"/>
                <w:b/>
                <w:bCs/>
                <w:i/>
                <w:iCs/>
                <w:sz w:val="24"/>
                <w:szCs w:val="24"/>
                <w:lang w:eastAsia="pl-PL"/>
              </w:rPr>
            </w:pPr>
            <w:r w:rsidRPr="008D1899">
              <w:rPr>
                <w:rFonts w:ascii="Cambria" w:eastAsia="Calibri" w:hAnsi="Cambria" w:cs="Arial"/>
                <w:b/>
                <w:bCs/>
                <w:i/>
                <w:iCs/>
                <w:sz w:val="24"/>
                <w:szCs w:val="24"/>
                <w:lang w:eastAsia="pl-PL"/>
              </w:rPr>
              <w:t>Kod czynności</w:t>
            </w:r>
          </w:p>
        </w:tc>
        <w:tc>
          <w:tcPr>
            <w:tcW w:w="2690" w:type="pct"/>
            <w:tcBorders>
              <w:top w:val="single" w:sz="4" w:space="0" w:color="auto"/>
              <w:left w:val="single" w:sz="4" w:space="0" w:color="auto"/>
              <w:bottom w:val="single" w:sz="4" w:space="0" w:color="auto"/>
              <w:right w:val="single" w:sz="4" w:space="0" w:color="auto"/>
            </w:tcBorders>
            <w:hideMark/>
          </w:tcPr>
          <w:p w14:paraId="214D0188" w14:textId="77777777" w:rsidR="0078150F" w:rsidRPr="008D1899" w:rsidRDefault="0078150F" w:rsidP="00966C4E">
            <w:pPr>
              <w:suppressAutoHyphens w:val="0"/>
              <w:spacing w:before="120" w:line="257" w:lineRule="auto"/>
              <w:jc w:val="both"/>
              <w:rPr>
                <w:rFonts w:ascii="Cambria" w:eastAsia="Calibri" w:hAnsi="Cambria" w:cs="Arial"/>
                <w:b/>
                <w:bCs/>
                <w:i/>
                <w:iCs/>
                <w:sz w:val="24"/>
                <w:szCs w:val="24"/>
                <w:lang w:eastAsia="pl-PL"/>
              </w:rPr>
            </w:pPr>
            <w:r w:rsidRPr="008D1899">
              <w:rPr>
                <w:rFonts w:ascii="Cambria" w:eastAsia="Calibri" w:hAnsi="Cambria" w:cs="Arial"/>
                <w:b/>
                <w:bCs/>
                <w:i/>
                <w:iCs/>
                <w:sz w:val="24"/>
                <w:szCs w:val="24"/>
                <w:lang w:eastAsia="pl-PL"/>
              </w:rPr>
              <w:t>Opis kodu czynności</w:t>
            </w:r>
          </w:p>
        </w:tc>
        <w:tc>
          <w:tcPr>
            <w:tcW w:w="749" w:type="pct"/>
            <w:tcBorders>
              <w:top w:val="single" w:sz="4" w:space="0" w:color="auto"/>
              <w:left w:val="single" w:sz="4" w:space="0" w:color="auto"/>
              <w:bottom w:val="single" w:sz="4" w:space="0" w:color="auto"/>
              <w:right w:val="single" w:sz="4" w:space="0" w:color="auto"/>
            </w:tcBorders>
          </w:tcPr>
          <w:p w14:paraId="224094CD" w14:textId="77777777" w:rsidR="0078150F" w:rsidRPr="008D1899" w:rsidRDefault="0078150F" w:rsidP="00966C4E">
            <w:pPr>
              <w:tabs>
                <w:tab w:val="left" w:pos="1026"/>
              </w:tabs>
              <w:suppressAutoHyphens w:val="0"/>
              <w:spacing w:before="120" w:line="257" w:lineRule="auto"/>
              <w:jc w:val="both"/>
              <w:rPr>
                <w:rFonts w:ascii="Cambria" w:eastAsia="Calibri" w:hAnsi="Cambria" w:cs="Arial"/>
                <w:b/>
                <w:bCs/>
                <w:i/>
                <w:iCs/>
                <w:sz w:val="24"/>
                <w:szCs w:val="24"/>
                <w:lang w:eastAsia="pl-PL"/>
              </w:rPr>
            </w:pPr>
            <w:r w:rsidRPr="008D1899">
              <w:rPr>
                <w:rFonts w:ascii="Cambria" w:eastAsia="Calibri" w:hAnsi="Cambria" w:cs="Arial"/>
                <w:b/>
                <w:bCs/>
                <w:i/>
                <w:iCs/>
                <w:sz w:val="24"/>
                <w:szCs w:val="24"/>
                <w:lang w:eastAsia="pl-PL"/>
              </w:rPr>
              <w:t xml:space="preserve">Jednostka miary </w:t>
            </w:r>
          </w:p>
        </w:tc>
      </w:tr>
      <w:tr w:rsidR="0078150F" w:rsidRPr="008D1899" w14:paraId="0B62633A" w14:textId="77777777" w:rsidTr="003465F0">
        <w:trPr>
          <w:trHeight w:val="164"/>
          <w:jc w:val="center"/>
        </w:trPr>
        <w:tc>
          <w:tcPr>
            <w:tcW w:w="751" w:type="pct"/>
            <w:tcBorders>
              <w:top w:val="single" w:sz="4" w:space="0" w:color="auto"/>
              <w:left w:val="single" w:sz="4" w:space="0" w:color="auto"/>
              <w:bottom w:val="single" w:sz="4" w:space="0" w:color="auto"/>
              <w:right w:val="single" w:sz="4" w:space="0" w:color="auto"/>
            </w:tcBorders>
          </w:tcPr>
          <w:p w14:paraId="6C4C925E" w14:textId="6D5B90AE" w:rsidR="0078150F" w:rsidRDefault="00117025" w:rsidP="00966C4E">
            <w:pPr>
              <w:suppressAutoHyphens w:val="0"/>
              <w:spacing w:before="120" w:line="257" w:lineRule="auto"/>
              <w:jc w:val="both"/>
              <w:rPr>
                <w:rFonts w:ascii="Cambria" w:hAnsi="Cambria" w:cstheme="minorHAnsi"/>
                <w:sz w:val="24"/>
                <w:szCs w:val="24"/>
              </w:rPr>
            </w:pPr>
            <w:r>
              <w:rPr>
                <w:rFonts w:ascii="Cambria" w:hAnsi="Cambria" w:cstheme="minorHAnsi"/>
                <w:sz w:val="24"/>
                <w:szCs w:val="24"/>
              </w:rPr>
              <w:t>4</w:t>
            </w:r>
            <w:r w:rsidR="00E6381B">
              <w:rPr>
                <w:rFonts w:ascii="Cambria" w:hAnsi="Cambria" w:cstheme="minorHAnsi"/>
                <w:sz w:val="24"/>
                <w:szCs w:val="24"/>
              </w:rPr>
              <w:t>14</w:t>
            </w:r>
          </w:p>
        </w:tc>
        <w:tc>
          <w:tcPr>
            <w:tcW w:w="811" w:type="pct"/>
            <w:tcBorders>
              <w:top w:val="single" w:sz="4" w:space="0" w:color="auto"/>
              <w:left w:val="single" w:sz="4" w:space="0" w:color="auto"/>
              <w:bottom w:val="single" w:sz="4" w:space="0" w:color="auto"/>
              <w:right w:val="single" w:sz="4" w:space="0" w:color="auto"/>
            </w:tcBorders>
          </w:tcPr>
          <w:p w14:paraId="50980381" w14:textId="77777777" w:rsidR="0078150F" w:rsidRPr="008D1899" w:rsidRDefault="0078150F" w:rsidP="00966C4E">
            <w:pPr>
              <w:suppressAutoHyphens w:val="0"/>
              <w:spacing w:before="120" w:line="257" w:lineRule="auto"/>
              <w:jc w:val="both"/>
              <w:rPr>
                <w:rFonts w:ascii="Cambria" w:eastAsia="Calibri" w:hAnsi="Cambria" w:cstheme="minorHAnsi"/>
                <w:bCs/>
                <w:iCs/>
                <w:sz w:val="24"/>
                <w:szCs w:val="24"/>
                <w:lang w:eastAsia="pl-PL"/>
              </w:rPr>
            </w:pPr>
            <w:r>
              <w:rPr>
                <w:rFonts w:ascii="Cambria" w:hAnsi="Cambria" w:cstheme="minorHAnsi"/>
                <w:sz w:val="24"/>
                <w:szCs w:val="24"/>
              </w:rPr>
              <w:t>ŁO-</w:t>
            </w:r>
            <w:r w:rsidRPr="008D1899">
              <w:rPr>
                <w:rFonts w:ascii="Cambria" w:hAnsi="Cambria" w:cstheme="minorHAnsi"/>
                <w:sz w:val="24"/>
                <w:szCs w:val="24"/>
              </w:rPr>
              <w:t>PATRO</w:t>
            </w:r>
            <w:r>
              <w:rPr>
                <w:rFonts w:ascii="Cambria" w:hAnsi="Cambria" w:cstheme="minorHAnsi"/>
                <w:sz w:val="24"/>
                <w:szCs w:val="24"/>
              </w:rPr>
              <w:t>S</w:t>
            </w:r>
          </w:p>
        </w:tc>
        <w:tc>
          <w:tcPr>
            <w:tcW w:w="2690" w:type="pct"/>
            <w:tcBorders>
              <w:top w:val="single" w:sz="4" w:space="0" w:color="auto"/>
              <w:left w:val="single" w:sz="4" w:space="0" w:color="auto"/>
              <w:bottom w:val="single" w:sz="4" w:space="0" w:color="auto"/>
              <w:right w:val="single" w:sz="4" w:space="0" w:color="auto"/>
            </w:tcBorders>
          </w:tcPr>
          <w:p w14:paraId="72CB404E" w14:textId="77777777" w:rsidR="0078150F" w:rsidRPr="008D1899" w:rsidRDefault="0078150F" w:rsidP="00966C4E">
            <w:pPr>
              <w:widowControl w:val="0"/>
              <w:suppressAutoHyphens w:val="0"/>
              <w:spacing w:before="120" w:line="257" w:lineRule="auto"/>
              <w:jc w:val="both"/>
              <w:rPr>
                <w:rFonts w:ascii="Cambria" w:eastAsia="Calibri" w:hAnsi="Cambria" w:cstheme="minorHAnsi"/>
                <w:bCs/>
                <w:iCs/>
                <w:kern w:val="1"/>
                <w:sz w:val="24"/>
                <w:szCs w:val="24"/>
                <w:lang w:eastAsia="pl-PL" w:bidi="hi-IN"/>
              </w:rPr>
            </w:pPr>
            <w:r w:rsidRPr="008D1899">
              <w:rPr>
                <w:rFonts w:ascii="Cambria" w:hAnsi="Cambria" w:cstheme="minorHAnsi"/>
                <w:sz w:val="24"/>
                <w:szCs w:val="24"/>
              </w:rPr>
              <w:t>Patroszenie ubitej zwierzyny i utylizacja patrochów</w:t>
            </w:r>
          </w:p>
        </w:tc>
        <w:tc>
          <w:tcPr>
            <w:tcW w:w="749" w:type="pct"/>
            <w:tcBorders>
              <w:top w:val="single" w:sz="4" w:space="0" w:color="auto"/>
              <w:left w:val="single" w:sz="4" w:space="0" w:color="auto"/>
              <w:bottom w:val="single" w:sz="4" w:space="0" w:color="auto"/>
              <w:right w:val="single" w:sz="4" w:space="0" w:color="auto"/>
            </w:tcBorders>
          </w:tcPr>
          <w:p w14:paraId="7A6EE55F" w14:textId="77777777" w:rsidR="0078150F" w:rsidRPr="008D1899" w:rsidRDefault="0078150F" w:rsidP="00966C4E">
            <w:pPr>
              <w:tabs>
                <w:tab w:val="left" w:pos="1026"/>
              </w:tabs>
              <w:suppressAutoHyphens w:val="0"/>
              <w:spacing w:before="120" w:line="257" w:lineRule="auto"/>
              <w:jc w:val="both"/>
              <w:rPr>
                <w:rFonts w:ascii="Cambria" w:eastAsia="Calibri" w:hAnsi="Cambria" w:cstheme="minorHAnsi"/>
                <w:bCs/>
                <w:iCs/>
                <w:sz w:val="24"/>
                <w:szCs w:val="24"/>
                <w:lang w:eastAsia="pl-PL"/>
              </w:rPr>
            </w:pPr>
            <w:r w:rsidRPr="008D1899">
              <w:rPr>
                <w:rFonts w:ascii="Cambria" w:hAnsi="Cambria" w:cstheme="minorHAnsi"/>
                <w:sz w:val="24"/>
                <w:szCs w:val="24"/>
              </w:rPr>
              <w:t>SZT</w:t>
            </w:r>
          </w:p>
        </w:tc>
      </w:tr>
    </w:tbl>
    <w:p w14:paraId="58856955" w14:textId="77777777" w:rsidR="0078150F" w:rsidRPr="0018675D" w:rsidRDefault="0078150F" w:rsidP="00966C4E">
      <w:pPr>
        <w:widowControl w:val="0"/>
        <w:suppressAutoHyphens w:val="0"/>
        <w:spacing w:before="120" w:line="257" w:lineRule="auto"/>
        <w:jc w:val="both"/>
        <w:rPr>
          <w:rFonts w:ascii="Cambria" w:eastAsia="Calibri" w:hAnsi="Cambria" w:cs="Arial"/>
          <w:b/>
          <w:iCs/>
          <w:kern w:val="1"/>
          <w:sz w:val="24"/>
          <w:szCs w:val="24"/>
          <w:lang w:eastAsia="pl-PL" w:bidi="hi-IN"/>
        </w:rPr>
      </w:pPr>
      <w:r w:rsidRPr="0018675D">
        <w:rPr>
          <w:rFonts w:ascii="Cambria" w:eastAsia="Calibri" w:hAnsi="Cambria" w:cs="Arial"/>
          <w:b/>
          <w:iCs/>
          <w:kern w:val="1"/>
          <w:sz w:val="24"/>
          <w:szCs w:val="24"/>
          <w:lang w:eastAsia="pl-PL" w:bidi="hi-IN"/>
        </w:rPr>
        <w:t>Standard technologii dla tej czynności obejmuje:</w:t>
      </w:r>
    </w:p>
    <w:p w14:paraId="1126C3BD" w14:textId="77777777" w:rsidR="0078150F" w:rsidRDefault="0078150F" w:rsidP="00966C4E">
      <w:pPr>
        <w:spacing w:line="257" w:lineRule="auto"/>
        <w:jc w:val="both"/>
        <w:rPr>
          <w:rFonts w:ascii="Cambria" w:eastAsia="Calibri" w:hAnsi="Cambria" w:cs="Arial"/>
          <w:bCs/>
          <w:iCs/>
          <w:kern w:val="1"/>
          <w:sz w:val="24"/>
          <w:szCs w:val="24"/>
          <w:lang w:eastAsia="pl-PL" w:bidi="hi-IN"/>
        </w:rPr>
      </w:pPr>
      <w:r w:rsidRPr="008D1899">
        <w:rPr>
          <w:rFonts w:ascii="Cambria" w:eastAsia="Calibri" w:hAnsi="Cambria" w:cs="Arial"/>
          <w:bCs/>
          <w:iCs/>
          <w:kern w:val="1"/>
          <w:sz w:val="24"/>
          <w:szCs w:val="24"/>
          <w:lang w:eastAsia="pl-PL" w:bidi="hi-IN"/>
        </w:rPr>
        <w:t xml:space="preserve">- patroszenie ubitej zwierzyny </w:t>
      </w:r>
      <w:r>
        <w:rPr>
          <w:rFonts w:ascii="Cambria" w:eastAsia="Calibri" w:hAnsi="Cambria" w:cs="Arial"/>
          <w:bCs/>
          <w:iCs/>
          <w:kern w:val="1"/>
          <w:sz w:val="24"/>
          <w:szCs w:val="24"/>
          <w:lang w:eastAsia="pl-PL" w:bidi="hi-IN"/>
        </w:rPr>
        <w:t xml:space="preserve">(za wyjątkiem dzików) </w:t>
      </w:r>
      <w:r w:rsidRPr="008D1899">
        <w:rPr>
          <w:rFonts w:ascii="Cambria" w:eastAsia="Calibri" w:hAnsi="Cambria" w:cs="Arial"/>
          <w:bCs/>
          <w:iCs/>
          <w:kern w:val="1"/>
          <w:sz w:val="24"/>
          <w:szCs w:val="24"/>
          <w:lang w:eastAsia="pl-PL" w:bidi="hi-IN"/>
        </w:rPr>
        <w:t>w miejscu wskazanym przez Zamawiającego</w:t>
      </w:r>
      <w:r>
        <w:rPr>
          <w:rFonts w:ascii="Cambria" w:eastAsia="Calibri" w:hAnsi="Cambria" w:cs="Arial"/>
          <w:bCs/>
          <w:iCs/>
          <w:kern w:val="1"/>
          <w:sz w:val="24"/>
          <w:szCs w:val="24"/>
          <w:lang w:eastAsia="pl-PL" w:bidi="hi-IN"/>
        </w:rPr>
        <w:t>,</w:t>
      </w:r>
    </w:p>
    <w:p w14:paraId="172FE5AE" w14:textId="77777777" w:rsidR="0078150F" w:rsidRPr="008D1899" w:rsidRDefault="0078150F" w:rsidP="00966C4E">
      <w:pPr>
        <w:spacing w:line="257" w:lineRule="auto"/>
        <w:jc w:val="both"/>
        <w:rPr>
          <w:rFonts w:ascii="Cambria" w:eastAsia="Calibri" w:hAnsi="Cambria" w:cs="Arial"/>
          <w:bCs/>
          <w:iCs/>
          <w:kern w:val="1"/>
          <w:sz w:val="24"/>
          <w:szCs w:val="24"/>
          <w:lang w:eastAsia="pl-PL" w:bidi="hi-IN"/>
        </w:rPr>
      </w:pPr>
      <w:r w:rsidRPr="008D1899">
        <w:rPr>
          <w:rFonts w:ascii="Cambria" w:eastAsia="Calibri" w:hAnsi="Cambria" w:cs="Arial"/>
          <w:bCs/>
          <w:iCs/>
          <w:kern w:val="1"/>
          <w:sz w:val="24"/>
          <w:szCs w:val="24"/>
          <w:lang w:eastAsia="pl-PL" w:bidi="hi-IN"/>
        </w:rPr>
        <w:t>- odcinanie łbów według wskazówek Zamawiającego,</w:t>
      </w:r>
    </w:p>
    <w:p w14:paraId="238B0AA5" w14:textId="77777777" w:rsidR="0078150F" w:rsidRDefault="0078150F" w:rsidP="00966C4E">
      <w:pPr>
        <w:spacing w:line="257" w:lineRule="auto"/>
        <w:jc w:val="both"/>
        <w:rPr>
          <w:rFonts w:ascii="Cambria" w:eastAsia="Calibri" w:hAnsi="Cambria" w:cs="Arial"/>
          <w:bCs/>
          <w:iCs/>
          <w:kern w:val="1"/>
          <w:sz w:val="24"/>
          <w:szCs w:val="24"/>
          <w:lang w:eastAsia="pl-PL" w:bidi="hi-IN"/>
        </w:rPr>
      </w:pPr>
      <w:r w:rsidRPr="008D1899">
        <w:rPr>
          <w:rFonts w:ascii="Cambria" w:eastAsia="Calibri" w:hAnsi="Cambria" w:cs="Arial"/>
          <w:bCs/>
          <w:iCs/>
          <w:kern w:val="1"/>
          <w:sz w:val="24"/>
          <w:szCs w:val="24"/>
          <w:lang w:eastAsia="pl-PL" w:bidi="hi-IN"/>
        </w:rPr>
        <w:t xml:space="preserve">- </w:t>
      </w:r>
      <w:r>
        <w:rPr>
          <w:rFonts w:ascii="Cambria" w:eastAsia="Calibri" w:hAnsi="Cambria" w:cs="Arial"/>
          <w:bCs/>
          <w:iCs/>
          <w:kern w:val="1"/>
          <w:sz w:val="24"/>
          <w:szCs w:val="24"/>
          <w:lang w:eastAsia="pl-PL" w:bidi="hi-IN"/>
        </w:rPr>
        <w:t>przygotowanie</w:t>
      </w:r>
      <w:r w:rsidRPr="008D1899">
        <w:rPr>
          <w:rFonts w:ascii="Cambria" w:eastAsia="Calibri" w:hAnsi="Cambria" w:cs="Arial"/>
          <w:bCs/>
          <w:iCs/>
          <w:kern w:val="1"/>
          <w:sz w:val="24"/>
          <w:szCs w:val="24"/>
          <w:lang w:eastAsia="pl-PL" w:bidi="hi-IN"/>
        </w:rPr>
        <w:t xml:space="preserve"> łbów do transportu,</w:t>
      </w:r>
      <w:r>
        <w:rPr>
          <w:rFonts w:ascii="Cambria" w:eastAsia="Calibri" w:hAnsi="Cambria" w:cs="Arial"/>
          <w:bCs/>
          <w:iCs/>
          <w:kern w:val="1"/>
          <w:sz w:val="24"/>
          <w:szCs w:val="24"/>
          <w:lang w:eastAsia="pl-PL" w:bidi="hi-IN"/>
        </w:rPr>
        <w:t xml:space="preserve"> poprzez ich zabezpieczenie folią.</w:t>
      </w:r>
    </w:p>
    <w:p w14:paraId="28242BE4" w14:textId="77777777" w:rsidR="0078150F" w:rsidRPr="008D1899" w:rsidRDefault="0078150F" w:rsidP="00966C4E">
      <w:pPr>
        <w:spacing w:line="257" w:lineRule="auto"/>
        <w:jc w:val="both"/>
        <w:rPr>
          <w:rFonts w:ascii="Cambria" w:eastAsia="Calibri" w:hAnsi="Cambria" w:cs="Arial"/>
          <w:bCs/>
          <w:iCs/>
          <w:kern w:val="1"/>
          <w:sz w:val="24"/>
          <w:szCs w:val="24"/>
          <w:lang w:eastAsia="pl-PL" w:bidi="hi-IN"/>
        </w:rPr>
      </w:pPr>
      <w:r>
        <w:rPr>
          <w:rFonts w:ascii="Cambria" w:eastAsia="Calibri" w:hAnsi="Cambria" w:cs="Arial"/>
          <w:bCs/>
          <w:iCs/>
          <w:kern w:val="1"/>
          <w:sz w:val="24"/>
          <w:szCs w:val="24"/>
          <w:lang w:eastAsia="pl-PL" w:bidi="hi-IN"/>
        </w:rPr>
        <w:t>Zasady postępowania z tuszą i patrochami dzików określają odrębne regulacje związane z przeciwdziałaniem rozprzestrzeniania się ASF, a w szczególności zabezpieczenia tuszy na czas transportu oraz postępowania z patrochami w miejscu przeznaczonym do patroszenia.</w:t>
      </w:r>
    </w:p>
    <w:p w14:paraId="0EB49C67" w14:textId="77777777" w:rsidR="0078150F" w:rsidRDefault="0078150F" w:rsidP="00966C4E">
      <w:pPr>
        <w:spacing w:line="257" w:lineRule="auto"/>
        <w:jc w:val="both"/>
        <w:rPr>
          <w:rFonts w:ascii="Cambria" w:eastAsia="Calibri" w:hAnsi="Cambria" w:cs="Arial"/>
          <w:b/>
          <w:iCs/>
          <w:kern w:val="1"/>
          <w:sz w:val="24"/>
          <w:szCs w:val="24"/>
          <w:lang w:eastAsia="pl-PL" w:bidi="hi-IN"/>
        </w:rPr>
      </w:pPr>
    </w:p>
    <w:p w14:paraId="41E0D556" w14:textId="77777777" w:rsidR="0078150F" w:rsidRPr="0018675D" w:rsidRDefault="0078150F" w:rsidP="00966C4E">
      <w:pPr>
        <w:spacing w:line="257" w:lineRule="auto"/>
        <w:jc w:val="both"/>
        <w:rPr>
          <w:rFonts w:ascii="Cambria" w:eastAsia="Calibri" w:hAnsi="Cambria" w:cs="Arial"/>
          <w:b/>
          <w:iCs/>
          <w:kern w:val="1"/>
          <w:sz w:val="24"/>
          <w:szCs w:val="24"/>
          <w:lang w:eastAsia="pl-PL" w:bidi="hi-IN"/>
        </w:rPr>
      </w:pPr>
      <w:r w:rsidRPr="0018675D">
        <w:rPr>
          <w:rFonts w:ascii="Cambria" w:eastAsia="Calibri" w:hAnsi="Cambria" w:cs="Arial"/>
          <w:b/>
          <w:iCs/>
          <w:kern w:val="1"/>
          <w:sz w:val="24"/>
          <w:szCs w:val="24"/>
          <w:lang w:eastAsia="pl-PL" w:bidi="hi-IN"/>
        </w:rPr>
        <w:t>Uwagi:</w:t>
      </w:r>
    </w:p>
    <w:p w14:paraId="1F961F83" w14:textId="558B68DE" w:rsidR="0078150F" w:rsidRDefault="0078150F" w:rsidP="00966C4E">
      <w:pPr>
        <w:spacing w:line="257" w:lineRule="auto"/>
        <w:jc w:val="both"/>
        <w:rPr>
          <w:rFonts w:ascii="Cambria" w:hAnsi="Cambria" w:cs="Arial"/>
          <w:bCs/>
          <w:sz w:val="24"/>
          <w:szCs w:val="24"/>
        </w:rPr>
      </w:pPr>
      <w:r w:rsidRPr="008D1899">
        <w:rPr>
          <w:rFonts w:ascii="Cambria" w:eastAsia="Calibri" w:hAnsi="Cambria" w:cs="Arial"/>
          <w:bCs/>
          <w:iCs/>
          <w:kern w:val="1"/>
          <w:sz w:val="24"/>
          <w:szCs w:val="24"/>
          <w:lang w:eastAsia="pl-PL" w:bidi="hi-IN"/>
        </w:rPr>
        <w:t>N</w:t>
      </w:r>
      <w:r w:rsidRPr="008D1899">
        <w:rPr>
          <w:rFonts w:ascii="Cambria" w:hAnsi="Cambria" w:cs="Arial"/>
          <w:bCs/>
          <w:sz w:val="24"/>
          <w:szCs w:val="24"/>
        </w:rPr>
        <w:t>arzędzia, materiały (w tym: maty do patroszenia, rękawice, środki do dezynfekcji, folie, pojemniki, noże, liny) zapewnia</w:t>
      </w:r>
      <w:r w:rsidR="00D35DC2">
        <w:rPr>
          <w:rFonts w:ascii="Cambria" w:hAnsi="Cambria" w:cs="Arial"/>
          <w:bCs/>
          <w:sz w:val="24"/>
          <w:szCs w:val="24"/>
        </w:rPr>
        <w:t xml:space="preserve"> </w:t>
      </w:r>
      <w:r w:rsidRPr="008D1899">
        <w:rPr>
          <w:rFonts w:ascii="Cambria" w:hAnsi="Cambria" w:cs="Arial"/>
          <w:bCs/>
          <w:sz w:val="24"/>
          <w:szCs w:val="24"/>
        </w:rPr>
        <w:t>Wykonawca</w:t>
      </w:r>
      <w:r w:rsidR="00D35DC2">
        <w:rPr>
          <w:rFonts w:ascii="Cambria" w:hAnsi="Cambria" w:cs="Arial"/>
          <w:bCs/>
          <w:sz w:val="24"/>
          <w:szCs w:val="24"/>
        </w:rPr>
        <w:t>.</w:t>
      </w:r>
    </w:p>
    <w:p w14:paraId="19173430" w14:textId="77777777" w:rsidR="005667BC" w:rsidRDefault="005667BC" w:rsidP="00966C4E">
      <w:pPr>
        <w:spacing w:line="257" w:lineRule="auto"/>
        <w:jc w:val="both"/>
        <w:rPr>
          <w:rFonts w:ascii="Cambria" w:hAnsi="Cambria" w:cs="Arial"/>
          <w:b/>
          <w:sz w:val="24"/>
          <w:szCs w:val="24"/>
        </w:rPr>
      </w:pPr>
    </w:p>
    <w:p w14:paraId="096C24F7" w14:textId="27D45D97" w:rsidR="0078150F" w:rsidRDefault="0078150F" w:rsidP="00966C4E">
      <w:pPr>
        <w:spacing w:line="257" w:lineRule="auto"/>
        <w:jc w:val="both"/>
        <w:rPr>
          <w:rFonts w:ascii="Cambria" w:hAnsi="Cambria" w:cs="Arial"/>
          <w:b/>
          <w:sz w:val="24"/>
          <w:szCs w:val="24"/>
        </w:rPr>
      </w:pPr>
      <w:r>
        <w:rPr>
          <w:rFonts w:ascii="Cambria" w:hAnsi="Cambria" w:cs="Arial"/>
          <w:b/>
          <w:sz w:val="24"/>
          <w:szCs w:val="24"/>
        </w:rPr>
        <w:t>Procedura odbioru:</w:t>
      </w:r>
    </w:p>
    <w:p w14:paraId="14D2D9E5" w14:textId="194C921D" w:rsidR="0078150F" w:rsidRPr="008D1899" w:rsidRDefault="0078150F" w:rsidP="00966C4E">
      <w:pPr>
        <w:spacing w:line="257" w:lineRule="auto"/>
        <w:jc w:val="both"/>
        <w:rPr>
          <w:rFonts w:ascii="Cambria" w:hAnsi="Cambria" w:cs="Arial"/>
          <w:bCs/>
          <w:sz w:val="24"/>
          <w:szCs w:val="24"/>
        </w:rPr>
      </w:pPr>
      <w:r w:rsidRPr="00EE10AC">
        <w:rPr>
          <w:rFonts w:ascii="Cambria" w:eastAsia="Calibri" w:hAnsi="Cambria" w:cs="Arial"/>
          <w:bCs/>
          <w:iCs/>
          <w:kern w:val="1"/>
          <w:sz w:val="24"/>
          <w:szCs w:val="24"/>
          <w:lang w:eastAsia="pl-PL" w:bidi="hi-IN"/>
        </w:rPr>
        <w:t xml:space="preserve">Jednostką miary stosowaną do rozliczenia między Zamawiającym a Wykonawcą jest sztuka </w:t>
      </w:r>
      <w:r w:rsidR="00D82114">
        <w:rPr>
          <w:rFonts w:ascii="Cambria" w:eastAsia="Calibri" w:hAnsi="Cambria" w:cs="Arial"/>
          <w:bCs/>
          <w:iCs/>
          <w:kern w:val="1"/>
          <w:sz w:val="24"/>
          <w:szCs w:val="24"/>
          <w:lang w:eastAsia="pl-PL" w:bidi="hi-IN"/>
        </w:rPr>
        <w:t>[</w:t>
      </w:r>
      <w:r w:rsidRPr="00EE10AC">
        <w:rPr>
          <w:rFonts w:ascii="Cambria" w:eastAsia="Calibri" w:hAnsi="Cambria" w:cs="Arial"/>
          <w:bCs/>
          <w:iCs/>
          <w:kern w:val="1"/>
          <w:sz w:val="24"/>
          <w:szCs w:val="24"/>
          <w:lang w:eastAsia="pl-PL" w:bidi="hi-IN"/>
        </w:rPr>
        <w:t>SZT</w:t>
      </w:r>
      <w:r w:rsidR="00D82114">
        <w:rPr>
          <w:rFonts w:ascii="Cambria" w:eastAsia="Calibri" w:hAnsi="Cambria" w:cs="Arial"/>
          <w:bCs/>
          <w:iCs/>
          <w:kern w:val="1"/>
          <w:sz w:val="24"/>
          <w:szCs w:val="24"/>
          <w:lang w:eastAsia="pl-PL" w:bidi="hi-IN"/>
        </w:rPr>
        <w:t>]</w:t>
      </w:r>
      <w:r>
        <w:rPr>
          <w:rFonts w:ascii="Cambria" w:eastAsia="Calibri" w:hAnsi="Cambria" w:cs="Arial"/>
          <w:bCs/>
          <w:iCs/>
          <w:kern w:val="1"/>
          <w:sz w:val="24"/>
          <w:szCs w:val="24"/>
          <w:lang w:eastAsia="pl-PL" w:bidi="hi-IN"/>
        </w:rPr>
        <w:t xml:space="preserve"> wypatroszonej zwierzyny</w:t>
      </w:r>
      <w:r w:rsidRPr="00EE10AC">
        <w:rPr>
          <w:rFonts w:ascii="Cambria" w:eastAsia="Calibri" w:hAnsi="Cambria" w:cs="Arial"/>
          <w:bCs/>
          <w:iCs/>
          <w:kern w:val="1"/>
          <w:sz w:val="24"/>
          <w:szCs w:val="24"/>
          <w:lang w:eastAsia="pl-PL" w:bidi="hi-IN"/>
        </w:rPr>
        <w:t>.</w:t>
      </w:r>
      <w:r>
        <w:rPr>
          <w:rFonts w:ascii="Cambria" w:eastAsia="Calibri" w:hAnsi="Cambria" w:cs="Arial"/>
          <w:bCs/>
          <w:iCs/>
          <w:kern w:val="1"/>
          <w:sz w:val="24"/>
          <w:szCs w:val="24"/>
          <w:lang w:eastAsia="pl-PL" w:bidi="hi-IN"/>
        </w:rPr>
        <w:t xml:space="preserve"> </w:t>
      </w:r>
      <w:r w:rsidRPr="00FC5860">
        <w:rPr>
          <w:rFonts w:ascii="Cambria" w:hAnsi="Cambria" w:cs="Arial"/>
          <w:bCs/>
          <w:sz w:val="24"/>
          <w:szCs w:val="24"/>
        </w:rPr>
        <w:t xml:space="preserve">Dla prac, gdzie jednostką rozliczeniową jest </w:t>
      </w:r>
      <w:r w:rsidRPr="00FC5860">
        <w:rPr>
          <w:rFonts w:ascii="Cambria" w:hAnsi="Cambria" w:cs="Arial"/>
          <w:bCs/>
          <w:sz w:val="24"/>
          <w:szCs w:val="24"/>
        </w:rPr>
        <w:lastRenderedPageBreak/>
        <w:t>sztuka [SZT] odbiór prac nastąpi poprzez sprawdzenie prawidłowości wykonania prac z</w:t>
      </w:r>
      <w:r>
        <w:rPr>
          <w:rFonts w:ascii="Cambria" w:hAnsi="Cambria" w:cs="Arial"/>
          <w:bCs/>
          <w:sz w:val="24"/>
          <w:szCs w:val="24"/>
        </w:rPr>
        <w:t> </w:t>
      </w:r>
      <w:r w:rsidRPr="00FC5860">
        <w:rPr>
          <w:rFonts w:ascii="Cambria" w:hAnsi="Cambria" w:cs="Arial"/>
          <w:bCs/>
          <w:sz w:val="24"/>
          <w:szCs w:val="24"/>
        </w:rPr>
        <w:t xml:space="preserve">opisem czynności i zleceniem oraz poprzez określenie ilości wykonanych jednostek poprzez ich policzenie </w:t>
      </w:r>
      <w:proofErr w:type="spellStart"/>
      <w:r>
        <w:rPr>
          <w:rFonts w:ascii="Cambria" w:hAnsi="Cambria" w:cs="Arial"/>
          <w:bCs/>
          <w:sz w:val="24"/>
          <w:szCs w:val="24"/>
        </w:rPr>
        <w:t>posztuczne</w:t>
      </w:r>
      <w:proofErr w:type="spellEnd"/>
      <w:r>
        <w:rPr>
          <w:rFonts w:ascii="Cambria" w:hAnsi="Cambria" w:cs="Arial"/>
          <w:bCs/>
          <w:sz w:val="24"/>
          <w:szCs w:val="24"/>
        </w:rPr>
        <w:t>.</w:t>
      </w:r>
    </w:p>
    <w:p w14:paraId="77FDE893" w14:textId="77777777" w:rsidR="0078150F" w:rsidRPr="008D1899" w:rsidRDefault="0078150F" w:rsidP="00966C4E">
      <w:pPr>
        <w:spacing w:line="257" w:lineRule="auto"/>
        <w:jc w:val="both"/>
        <w:rPr>
          <w:rFonts w:ascii="Cambria" w:eastAsia="Calibri" w:hAnsi="Cambria" w:cs="Arial"/>
          <w:bCs/>
          <w:iCs/>
          <w:kern w:val="1"/>
          <w:sz w:val="24"/>
          <w:szCs w:val="24"/>
          <w:lang w:eastAsia="pl-PL" w:bidi="hi-IN"/>
        </w:rPr>
      </w:pPr>
    </w:p>
    <w:p w14:paraId="62D04D0E" w14:textId="4A00947E" w:rsidR="0078150F" w:rsidRPr="008D1899" w:rsidRDefault="0078150F" w:rsidP="00B3382F">
      <w:pPr>
        <w:spacing w:after="120" w:line="257" w:lineRule="auto"/>
        <w:jc w:val="both"/>
        <w:rPr>
          <w:rFonts w:ascii="Cambria" w:eastAsia="Calibri" w:hAnsi="Cambria" w:cs="Arial"/>
          <w:b/>
          <w:kern w:val="1"/>
          <w:sz w:val="24"/>
          <w:szCs w:val="24"/>
          <w:lang w:eastAsia="zh-CN" w:bidi="hi-IN"/>
        </w:rPr>
      </w:pPr>
      <w:r w:rsidRPr="008D1899">
        <w:rPr>
          <w:rFonts w:ascii="Cambria" w:eastAsia="Calibri" w:hAnsi="Cambria" w:cs="Arial"/>
          <w:b/>
          <w:kern w:val="1"/>
          <w:sz w:val="24"/>
          <w:szCs w:val="24"/>
          <w:lang w:eastAsia="zh-CN" w:bidi="hi-IN"/>
        </w:rPr>
        <w:t>Preparacja trofeów</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6"/>
        <w:gridCol w:w="1506"/>
        <w:gridCol w:w="4996"/>
        <w:gridCol w:w="1389"/>
      </w:tblGrid>
      <w:tr w:rsidR="0078150F" w:rsidRPr="008D1899" w14:paraId="504AE5ED" w14:textId="77777777" w:rsidTr="003465F0">
        <w:trPr>
          <w:trHeight w:val="393"/>
          <w:jc w:val="center"/>
        </w:trPr>
        <w:tc>
          <w:tcPr>
            <w:tcW w:w="751" w:type="pct"/>
            <w:tcBorders>
              <w:top w:val="single" w:sz="4" w:space="0" w:color="auto"/>
              <w:left w:val="single" w:sz="4" w:space="0" w:color="auto"/>
              <w:bottom w:val="single" w:sz="4" w:space="0" w:color="auto"/>
              <w:right w:val="single" w:sz="4" w:space="0" w:color="auto"/>
            </w:tcBorders>
          </w:tcPr>
          <w:p w14:paraId="7C764C28" w14:textId="77777777" w:rsidR="0078150F" w:rsidRPr="008D1899" w:rsidRDefault="0078150F" w:rsidP="00966C4E">
            <w:pPr>
              <w:suppressAutoHyphens w:val="0"/>
              <w:spacing w:before="120" w:line="257" w:lineRule="auto"/>
              <w:jc w:val="both"/>
              <w:rPr>
                <w:rFonts w:ascii="Cambria" w:eastAsia="Calibri" w:hAnsi="Cambria" w:cs="Arial"/>
                <w:b/>
                <w:bCs/>
                <w:i/>
                <w:iCs/>
                <w:sz w:val="24"/>
                <w:szCs w:val="24"/>
                <w:lang w:eastAsia="pl-PL"/>
              </w:rPr>
            </w:pPr>
            <w:r>
              <w:rPr>
                <w:rFonts w:ascii="Cambria" w:eastAsia="Calibri" w:hAnsi="Cambria" w:cs="Arial"/>
                <w:b/>
                <w:bCs/>
                <w:i/>
                <w:iCs/>
                <w:sz w:val="24"/>
                <w:szCs w:val="24"/>
                <w:lang w:eastAsia="pl-PL"/>
              </w:rPr>
              <w:t>Nr</w:t>
            </w:r>
          </w:p>
        </w:tc>
        <w:tc>
          <w:tcPr>
            <w:tcW w:w="811" w:type="pct"/>
            <w:tcBorders>
              <w:top w:val="single" w:sz="4" w:space="0" w:color="auto"/>
              <w:left w:val="single" w:sz="4" w:space="0" w:color="auto"/>
              <w:bottom w:val="single" w:sz="4" w:space="0" w:color="auto"/>
              <w:right w:val="single" w:sz="4" w:space="0" w:color="auto"/>
            </w:tcBorders>
            <w:hideMark/>
          </w:tcPr>
          <w:p w14:paraId="6154A49F" w14:textId="77777777" w:rsidR="0078150F" w:rsidRPr="008D1899" w:rsidRDefault="0078150F" w:rsidP="00966C4E">
            <w:pPr>
              <w:suppressAutoHyphens w:val="0"/>
              <w:spacing w:before="120" w:line="257" w:lineRule="auto"/>
              <w:jc w:val="both"/>
              <w:rPr>
                <w:rFonts w:ascii="Cambria" w:eastAsia="Calibri" w:hAnsi="Cambria" w:cs="Arial"/>
                <w:b/>
                <w:bCs/>
                <w:i/>
                <w:iCs/>
                <w:sz w:val="24"/>
                <w:szCs w:val="24"/>
                <w:lang w:eastAsia="pl-PL"/>
              </w:rPr>
            </w:pPr>
            <w:r w:rsidRPr="008D1899">
              <w:rPr>
                <w:rFonts w:ascii="Cambria" w:eastAsia="Calibri" w:hAnsi="Cambria" w:cs="Arial"/>
                <w:b/>
                <w:bCs/>
                <w:i/>
                <w:iCs/>
                <w:sz w:val="24"/>
                <w:szCs w:val="24"/>
                <w:lang w:eastAsia="pl-PL"/>
              </w:rPr>
              <w:t>Kod czynności</w:t>
            </w:r>
          </w:p>
        </w:tc>
        <w:tc>
          <w:tcPr>
            <w:tcW w:w="2690" w:type="pct"/>
            <w:tcBorders>
              <w:top w:val="single" w:sz="4" w:space="0" w:color="auto"/>
              <w:left w:val="single" w:sz="4" w:space="0" w:color="auto"/>
              <w:bottom w:val="single" w:sz="4" w:space="0" w:color="auto"/>
              <w:right w:val="single" w:sz="4" w:space="0" w:color="auto"/>
            </w:tcBorders>
            <w:hideMark/>
          </w:tcPr>
          <w:p w14:paraId="073C5EFA" w14:textId="77777777" w:rsidR="0078150F" w:rsidRPr="008D1899" w:rsidRDefault="0078150F" w:rsidP="00966C4E">
            <w:pPr>
              <w:suppressAutoHyphens w:val="0"/>
              <w:spacing w:before="120" w:line="257" w:lineRule="auto"/>
              <w:jc w:val="both"/>
              <w:rPr>
                <w:rFonts w:ascii="Cambria" w:eastAsia="Calibri" w:hAnsi="Cambria" w:cs="Arial"/>
                <w:b/>
                <w:bCs/>
                <w:i/>
                <w:iCs/>
                <w:sz w:val="24"/>
                <w:szCs w:val="24"/>
                <w:lang w:eastAsia="pl-PL"/>
              </w:rPr>
            </w:pPr>
            <w:r w:rsidRPr="008D1899">
              <w:rPr>
                <w:rFonts w:ascii="Cambria" w:eastAsia="Calibri" w:hAnsi="Cambria" w:cs="Arial"/>
                <w:b/>
                <w:bCs/>
                <w:i/>
                <w:iCs/>
                <w:sz w:val="24"/>
                <w:szCs w:val="24"/>
                <w:lang w:eastAsia="pl-PL"/>
              </w:rPr>
              <w:t>Opis kodu czynności</w:t>
            </w:r>
          </w:p>
        </w:tc>
        <w:tc>
          <w:tcPr>
            <w:tcW w:w="749" w:type="pct"/>
            <w:tcBorders>
              <w:top w:val="single" w:sz="4" w:space="0" w:color="auto"/>
              <w:left w:val="single" w:sz="4" w:space="0" w:color="auto"/>
              <w:bottom w:val="single" w:sz="4" w:space="0" w:color="auto"/>
              <w:right w:val="single" w:sz="4" w:space="0" w:color="auto"/>
            </w:tcBorders>
          </w:tcPr>
          <w:p w14:paraId="32144FEC" w14:textId="77777777" w:rsidR="0078150F" w:rsidRPr="008D1899" w:rsidRDefault="0078150F" w:rsidP="00966C4E">
            <w:pPr>
              <w:tabs>
                <w:tab w:val="left" w:pos="1026"/>
              </w:tabs>
              <w:suppressAutoHyphens w:val="0"/>
              <w:spacing w:before="120" w:line="257" w:lineRule="auto"/>
              <w:jc w:val="both"/>
              <w:rPr>
                <w:rFonts w:ascii="Cambria" w:eastAsia="Calibri" w:hAnsi="Cambria" w:cs="Arial"/>
                <w:b/>
                <w:bCs/>
                <w:i/>
                <w:iCs/>
                <w:sz w:val="24"/>
                <w:szCs w:val="24"/>
                <w:lang w:eastAsia="pl-PL"/>
              </w:rPr>
            </w:pPr>
            <w:r w:rsidRPr="008D1899">
              <w:rPr>
                <w:rFonts w:ascii="Cambria" w:eastAsia="Calibri" w:hAnsi="Cambria" w:cs="Arial"/>
                <w:b/>
                <w:bCs/>
                <w:i/>
                <w:iCs/>
                <w:sz w:val="24"/>
                <w:szCs w:val="24"/>
                <w:lang w:eastAsia="pl-PL"/>
              </w:rPr>
              <w:t xml:space="preserve">Jednostka miary </w:t>
            </w:r>
          </w:p>
        </w:tc>
      </w:tr>
      <w:tr w:rsidR="0078150F" w:rsidRPr="008D1899" w14:paraId="7120DEE4" w14:textId="77777777" w:rsidTr="003465F0">
        <w:trPr>
          <w:trHeight w:val="164"/>
          <w:jc w:val="center"/>
        </w:trPr>
        <w:tc>
          <w:tcPr>
            <w:tcW w:w="751" w:type="pct"/>
            <w:tcBorders>
              <w:top w:val="single" w:sz="4" w:space="0" w:color="auto"/>
              <w:left w:val="single" w:sz="4" w:space="0" w:color="auto"/>
              <w:bottom w:val="single" w:sz="4" w:space="0" w:color="auto"/>
              <w:right w:val="single" w:sz="4" w:space="0" w:color="auto"/>
            </w:tcBorders>
          </w:tcPr>
          <w:p w14:paraId="6463A317" w14:textId="7883E258" w:rsidR="0078150F" w:rsidRDefault="003465F0" w:rsidP="00966C4E">
            <w:pPr>
              <w:suppressAutoHyphens w:val="0"/>
              <w:spacing w:before="120" w:line="257" w:lineRule="auto"/>
              <w:jc w:val="both"/>
              <w:rPr>
                <w:rFonts w:ascii="Cambria" w:eastAsia="Calibri" w:hAnsi="Cambria" w:cs="Arial"/>
                <w:bCs/>
                <w:iCs/>
                <w:sz w:val="24"/>
                <w:szCs w:val="24"/>
                <w:lang w:eastAsia="pl-PL"/>
              </w:rPr>
            </w:pPr>
            <w:r>
              <w:rPr>
                <w:rFonts w:ascii="Cambria" w:eastAsia="Calibri" w:hAnsi="Cambria" w:cs="Arial"/>
                <w:bCs/>
                <w:iCs/>
                <w:sz w:val="24"/>
                <w:szCs w:val="24"/>
                <w:lang w:eastAsia="pl-PL"/>
              </w:rPr>
              <w:t>4</w:t>
            </w:r>
            <w:r w:rsidR="00E6381B">
              <w:rPr>
                <w:rFonts w:ascii="Cambria" w:eastAsia="Calibri" w:hAnsi="Cambria" w:cs="Arial"/>
                <w:bCs/>
                <w:iCs/>
                <w:sz w:val="24"/>
                <w:szCs w:val="24"/>
                <w:lang w:eastAsia="pl-PL"/>
              </w:rPr>
              <w:t>15</w:t>
            </w:r>
          </w:p>
        </w:tc>
        <w:tc>
          <w:tcPr>
            <w:tcW w:w="811" w:type="pct"/>
            <w:tcBorders>
              <w:top w:val="single" w:sz="4" w:space="0" w:color="auto"/>
              <w:left w:val="single" w:sz="4" w:space="0" w:color="auto"/>
              <w:bottom w:val="single" w:sz="4" w:space="0" w:color="auto"/>
              <w:right w:val="single" w:sz="4" w:space="0" w:color="auto"/>
            </w:tcBorders>
            <w:hideMark/>
          </w:tcPr>
          <w:p w14:paraId="5D749C12" w14:textId="77777777" w:rsidR="0078150F" w:rsidRPr="008D1899" w:rsidRDefault="0078150F" w:rsidP="00966C4E">
            <w:pPr>
              <w:suppressAutoHyphens w:val="0"/>
              <w:spacing w:before="120" w:line="257" w:lineRule="auto"/>
              <w:jc w:val="both"/>
              <w:rPr>
                <w:rFonts w:ascii="Cambria" w:eastAsia="Calibri" w:hAnsi="Cambria" w:cs="Arial"/>
                <w:bCs/>
                <w:iCs/>
                <w:sz w:val="24"/>
                <w:szCs w:val="24"/>
                <w:lang w:eastAsia="pl-PL"/>
              </w:rPr>
            </w:pPr>
            <w:r>
              <w:rPr>
                <w:rFonts w:ascii="Cambria" w:eastAsia="Calibri" w:hAnsi="Cambria" w:cs="Arial"/>
                <w:bCs/>
                <w:iCs/>
                <w:sz w:val="24"/>
                <w:szCs w:val="24"/>
                <w:lang w:eastAsia="pl-PL"/>
              </w:rPr>
              <w:t>ŁO-</w:t>
            </w:r>
            <w:r w:rsidRPr="008D1899">
              <w:rPr>
                <w:rFonts w:ascii="Cambria" w:eastAsia="Calibri" w:hAnsi="Cambria" w:cs="Arial"/>
                <w:bCs/>
                <w:iCs/>
                <w:sz w:val="24"/>
                <w:szCs w:val="24"/>
                <w:lang w:eastAsia="pl-PL"/>
              </w:rPr>
              <w:t>PREPJ</w:t>
            </w:r>
          </w:p>
        </w:tc>
        <w:tc>
          <w:tcPr>
            <w:tcW w:w="2690" w:type="pct"/>
            <w:tcBorders>
              <w:top w:val="single" w:sz="4" w:space="0" w:color="auto"/>
              <w:left w:val="single" w:sz="4" w:space="0" w:color="auto"/>
              <w:bottom w:val="single" w:sz="4" w:space="0" w:color="auto"/>
              <w:right w:val="single" w:sz="4" w:space="0" w:color="auto"/>
            </w:tcBorders>
            <w:hideMark/>
          </w:tcPr>
          <w:p w14:paraId="5D943BE6" w14:textId="77777777" w:rsidR="0078150F" w:rsidRPr="008D1899" w:rsidRDefault="0078150F" w:rsidP="00966C4E">
            <w:pPr>
              <w:widowControl w:val="0"/>
              <w:suppressAutoHyphens w:val="0"/>
              <w:spacing w:before="120" w:line="257" w:lineRule="auto"/>
              <w:jc w:val="both"/>
              <w:rPr>
                <w:rFonts w:ascii="Cambria" w:eastAsia="Calibri" w:hAnsi="Cambria" w:cs="Arial"/>
                <w:bCs/>
                <w:iCs/>
                <w:kern w:val="1"/>
                <w:sz w:val="24"/>
                <w:szCs w:val="24"/>
                <w:lang w:eastAsia="pl-PL" w:bidi="hi-IN"/>
              </w:rPr>
            </w:pPr>
            <w:r w:rsidRPr="008D1899">
              <w:rPr>
                <w:rFonts w:ascii="Cambria" w:eastAsia="Calibri" w:hAnsi="Cambria" w:cs="Arial"/>
                <w:bCs/>
                <w:iCs/>
                <w:kern w:val="1"/>
                <w:sz w:val="24"/>
                <w:szCs w:val="24"/>
                <w:lang w:eastAsia="pl-PL" w:bidi="hi-IN"/>
              </w:rPr>
              <w:t>Preparacja poroża byka jelenia</w:t>
            </w:r>
          </w:p>
        </w:tc>
        <w:tc>
          <w:tcPr>
            <w:tcW w:w="749" w:type="pct"/>
            <w:tcBorders>
              <w:top w:val="single" w:sz="4" w:space="0" w:color="auto"/>
              <w:left w:val="single" w:sz="4" w:space="0" w:color="auto"/>
              <w:bottom w:val="single" w:sz="4" w:space="0" w:color="auto"/>
              <w:right w:val="single" w:sz="4" w:space="0" w:color="auto"/>
            </w:tcBorders>
          </w:tcPr>
          <w:p w14:paraId="1ACACCD6" w14:textId="77777777" w:rsidR="0078150F" w:rsidRPr="008D1899" w:rsidRDefault="0078150F" w:rsidP="00966C4E">
            <w:pPr>
              <w:tabs>
                <w:tab w:val="left" w:pos="1026"/>
              </w:tabs>
              <w:suppressAutoHyphens w:val="0"/>
              <w:spacing w:before="120" w:line="257" w:lineRule="auto"/>
              <w:jc w:val="both"/>
              <w:rPr>
                <w:rFonts w:ascii="Cambria" w:eastAsia="Calibri" w:hAnsi="Cambria" w:cs="Arial"/>
                <w:bCs/>
                <w:iCs/>
                <w:sz w:val="24"/>
                <w:szCs w:val="24"/>
                <w:lang w:eastAsia="pl-PL"/>
              </w:rPr>
            </w:pPr>
            <w:r w:rsidRPr="008D1899">
              <w:rPr>
                <w:rFonts w:ascii="Cambria" w:eastAsia="Calibri" w:hAnsi="Cambria" w:cs="Arial"/>
                <w:bCs/>
                <w:iCs/>
                <w:sz w:val="24"/>
                <w:szCs w:val="24"/>
                <w:lang w:eastAsia="pl-PL"/>
              </w:rPr>
              <w:t>SZT</w:t>
            </w:r>
          </w:p>
        </w:tc>
      </w:tr>
      <w:tr w:rsidR="0078150F" w:rsidRPr="008D1899" w14:paraId="492BCBF4" w14:textId="77777777" w:rsidTr="003465F0">
        <w:trPr>
          <w:trHeight w:val="164"/>
          <w:jc w:val="center"/>
        </w:trPr>
        <w:tc>
          <w:tcPr>
            <w:tcW w:w="751" w:type="pct"/>
            <w:tcBorders>
              <w:top w:val="single" w:sz="4" w:space="0" w:color="auto"/>
              <w:left w:val="single" w:sz="4" w:space="0" w:color="auto"/>
              <w:bottom w:val="single" w:sz="4" w:space="0" w:color="auto"/>
              <w:right w:val="single" w:sz="4" w:space="0" w:color="auto"/>
            </w:tcBorders>
          </w:tcPr>
          <w:p w14:paraId="1513D707" w14:textId="2C4C8235" w:rsidR="0078150F" w:rsidRDefault="003465F0" w:rsidP="00966C4E">
            <w:pPr>
              <w:suppressAutoHyphens w:val="0"/>
              <w:spacing w:before="120" w:line="257" w:lineRule="auto"/>
              <w:jc w:val="both"/>
              <w:rPr>
                <w:rFonts w:ascii="Cambria" w:eastAsia="Calibri" w:hAnsi="Cambria" w:cs="Arial"/>
                <w:bCs/>
                <w:iCs/>
                <w:sz w:val="24"/>
                <w:szCs w:val="24"/>
                <w:lang w:eastAsia="pl-PL"/>
              </w:rPr>
            </w:pPr>
            <w:r>
              <w:rPr>
                <w:rFonts w:ascii="Cambria" w:eastAsia="Calibri" w:hAnsi="Cambria" w:cs="Arial"/>
                <w:bCs/>
                <w:iCs/>
                <w:sz w:val="24"/>
                <w:szCs w:val="24"/>
                <w:lang w:eastAsia="pl-PL"/>
              </w:rPr>
              <w:t>4</w:t>
            </w:r>
            <w:r w:rsidR="00E6381B">
              <w:rPr>
                <w:rFonts w:ascii="Cambria" w:eastAsia="Calibri" w:hAnsi="Cambria" w:cs="Arial"/>
                <w:bCs/>
                <w:iCs/>
                <w:sz w:val="24"/>
                <w:szCs w:val="24"/>
                <w:lang w:eastAsia="pl-PL"/>
              </w:rPr>
              <w:t>16</w:t>
            </w:r>
          </w:p>
        </w:tc>
        <w:tc>
          <w:tcPr>
            <w:tcW w:w="811" w:type="pct"/>
            <w:tcBorders>
              <w:top w:val="single" w:sz="4" w:space="0" w:color="auto"/>
              <w:left w:val="single" w:sz="4" w:space="0" w:color="auto"/>
              <w:bottom w:val="single" w:sz="4" w:space="0" w:color="auto"/>
              <w:right w:val="single" w:sz="4" w:space="0" w:color="auto"/>
            </w:tcBorders>
          </w:tcPr>
          <w:p w14:paraId="352CE74F" w14:textId="77777777" w:rsidR="0078150F" w:rsidRPr="008D1899" w:rsidRDefault="0078150F" w:rsidP="00966C4E">
            <w:pPr>
              <w:suppressAutoHyphens w:val="0"/>
              <w:spacing w:before="120" w:line="257" w:lineRule="auto"/>
              <w:jc w:val="both"/>
              <w:rPr>
                <w:rFonts w:ascii="Cambria" w:eastAsia="Calibri" w:hAnsi="Cambria" w:cs="Arial"/>
                <w:bCs/>
                <w:iCs/>
                <w:sz w:val="24"/>
                <w:szCs w:val="24"/>
                <w:lang w:eastAsia="pl-PL"/>
              </w:rPr>
            </w:pPr>
            <w:r>
              <w:rPr>
                <w:rFonts w:ascii="Cambria" w:eastAsia="Calibri" w:hAnsi="Cambria" w:cs="Arial"/>
                <w:bCs/>
                <w:iCs/>
                <w:sz w:val="24"/>
                <w:szCs w:val="24"/>
                <w:lang w:eastAsia="pl-PL"/>
              </w:rPr>
              <w:t>ŁO-</w:t>
            </w:r>
            <w:r w:rsidRPr="008D1899">
              <w:rPr>
                <w:rFonts w:ascii="Cambria" w:eastAsia="Calibri" w:hAnsi="Cambria" w:cs="Arial"/>
                <w:bCs/>
                <w:iCs/>
                <w:sz w:val="24"/>
                <w:szCs w:val="24"/>
                <w:lang w:eastAsia="pl-PL"/>
              </w:rPr>
              <w:t>PREPO</w:t>
            </w:r>
          </w:p>
        </w:tc>
        <w:tc>
          <w:tcPr>
            <w:tcW w:w="2690" w:type="pct"/>
            <w:tcBorders>
              <w:top w:val="single" w:sz="4" w:space="0" w:color="auto"/>
              <w:left w:val="single" w:sz="4" w:space="0" w:color="auto"/>
              <w:bottom w:val="single" w:sz="4" w:space="0" w:color="auto"/>
              <w:right w:val="single" w:sz="4" w:space="0" w:color="auto"/>
            </w:tcBorders>
          </w:tcPr>
          <w:p w14:paraId="16B28B48" w14:textId="77777777" w:rsidR="0078150F" w:rsidRPr="008D1899" w:rsidRDefault="0078150F" w:rsidP="00966C4E">
            <w:pPr>
              <w:widowControl w:val="0"/>
              <w:suppressAutoHyphens w:val="0"/>
              <w:spacing w:before="120" w:line="257" w:lineRule="auto"/>
              <w:jc w:val="both"/>
              <w:rPr>
                <w:rFonts w:ascii="Cambria" w:eastAsia="Calibri" w:hAnsi="Cambria" w:cs="Arial"/>
                <w:bCs/>
                <w:iCs/>
                <w:kern w:val="1"/>
                <w:sz w:val="24"/>
                <w:szCs w:val="24"/>
                <w:lang w:eastAsia="pl-PL" w:bidi="hi-IN"/>
              </w:rPr>
            </w:pPr>
            <w:r w:rsidRPr="008D1899">
              <w:rPr>
                <w:rFonts w:ascii="Cambria" w:eastAsia="Calibri" w:hAnsi="Cambria" w:cs="Arial"/>
                <w:bCs/>
                <w:iCs/>
                <w:kern w:val="1"/>
                <w:sz w:val="24"/>
                <w:szCs w:val="24"/>
                <w:lang w:eastAsia="pl-PL" w:bidi="hi-IN"/>
              </w:rPr>
              <w:t>Preparacja oręż</w:t>
            </w:r>
            <w:r>
              <w:rPr>
                <w:rFonts w:ascii="Cambria" w:eastAsia="Calibri" w:hAnsi="Cambria" w:cs="Arial"/>
                <w:bCs/>
                <w:iCs/>
                <w:kern w:val="1"/>
                <w:sz w:val="24"/>
                <w:szCs w:val="24"/>
                <w:lang w:eastAsia="pl-PL" w:bidi="hi-IN"/>
              </w:rPr>
              <w:t>a</w:t>
            </w:r>
            <w:r w:rsidRPr="008D1899">
              <w:rPr>
                <w:rFonts w:ascii="Cambria" w:eastAsia="Calibri" w:hAnsi="Cambria" w:cs="Arial"/>
                <w:bCs/>
                <w:iCs/>
                <w:kern w:val="1"/>
                <w:sz w:val="24"/>
                <w:szCs w:val="24"/>
                <w:lang w:eastAsia="pl-PL" w:bidi="hi-IN"/>
              </w:rPr>
              <w:t xml:space="preserve"> dzika</w:t>
            </w:r>
          </w:p>
        </w:tc>
        <w:tc>
          <w:tcPr>
            <w:tcW w:w="749" w:type="pct"/>
            <w:tcBorders>
              <w:top w:val="single" w:sz="4" w:space="0" w:color="auto"/>
              <w:left w:val="single" w:sz="4" w:space="0" w:color="auto"/>
              <w:bottom w:val="single" w:sz="4" w:space="0" w:color="auto"/>
              <w:right w:val="single" w:sz="4" w:space="0" w:color="auto"/>
            </w:tcBorders>
          </w:tcPr>
          <w:p w14:paraId="5A960ADE" w14:textId="77777777" w:rsidR="0078150F" w:rsidRPr="008D1899" w:rsidRDefault="0078150F" w:rsidP="00966C4E">
            <w:pPr>
              <w:tabs>
                <w:tab w:val="left" w:pos="1026"/>
              </w:tabs>
              <w:suppressAutoHyphens w:val="0"/>
              <w:spacing w:before="120" w:line="257" w:lineRule="auto"/>
              <w:jc w:val="both"/>
              <w:rPr>
                <w:rFonts w:ascii="Cambria" w:eastAsia="Calibri" w:hAnsi="Cambria" w:cs="Arial"/>
                <w:bCs/>
                <w:iCs/>
                <w:sz w:val="24"/>
                <w:szCs w:val="24"/>
                <w:lang w:eastAsia="pl-PL"/>
              </w:rPr>
            </w:pPr>
            <w:r w:rsidRPr="008D1899">
              <w:rPr>
                <w:rFonts w:ascii="Cambria" w:eastAsia="Calibri" w:hAnsi="Cambria" w:cs="Arial"/>
                <w:bCs/>
                <w:iCs/>
                <w:sz w:val="24"/>
                <w:szCs w:val="24"/>
                <w:lang w:eastAsia="pl-PL"/>
              </w:rPr>
              <w:t>SZT</w:t>
            </w:r>
          </w:p>
        </w:tc>
      </w:tr>
      <w:tr w:rsidR="0078150F" w:rsidRPr="008D1899" w14:paraId="134CF16A" w14:textId="77777777" w:rsidTr="003465F0">
        <w:trPr>
          <w:trHeight w:val="164"/>
          <w:jc w:val="center"/>
        </w:trPr>
        <w:tc>
          <w:tcPr>
            <w:tcW w:w="751" w:type="pct"/>
            <w:tcBorders>
              <w:top w:val="single" w:sz="4" w:space="0" w:color="auto"/>
              <w:left w:val="single" w:sz="4" w:space="0" w:color="auto"/>
              <w:bottom w:val="single" w:sz="4" w:space="0" w:color="auto"/>
              <w:right w:val="single" w:sz="4" w:space="0" w:color="auto"/>
            </w:tcBorders>
          </w:tcPr>
          <w:p w14:paraId="303C194C" w14:textId="1A05FC09" w:rsidR="0078150F" w:rsidRDefault="003465F0" w:rsidP="00966C4E">
            <w:pPr>
              <w:suppressAutoHyphens w:val="0"/>
              <w:spacing w:before="120" w:line="257" w:lineRule="auto"/>
              <w:jc w:val="both"/>
              <w:rPr>
                <w:rFonts w:ascii="Cambria" w:eastAsia="Calibri" w:hAnsi="Cambria" w:cs="Arial"/>
                <w:bCs/>
                <w:iCs/>
                <w:sz w:val="24"/>
                <w:szCs w:val="24"/>
                <w:lang w:eastAsia="pl-PL"/>
              </w:rPr>
            </w:pPr>
            <w:r>
              <w:rPr>
                <w:rFonts w:ascii="Cambria" w:eastAsia="Calibri" w:hAnsi="Cambria" w:cs="Arial"/>
                <w:bCs/>
                <w:iCs/>
                <w:sz w:val="24"/>
                <w:szCs w:val="24"/>
                <w:lang w:eastAsia="pl-PL"/>
              </w:rPr>
              <w:t>4</w:t>
            </w:r>
            <w:r w:rsidR="00E6381B">
              <w:rPr>
                <w:rFonts w:ascii="Cambria" w:eastAsia="Calibri" w:hAnsi="Cambria" w:cs="Arial"/>
                <w:bCs/>
                <w:iCs/>
                <w:sz w:val="24"/>
                <w:szCs w:val="24"/>
                <w:lang w:eastAsia="pl-PL"/>
              </w:rPr>
              <w:t>17</w:t>
            </w:r>
          </w:p>
        </w:tc>
        <w:tc>
          <w:tcPr>
            <w:tcW w:w="811" w:type="pct"/>
            <w:tcBorders>
              <w:top w:val="single" w:sz="4" w:space="0" w:color="auto"/>
              <w:left w:val="single" w:sz="4" w:space="0" w:color="auto"/>
              <w:bottom w:val="single" w:sz="4" w:space="0" w:color="auto"/>
              <w:right w:val="single" w:sz="4" w:space="0" w:color="auto"/>
            </w:tcBorders>
          </w:tcPr>
          <w:p w14:paraId="0CA3414B" w14:textId="77777777" w:rsidR="0078150F" w:rsidRPr="008D1899" w:rsidRDefault="0078150F" w:rsidP="00966C4E">
            <w:pPr>
              <w:suppressAutoHyphens w:val="0"/>
              <w:spacing w:before="120" w:line="257" w:lineRule="auto"/>
              <w:jc w:val="both"/>
              <w:rPr>
                <w:rFonts w:ascii="Cambria" w:eastAsia="Calibri" w:hAnsi="Cambria" w:cs="Arial"/>
                <w:bCs/>
                <w:iCs/>
                <w:sz w:val="24"/>
                <w:szCs w:val="24"/>
                <w:lang w:eastAsia="pl-PL"/>
              </w:rPr>
            </w:pPr>
            <w:r>
              <w:rPr>
                <w:rFonts w:ascii="Cambria" w:eastAsia="Calibri" w:hAnsi="Cambria" w:cs="Arial"/>
                <w:bCs/>
                <w:iCs/>
                <w:sz w:val="24"/>
                <w:szCs w:val="24"/>
                <w:lang w:eastAsia="pl-PL"/>
              </w:rPr>
              <w:t>ŁO-</w:t>
            </w:r>
            <w:r w:rsidRPr="008D1899">
              <w:rPr>
                <w:rFonts w:ascii="Cambria" w:eastAsia="Calibri" w:hAnsi="Cambria" w:cs="Arial"/>
                <w:bCs/>
                <w:iCs/>
                <w:sz w:val="24"/>
                <w:szCs w:val="24"/>
                <w:lang w:eastAsia="pl-PL"/>
              </w:rPr>
              <w:t>PREPR</w:t>
            </w:r>
          </w:p>
        </w:tc>
        <w:tc>
          <w:tcPr>
            <w:tcW w:w="2690" w:type="pct"/>
            <w:tcBorders>
              <w:top w:val="single" w:sz="4" w:space="0" w:color="auto"/>
              <w:left w:val="single" w:sz="4" w:space="0" w:color="auto"/>
              <w:bottom w:val="single" w:sz="4" w:space="0" w:color="auto"/>
              <w:right w:val="single" w:sz="4" w:space="0" w:color="auto"/>
            </w:tcBorders>
          </w:tcPr>
          <w:p w14:paraId="6E0C9510" w14:textId="0C45A96D" w:rsidR="0078150F" w:rsidRPr="008D1899" w:rsidRDefault="0078150F" w:rsidP="00966C4E">
            <w:pPr>
              <w:widowControl w:val="0"/>
              <w:suppressAutoHyphens w:val="0"/>
              <w:spacing w:before="120" w:line="257" w:lineRule="auto"/>
              <w:jc w:val="both"/>
              <w:rPr>
                <w:rFonts w:ascii="Cambria" w:eastAsia="Calibri" w:hAnsi="Cambria" w:cs="Arial"/>
                <w:bCs/>
                <w:iCs/>
                <w:kern w:val="1"/>
                <w:sz w:val="24"/>
                <w:szCs w:val="24"/>
                <w:lang w:eastAsia="pl-PL" w:bidi="hi-IN"/>
              </w:rPr>
            </w:pPr>
            <w:r w:rsidRPr="008D1899">
              <w:rPr>
                <w:rFonts w:ascii="Cambria" w:eastAsia="Calibri" w:hAnsi="Cambria" w:cs="Arial"/>
                <w:bCs/>
                <w:iCs/>
                <w:kern w:val="1"/>
                <w:sz w:val="24"/>
                <w:szCs w:val="24"/>
                <w:lang w:eastAsia="pl-PL" w:bidi="hi-IN"/>
              </w:rPr>
              <w:t xml:space="preserve">Preparacja parostków </w:t>
            </w:r>
            <w:r w:rsidR="006C4A96">
              <w:rPr>
                <w:rFonts w:ascii="Cambria" w:eastAsia="Calibri" w:hAnsi="Cambria" w:cs="Arial"/>
                <w:bCs/>
                <w:iCs/>
                <w:kern w:val="1"/>
                <w:sz w:val="24"/>
                <w:szCs w:val="24"/>
                <w:lang w:eastAsia="pl-PL" w:bidi="hi-IN"/>
              </w:rPr>
              <w:t>rogacza sarny</w:t>
            </w:r>
          </w:p>
        </w:tc>
        <w:tc>
          <w:tcPr>
            <w:tcW w:w="749" w:type="pct"/>
            <w:tcBorders>
              <w:top w:val="single" w:sz="4" w:space="0" w:color="auto"/>
              <w:left w:val="single" w:sz="4" w:space="0" w:color="auto"/>
              <w:bottom w:val="single" w:sz="4" w:space="0" w:color="auto"/>
              <w:right w:val="single" w:sz="4" w:space="0" w:color="auto"/>
            </w:tcBorders>
          </w:tcPr>
          <w:p w14:paraId="73BF7734" w14:textId="77777777" w:rsidR="0078150F" w:rsidRPr="008D1899" w:rsidRDefault="0078150F" w:rsidP="00966C4E">
            <w:pPr>
              <w:tabs>
                <w:tab w:val="left" w:pos="1026"/>
              </w:tabs>
              <w:suppressAutoHyphens w:val="0"/>
              <w:spacing w:before="120" w:line="257" w:lineRule="auto"/>
              <w:jc w:val="both"/>
              <w:rPr>
                <w:rFonts w:ascii="Cambria" w:eastAsia="Calibri" w:hAnsi="Cambria" w:cs="Arial"/>
                <w:bCs/>
                <w:iCs/>
                <w:sz w:val="24"/>
                <w:szCs w:val="24"/>
                <w:lang w:eastAsia="pl-PL"/>
              </w:rPr>
            </w:pPr>
            <w:r w:rsidRPr="008D1899">
              <w:rPr>
                <w:rFonts w:ascii="Cambria" w:eastAsia="Calibri" w:hAnsi="Cambria" w:cs="Arial"/>
                <w:bCs/>
                <w:iCs/>
                <w:sz w:val="24"/>
                <w:szCs w:val="24"/>
                <w:lang w:eastAsia="pl-PL"/>
              </w:rPr>
              <w:t>SZT</w:t>
            </w:r>
          </w:p>
        </w:tc>
      </w:tr>
      <w:tr w:rsidR="0078150F" w:rsidRPr="008D1899" w14:paraId="00D7CE4A" w14:textId="77777777" w:rsidTr="003465F0">
        <w:trPr>
          <w:trHeight w:val="164"/>
          <w:jc w:val="center"/>
        </w:trPr>
        <w:tc>
          <w:tcPr>
            <w:tcW w:w="751" w:type="pct"/>
            <w:tcBorders>
              <w:top w:val="single" w:sz="4" w:space="0" w:color="auto"/>
              <w:left w:val="single" w:sz="4" w:space="0" w:color="auto"/>
              <w:bottom w:val="single" w:sz="4" w:space="0" w:color="auto"/>
              <w:right w:val="single" w:sz="4" w:space="0" w:color="auto"/>
            </w:tcBorders>
          </w:tcPr>
          <w:p w14:paraId="09D63C2A" w14:textId="1EA8F083" w:rsidR="0078150F" w:rsidRDefault="00E6381B" w:rsidP="00966C4E">
            <w:pPr>
              <w:suppressAutoHyphens w:val="0"/>
              <w:spacing w:before="120" w:line="257" w:lineRule="auto"/>
              <w:jc w:val="both"/>
              <w:rPr>
                <w:rFonts w:ascii="Cambria" w:eastAsia="Calibri" w:hAnsi="Cambria" w:cs="Arial"/>
                <w:bCs/>
                <w:iCs/>
                <w:sz w:val="24"/>
                <w:szCs w:val="24"/>
                <w:lang w:eastAsia="pl-PL"/>
              </w:rPr>
            </w:pPr>
            <w:r>
              <w:rPr>
                <w:rFonts w:ascii="Cambria" w:eastAsia="Calibri" w:hAnsi="Cambria" w:cs="Arial"/>
                <w:bCs/>
                <w:iCs/>
                <w:sz w:val="24"/>
                <w:szCs w:val="24"/>
                <w:lang w:eastAsia="pl-PL"/>
              </w:rPr>
              <w:t>418</w:t>
            </w:r>
          </w:p>
        </w:tc>
        <w:tc>
          <w:tcPr>
            <w:tcW w:w="811" w:type="pct"/>
            <w:tcBorders>
              <w:top w:val="single" w:sz="4" w:space="0" w:color="auto"/>
              <w:left w:val="single" w:sz="4" w:space="0" w:color="auto"/>
              <w:bottom w:val="single" w:sz="4" w:space="0" w:color="auto"/>
              <w:right w:val="single" w:sz="4" w:space="0" w:color="auto"/>
            </w:tcBorders>
          </w:tcPr>
          <w:p w14:paraId="7ACEC3C3" w14:textId="77777777" w:rsidR="0078150F" w:rsidRPr="008D1899" w:rsidRDefault="0078150F" w:rsidP="00966C4E">
            <w:pPr>
              <w:suppressAutoHyphens w:val="0"/>
              <w:spacing w:before="120" w:line="257" w:lineRule="auto"/>
              <w:jc w:val="both"/>
              <w:rPr>
                <w:rFonts w:ascii="Cambria" w:eastAsia="Calibri" w:hAnsi="Cambria" w:cs="Arial"/>
                <w:bCs/>
                <w:iCs/>
                <w:sz w:val="24"/>
                <w:szCs w:val="24"/>
                <w:lang w:eastAsia="pl-PL"/>
              </w:rPr>
            </w:pPr>
            <w:r>
              <w:rPr>
                <w:rFonts w:ascii="Cambria" w:eastAsia="Calibri" w:hAnsi="Cambria" w:cs="Arial"/>
                <w:bCs/>
                <w:iCs/>
                <w:sz w:val="24"/>
                <w:szCs w:val="24"/>
                <w:lang w:eastAsia="pl-PL"/>
              </w:rPr>
              <w:t>ŁO-</w:t>
            </w:r>
            <w:r w:rsidRPr="008D1899">
              <w:rPr>
                <w:rFonts w:ascii="Cambria" w:eastAsia="Calibri" w:hAnsi="Cambria" w:cs="Arial"/>
                <w:bCs/>
                <w:iCs/>
                <w:sz w:val="24"/>
                <w:szCs w:val="24"/>
                <w:lang w:eastAsia="pl-PL"/>
              </w:rPr>
              <w:t>PREPD</w:t>
            </w:r>
          </w:p>
        </w:tc>
        <w:tc>
          <w:tcPr>
            <w:tcW w:w="2690" w:type="pct"/>
            <w:tcBorders>
              <w:top w:val="single" w:sz="4" w:space="0" w:color="auto"/>
              <w:left w:val="single" w:sz="4" w:space="0" w:color="auto"/>
              <w:bottom w:val="single" w:sz="4" w:space="0" w:color="auto"/>
              <w:right w:val="single" w:sz="4" w:space="0" w:color="auto"/>
            </w:tcBorders>
          </w:tcPr>
          <w:p w14:paraId="69390BFE" w14:textId="77777777" w:rsidR="0078150F" w:rsidRPr="008D1899" w:rsidRDefault="0078150F" w:rsidP="00966C4E">
            <w:pPr>
              <w:widowControl w:val="0"/>
              <w:suppressAutoHyphens w:val="0"/>
              <w:spacing w:before="120" w:line="257" w:lineRule="auto"/>
              <w:jc w:val="both"/>
              <w:rPr>
                <w:rFonts w:ascii="Cambria" w:eastAsia="Calibri" w:hAnsi="Cambria" w:cs="Arial"/>
                <w:bCs/>
                <w:iCs/>
                <w:kern w:val="1"/>
                <w:sz w:val="24"/>
                <w:szCs w:val="24"/>
                <w:lang w:eastAsia="pl-PL" w:bidi="hi-IN"/>
              </w:rPr>
            </w:pPr>
            <w:r w:rsidRPr="008D1899">
              <w:rPr>
                <w:rFonts w:ascii="Cambria" w:eastAsia="Calibri" w:hAnsi="Cambria" w:cs="Arial"/>
                <w:bCs/>
                <w:iCs/>
                <w:kern w:val="1"/>
                <w:sz w:val="24"/>
                <w:szCs w:val="24"/>
                <w:lang w:eastAsia="pl-PL" w:bidi="hi-IN"/>
              </w:rPr>
              <w:t xml:space="preserve">Preparacja poroża byka daniela </w:t>
            </w:r>
          </w:p>
        </w:tc>
        <w:tc>
          <w:tcPr>
            <w:tcW w:w="749" w:type="pct"/>
            <w:tcBorders>
              <w:top w:val="single" w:sz="4" w:space="0" w:color="auto"/>
              <w:left w:val="single" w:sz="4" w:space="0" w:color="auto"/>
              <w:bottom w:val="single" w:sz="4" w:space="0" w:color="auto"/>
              <w:right w:val="single" w:sz="4" w:space="0" w:color="auto"/>
            </w:tcBorders>
          </w:tcPr>
          <w:p w14:paraId="4C8E0EBA" w14:textId="77777777" w:rsidR="0078150F" w:rsidRPr="008D1899" w:rsidRDefault="0078150F" w:rsidP="00966C4E">
            <w:pPr>
              <w:tabs>
                <w:tab w:val="left" w:pos="1026"/>
              </w:tabs>
              <w:suppressAutoHyphens w:val="0"/>
              <w:spacing w:before="120" w:line="257" w:lineRule="auto"/>
              <w:jc w:val="both"/>
              <w:rPr>
                <w:rFonts w:ascii="Cambria" w:eastAsia="Calibri" w:hAnsi="Cambria" w:cs="Arial"/>
                <w:bCs/>
                <w:iCs/>
                <w:sz w:val="24"/>
                <w:szCs w:val="24"/>
                <w:lang w:eastAsia="pl-PL"/>
              </w:rPr>
            </w:pPr>
            <w:r w:rsidRPr="008D1899">
              <w:rPr>
                <w:rFonts w:ascii="Cambria" w:eastAsia="Calibri" w:hAnsi="Cambria" w:cs="Arial"/>
                <w:bCs/>
                <w:iCs/>
                <w:sz w:val="24"/>
                <w:szCs w:val="24"/>
                <w:lang w:eastAsia="pl-PL"/>
              </w:rPr>
              <w:t>SZT</w:t>
            </w:r>
          </w:p>
        </w:tc>
      </w:tr>
      <w:tr w:rsidR="0078150F" w:rsidRPr="008D1899" w14:paraId="5C33DCC7" w14:textId="77777777" w:rsidTr="003465F0">
        <w:trPr>
          <w:trHeight w:val="164"/>
          <w:jc w:val="center"/>
        </w:trPr>
        <w:tc>
          <w:tcPr>
            <w:tcW w:w="751" w:type="pct"/>
            <w:tcBorders>
              <w:top w:val="single" w:sz="4" w:space="0" w:color="auto"/>
              <w:left w:val="single" w:sz="4" w:space="0" w:color="auto"/>
              <w:bottom w:val="single" w:sz="4" w:space="0" w:color="auto"/>
              <w:right w:val="single" w:sz="4" w:space="0" w:color="auto"/>
            </w:tcBorders>
          </w:tcPr>
          <w:p w14:paraId="7211A2C1" w14:textId="40DDC725" w:rsidR="0078150F" w:rsidRDefault="00E6381B" w:rsidP="00966C4E">
            <w:pPr>
              <w:suppressAutoHyphens w:val="0"/>
              <w:spacing w:before="120" w:line="257" w:lineRule="auto"/>
              <w:jc w:val="both"/>
              <w:rPr>
                <w:rFonts w:ascii="Cambria" w:eastAsia="Calibri" w:hAnsi="Cambria" w:cs="Arial"/>
                <w:bCs/>
                <w:iCs/>
                <w:sz w:val="24"/>
                <w:szCs w:val="24"/>
                <w:lang w:eastAsia="pl-PL"/>
              </w:rPr>
            </w:pPr>
            <w:r>
              <w:rPr>
                <w:rFonts w:ascii="Cambria" w:eastAsia="Calibri" w:hAnsi="Cambria" w:cs="Arial"/>
                <w:bCs/>
                <w:iCs/>
                <w:sz w:val="24"/>
                <w:szCs w:val="24"/>
                <w:lang w:eastAsia="pl-PL"/>
              </w:rPr>
              <w:t>419</w:t>
            </w:r>
          </w:p>
        </w:tc>
        <w:tc>
          <w:tcPr>
            <w:tcW w:w="811" w:type="pct"/>
            <w:tcBorders>
              <w:top w:val="single" w:sz="4" w:space="0" w:color="auto"/>
              <w:left w:val="single" w:sz="4" w:space="0" w:color="auto"/>
              <w:bottom w:val="single" w:sz="4" w:space="0" w:color="auto"/>
              <w:right w:val="single" w:sz="4" w:space="0" w:color="auto"/>
            </w:tcBorders>
          </w:tcPr>
          <w:p w14:paraId="299DB6F5" w14:textId="77777777" w:rsidR="0078150F" w:rsidRPr="008D1899" w:rsidRDefault="0078150F" w:rsidP="00966C4E">
            <w:pPr>
              <w:suppressAutoHyphens w:val="0"/>
              <w:spacing w:before="120" w:line="257" w:lineRule="auto"/>
              <w:jc w:val="both"/>
              <w:rPr>
                <w:rFonts w:ascii="Cambria" w:eastAsia="Calibri" w:hAnsi="Cambria" w:cs="Arial"/>
                <w:bCs/>
                <w:iCs/>
                <w:sz w:val="24"/>
                <w:szCs w:val="24"/>
                <w:lang w:eastAsia="pl-PL"/>
              </w:rPr>
            </w:pPr>
            <w:r>
              <w:rPr>
                <w:rFonts w:ascii="Cambria" w:eastAsia="Calibri" w:hAnsi="Cambria" w:cs="Arial"/>
                <w:bCs/>
                <w:iCs/>
                <w:sz w:val="24"/>
                <w:szCs w:val="24"/>
                <w:lang w:eastAsia="pl-PL"/>
              </w:rPr>
              <w:t>ŁO-</w:t>
            </w:r>
            <w:r w:rsidRPr="008D1899">
              <w:rPr>
                <w:rFonts w:ascii="Cambria" w:eastAsia="Calibri" w:hAnsi="Cambria" w:cs="Arial"/>
                <w:bCs/>
                <w:iCs/>
                <w:sz w:val="24"/>
                <w:szCs w:val="24"/>
                <w:lang w:eastAsia="pl-PL"/>
              </w:rPr>
              <w:t>SKÓR</w:t>
            </w:r>
          </w:p>
        </w:tc>
        <w:tc>
          <w:tcPr>
            <w:tcW w:w="2690" w:type="pct"/>
            <w:tcBorders>
              <w:top w:val="single" w:sz="4" w:space="0" w:color="auto"/>
              <w:left w:val="single" w:sz="4" w:space="0" w:color="auto"/>
              <w:bottom w:val="single" w:sz="4" w:space="0" w:color="auto"/>
              <w:right w:val="single" w:sz="4" w:space="0" w:color="auto"/>
            </w:tcBorders>
          </w:tcPr>
          <w:p w14:paraId="2280A927" w14:textId="77777777" w:rsidR="0078150F" w:rsidRPr="008D1899" w:rsidRDefault="0078150F" w:rsidP="00966C4E">
            <w:pPr>
              <w:widowControl w:val="0"/>
              <w:suppressAutoHyphens w:val="0"/>
              <w:spacing w:before="120" w:line="257" w:lineRule="auto"/>
              <w:jc w:val="both"/>
              <w:rPr>
                <w:rFonts w:ascii="Cambria" w:eastAsia="Calibri" w:hAnsi="Cambria" w:cs="Arial"/>
                <w:bCs/>
                <w:iCs/>
                <w:kern w:val="1"/>
                <w:sz w:val="24"/>
                <w:szCs w:val="24"/>
                <w:lang w:eastAsia="pl-PL" w:bidi="hi-IN"/>
              </w:rPr>
            </w:pPr>
            <w:r w:rsidRPr="008D1899">
              <w:rPr>
                <w:rFonts w:ascii="Cambria" w:eastAsia="Calibri" w:hAnsi="Cambria" w:cs="Arial"/>
                <w:bCs/>
                <w:iCs/>
                <w:kern w:val="1"/>
                <w:sz w:val="24"/>
                <w:szCs w:val="24"/>
                <w:lang w:eastAsia="pl-PL" w:bidi="hi-IN"/>
              </w:rPr>
              <w:t>Skórowanie</w:t>
            </w:r>
          </w:p>
        </w:tc>
        <w:tc>
          <w:tcPr>
            <w:tcW w:w="749" w:type="pct"/>
            <w:tcBorders>
              <w:top w:val="single" w:sz="4" w:space="0" w:color="auto"/>
              <w:left w:val="single" w:sz="4" w:space="0" w:color="auto"/>
              <w:bottom w:val="single" w:sz="4" w:space="0" w:color="auto"/>
              <w:right w:val="single" w:sz="4" w:space="0" w:color="auto"/>
            </w:tcBorders>
          </w:tcPr>
          <w:p w14:paraId="3CE5EFF8" w14:textId="77777777" w:rsidR="0078150F" w:rsidRPr="008D1899" w:rsidRDefault="0078150F" w:rsidP="00966C4E">
            <w:pPr>
              <w:tabs>
                <w:tab w:val="left" w:pos="1026"/>
              </w:tabs>
              <w:suppressAutoHyphens w:val="0"/>
              <w:spacing w:before="120" w:line="257" w:lineRule="auto"/>
              <w:jc w:val="both"/>
              <w:rPr>
                <w:rFonts w:ascii="Cambria" w:eastAsia="Calibri" w:hAnsi="Cambria" w:cs="Arial"/>
                <w:bCs/>
                <w:iCs/>
                <w:sz w:val="24"/>
                <w:szCs w:val="24"/>
                <w:lang w:eastAsia="pl-PL"/>
              </w:rPr>
            </w:pPr>
            <w:r w:rsidRPr="008D1899">
              <w:rPr>
                <w:rFonts w:ascii="Cambria" w:eastAsia="Calibri" w:hAnsi="Cambria" w:cs="Arial"/>
                <w:bCs/>
                <w:iCs/>
                <w:sz w:val="24"/>
                <w:szCs w:val="24"/>
                <w:lang w:eastAsia="pl-PL"/>
              </w:rPr>
              <w:t>SZT</w:t>
            </w:r>
          </w:p>
        </w:tc>
      </w:tr>
      <w:tr w:rsidR="0078150F" w:rsidRPr="008D1899" w14:paraId="1FCBD70C" w14:textId="77777777" w:rsidTr="003465F0">
        <w:trPr>
          <w:trHeight w:val="164"/>
          <w:jc w:val="center"/>
        </w:trPr>
        <w:tc>
          <w:tcPr>
            <w:tcW w:w="751" w:type="pct"/>
            <w:tcBorders>
              <w:top w:val="single" w:sz="4" w:space="0" w:color="auto"/>
              <w:left w:val="single" w:sz="4" w:space="0" w:color="auto"/>
              <w:bottom w:val="single" w:sz="4" w:space="0" w:color="auto"/>
              <w:right w:val="single" w:sz="4" w:space="0" w:color="auto"/>
            </w:tcBorders>
          </w:tcPr>
          <w:p w14:paraId="4CA99668" w14:textId="627F90A8" w:rsidR="0078150F" w:rsidRDefault="00E6381B" w:rsidP="00966C4E">
            <w:pPr>
              <w:suppressAutoHyphens w:val="0"/>
              <w:spacing w:before="120" w:line="257" w:lineRule="auto"/>
              <w:jc w:val="both"/>
              <w:rPr>
                <w:rFonts w:ascii="Cambria" w:eastAsia="Calibri" w:hAnsi="Cambria" w:cs="Arial"/>
                <w:bCs/>
                <w:iCs/>
                <w:sz w:val="24"/>
                <w:szCs w:val="24"/>
                <w:lang w:eastAsia="pl-PL"/>
              </w:rPr>
            </w:pPr>
            <w:r>
              <w:rPr>
                <w:rFonts w:ascii="Cambria" w:eastAsia="Calibri" w:hAnsi="Cambria" w:cs="Arial"/>
                <w:bCs/>
                <w:iCs/>
                <w:sz w:val="24"/>
                <w:szCs w:val="24"/>
                <w:lang w:eastAsia="pl-PL"/>
              </w:rPr>
              <w:t>420</w:t>
            </w:r>
          </w:p>
        </w:tc>
        <w:tc>
          <w:tcPr>
            <w:tcW w:w="811" w:type="pct"/>
            <w:tcBorders>
              <w:top w:val="single" w:sz="4" w:space="0" w:color="auto"/>
              <w:left w:val="single" w:sz="4" w:space="0" w:color="auto"/>
              <w:bottom w:val="single" w:sz="4" w:space="0" w:color="auto"/>
              <w:right w:val="single" w:sz="4" w:space="0" w:color="auto"/>
            </w:tcBorders>
          </w:tcPr>
          <w:p w14:paraId="20FC0500" w14:textId="77777777" w:rsidR="0078150F" w:rsidRPr="008D1899" w:rsidRDefault="0078150F" w:rsidP="00966C4E">
            <w:pPr>
              <w:suppressAutoHyphens w:val="0"/>
              <w:spacing w:before="120" w:line="257" w:lineRule="auto"/>
              <w:jc w:val="both"/>
              <w:rPr>
                <w:rFonts w:ascii="Cambria" w:eastAsia="Calibri" w:hAnsi="Cambria" w:cs="Arial"/>
                <w:bCs/>
                <w:iCs/>
                <w:sz w:val="24"/>
                <w:szCs w:val="24"/>
                <w:lang w:eastAsia="pl-PL"/>
              </w:rPr>
            </w:pPr>
            <w:r>
              <w:rPr>
                <w:rFonts w:ascii="Cambria" w:eastAsia="Calibri" w:hAnsi="Cambria" w:cs="Arial"/>
                <w:bCs/>
                <w:iCs/>
                <w:sz w:val="24"/>
                <w:szCs w:val="24"/>
                <w:lang w:eastAsia="pl-PL"/>
              </w:rPr>
              <w:t>ŁO-MEDAL</w:t>
            </w:r>
          </w:p>
        </w:tc>
        <w:tc>
          <w:tcPr>
            <w:tcW w:w="2690" w:type="pct"/>
            <w:tcBorders>
              <w:top w:val="single" w:sz="4" w:space="0" w:color="auto"/>
              <w:left w:val="single" w:sz="4" w:space="0" w:color="auto"/>
              <w:bottom w:val="single" w:sz="4" w:space="0" w:color="auto"/>
              <w:right w:val="single" w:sz="4" w:space="0" w:color="auto"/>
            </w:tcBorders>
          </w:tcPr>
          <w:p w14:paraId="7F589615" w14:textId="77777777" w:rsidR="0078150F" w:rsidRPr="008D1899" w:rsidRDefault="0078150F" w:rsidP="00966C4E">
            <w:pPr>
              <w:widowControl w:val="0"/>
              <w:suppressAutoHyphens w:val="0"/>
              <w:spacing w:before="120" w:line="257" w:lineRule="auto"/>
              <w:jc w:val="both"/>
              <w:rPr>
                <w:rFonts w:ascii="Cambria" w:eastAsia="Calibri" w:hAnsi="Cambria" w:cs="Arial"/>
                <w:bCs/>
                <w:iCs/>
                <w:kern w:val="1"/>
                <w:sz w:val="24"/>
                <w:szCs w:val="24"/>
                <w:lang w:eastAsia="pl-PL" w:bidi="hi-IN"/>
              </w:rPr>
            </w:pPr>
            <w:r w:rsidRPr="008D1899">
              <w:rPr>
                <w:rFonts w:ascii="Cambria" w:eastAsia="Calibri" w:hAnsi="Cambria" w:cs="Arial"/>
                <w:bCs/>
                <w:iCs/>
                <w:kern w:val="1"/>
                <w:sz w:val="24"/>
                <w:szCs w:val="24"/>
                <w:lang w:eastAsia="pl-PL" w:bidi="hi-IN"/>
              </w:rPr>
              <w:t>Preparacja medalionu</w:t>
            </w:r>
          </w:p>
        </w:tc>
        <w:tc>
          <w:tcPr>
            <w:tcW w:w="749" w:type="pct"/>
            <w:tcBorders>
              <w:top w:val="single" w:sz="4" w:space="0" w:color="auto"/>
              <w:left w:val="single" w:sz="4" w:space="0" w:color="auto"/>
              <w:bottom w:val="single" w:sz="4" w:space="0" w:color="auto"/>
              <w:right w:val="single" w:sz="4" w:space="0" w:color="auto"/>
            </w:tcBorders>
          </w:tcPr>
          <w:p w14:paraId="04828F9B" w14:textId="77777777" w:rsidR="0078150F" w:rsidRPr="008D1899" w:rsidRDefault="0078150F" w:rsidP="00966C4E">
            <w:pPr>
              <w:tabs>
                <w:tab w:val="left" w:pos="1026"/>
              </w:tabs>
              <w:suppressAutoHyphens w:val="0"/>
              <w:spacing w:before="120" w:line="257" w:lineRule="auto"/>
              <w:jc w:val="both"/>
              <w:rPr>
                <w:rFonts w:ascii="Cambria" w:eastAsia="Calibri" w:hAnsi="Cambria" w:cs="Arial"/>
                <w:bCs/>
                <w:iCs/>
                <w:sz w:val="24"/>
                <w:szCs w:val="24"/>
                <w:lang w:eastAsia="pl-PL"/>
              </w:rPr>
            </w:pPr>
            <w:r w:rsidRPr="008D1899">
              <w:rPr>
                <w:rFonts w:ascii="Cambria" w:eastAsia="Calibri" w:hAnsi="Cambria" w:cs="Arial"/>
                <w:bCs/>
                <w:iCs/>
                <w:sz w:val="24"/>
                <w:szCs w:val="24"/>
                <w:lang w:eastAsia="pl-PL"/>
              </w:rPr>
              <w:t>SZT</w:t>
            </w:r>
          </w:p>
        </w:tc>
      </w:tr>
      <w:tr w:rsidR="0078150F" w:rsidRPr="008D1899" w14:paraId="13E470FE" w14:textId="77777777" w:rsidTr="003465F0">
        <w:trPr>
          <w:trHeight w:val="164"/>
          <w:jc w:val="center"/>
        </w:trPr>
        <w:tc>
          <w:tcPr>
            <w:tcW w:w="751" w:type="pct"/>
            <w:tcBorders>
              <w:top w:val="single" w:sz="4" w:space="0" w:color="auto"/>
              <w:left w:val="single" w:sz="4" w:space="0" w:color="auto"/>
              <w:bottom w:val="single" w:sz="4" w:space="0" w:color="auto"/>
              <w:right w:val="single" w:sz="4" w:space="0" w:color="auto"/>
            </w:tcBorders>
          </w:tcPr>
          <w:p w14:paraId="6A05A180" w14:textId="53C8A455" w:rsidR="0078150F" w:rsidRDefault="00E6381B" w:rsidP="00966C4E">
            <w:pPr>
              <w:suppressAutoHyphens w:val="0"/>
              <w:spacing w:before="120" w:line="257" w:lineRule="auto"/>
              <w:jc w:val="both"/>
              <w:rPr>
                <w:rFonts w:ascii="Cambria" w:eastAsia="Calibri" w:hAnsi="Cambria" w:cs="Arial"/>
                <w:bCs/>
                <w:iCs/>
                <w:sz w:val="24"/>
                <w:szCs w:val="24"/>
                <w:lang w:eastAsia="pl-PL"/>
              </w:rPr>
            </w:pPr>
            <w:r>
              <w:rPr>
                <w:rFonts w:ascii="Cambria" w:eastAsia="Calibri" w:hAnsi="Cambria" w:cs="Arial"/>
                <w:bCs/>
                <w:iCs/>
                <w:sz w:val="24"/>
                <w:szCs w:val="24"/>
                <w:lang w:eastAsia="pl-PL"/>
              </w:rPr>
              <w:t>421</w:t>
            </w:r>
          </w:p>
        </w:tc>
        <w:tc>
          <w:tcPr>
            <w:tcW w:w="811" w:type="pct"/>
            <w:tcBorders>
              <w:top w:val="single" w:sz="4" w:space="0" w:color="auto"/>
              <w:left w:val="single" w:sz="4" w:space="0" w:color="auto"/>
              <w:bottom w:val="single" w:sz="4" w:space="0" w:color="auto"/>
              <w:right w:val="single" w:sz="4" w:space="0" w:color="auto"/>
            </w:tcBorders>
          </w:tcPr>
          <w:p w14:paraId="7511A9E7" w14:textId="77777777" w:rsidR="0078150F" w:rsidRDefault="0078150F" w:rsidP="00966C4E">
            <w:pPr>
              <w:suppressAutoHyphens w:val="0"/>
              <w:spacing w:before="120" w:line="257" w:lineRule="auto"/>
              <w:jc w:val="both"/>
              <w:rPr>
                <w:rFonts w:ascii="Cambria" w:eastAsia="Calibri" w:hAnsi="Cambria" w:cs="Arial"/>
                <w:bCs/>
                <w:iCs/>
                <w:sz w:val="24"/>
                <w:szCs w:val="24"/>
                <w:lang w:eastAsia="pl-PL"/>
              </w:rPr>
            </w:pPr>
            <w:r>
              <w:rPr>
                <w:rFonts w:ascii="Cambria" w:eastAsia="Calibri" w:hAnsi="Cambria" w:cs="Arial"/>
                <w:bCs/>
                <w:iCs/>
                <w:sz w:val="24"/>
                <w:szCs w:val="24"/>
                <w:lang w:eastAsia="pl-PL"/>
              </w:rPr>
              <w:t>ŁO-PREPDR</w:t>
            </w:r>
          </w:p>
        </w:tc>
        <w:tc>
          <w:tcPr>
            <w:tcW w:w="2690" w:type="pct"/>
            <w:tcBorders>
              <w:top w:val="single" w:sz="4" w:space="0" w:color="auto"/>
              <w:left w:val="single" w:sz="4" w:space="0" w:color="auto"/>
              <w:bottom w:val="single" w:sz="4" w:space="0" w:color="auto"/>
              <w:right w:val="single" w:sz="4" w:space="0" w:color="auto"/>
            </w:tcBorders>
          </w:tcPr>
          <w:p w14:paraId="41AFED2B" w14:textId="6B40656B" w:rsidR="0078150F" w:rsidRPr="008D1899" w:rsidRDefault="0078150F" w:rsidP="00966C4E">
            <w:pPr>
              <w:widowControl w:val="0"/>
              <w:suppressAutoHyphens w:val="0"/>
              <w:spacing w:before="120" w:line="257" w:lineRule="auto"/>
              <w:jc w:val="both"/>
              <w:rPr>
                <w:rFonts w:ascii="Cambria" w:eastAsia="Calibri" w:hAnsi="Cambria" w:cs="Arial"/>
                <w:bCs/>
                <w:iCs/>
                <w:kern w:val="1"/>
                <w:sz w:val="24"/>
                <w:szCs w:val="24"/>
                <w:lang w:eastAsia="pl-PL" w:bidi="hi-IN"/>
              </w:rPr>
            </w:pPr>
            <w:r>
              <w:rPr>
                <w:rFonts w:ascii="Cambria" w:eastAsia="Calibri" w:hAnsi="Cambria" w:cs="Arial"/>
                <w:bCs/>
                <w:iCs/>
                <w:kern w:val="1"/>
                <w:sz w:val="24"/>
                <w:szCs w:val="24"/>
                <w:lang w:eastAsia="pl-PL" w:bidi="hi-IN"/>
              </w:rPr>
              <w:t xml:space="preserve">Preparacja </w:t>
            </w:r>
            <w:r w:rsidR="006C4A96">
              <w:rPr>
                <w:rFonts w:ascii="Cambria" w:eastAsia="Calibri" w:hAnsi="Cambria" w:cs="Arial"/>
                <w:bCs/>
                <w:iCs/>
                <w:kern w:val="1"/>
                <w:sz w:val="24"/>
                <w:szCs w:val="24"/>
                <w:lang w:eastAsia="pl-PL" w:bidi="hi-IN"/>
              </w:rPr>
              <w:t>czaszek drapieżników</w:t>
            </w:r>
          </w:p>
        </w:tc>
        <w:tc>
          <w:tcPr>
            <w:tcW w:w="749" w:type="pct"/>
            <w:tcBorders>
              <w:top w:val="single" w:sz="4" w:space="0" w:color="auto"/>
              <w:left w:val="single" w:sz="4" w:space="0" w:color="auto"/>
              <w:bottom w:val="single" w:sz="4" w:space="0" w:color="auto"/>
              <w:right w:val="single" w:sz="4" w:space="0" w:color="auto"/>
            </w:tcBorders>
          </w:tcPr>
          <w:p w14:paraId="152A53FB" w14:textId="77777777" w:rsidR="0078150F" w:rsidRPr="008D1899" w:rsidRDefault="0078150F" w:rsidP="00966C4E">
            <w:pPr>
              <w:tabs>
                <w:tab w:val="left" w:pos="1026"/>
              </w:tabs>
              <w:suppressAutoHyphens w:val="0"/>
              <w:spacing w:before="120" w:line="257" w:lineRule="auto"/>
              <w:jc w:val="both"/>
              <w:rPr>
                <w:rFonts w:ascii="Cambria" w:eastAsia="Calibri" w:hAnsi="Cambria" w:cs="Arial"/>
                <w:bCs/>
                <w:iCs/>
                <w:sz w:val="24"/>
                <w:szCs w:val="24"/>
                <w:lang w:eastAsia="pl-PL"/>
              </w:rPr>
            </w:pPr>
            <w:r>
              <w:rPr>
                <w:rFonts w:ascii="Cambria" w:eastAsia="Calibri" w:hAnsi="Cambria" w:cs="Arial"/>
                <w:bCs/>
                <w:iCs/>
                <w:sz w:val="24"/>
                <w:szCs w:val="24"/>
                <w:lang w:eastAsia="pl-PL"/>
              </w:rPr>
              <w:t>SZT</w:t>
            </w:r>
          </w:p>
        </w:tc>
      </w:tr>
    </w:tbl>
    <w:p w14:paraId="3DCF8B94" w14:textId="77777777" w:rsidR="0078150F" w:rsidRPr="0018675D" w:rsidRDefault="0078150F" w:rsidP="00966C4E">
      <w:pPr>
        <w:widowControl w:val="0"/>
        <w:suppressAutoHyphens w:val="0"/>
        <w:spacing w:before="120" w:line="257" w:lineRule="auto"/>
        <w:jc w:val="both"/>
        <w:rPr>
          <w:rFonts w:ascii="Cambria" w:eastAsia="Calibri" w:hAnsi="Cambria" w:cs="Arial"/>
          <w:b/>
          <w:iCs/>
          <w:kern w:val="1"/>
          <w:sz w:val="24"/>
          <w:szCs w:val="24"/>
          <w:lang w:eastAsia="pl-PL" w:bidi="hi-IN"/>
        </w:rPr>
      </w:pPr>
      <w:r w:rsidRPr="0018675D">
        <w:rPr>
          <w:rFonts w:ascii="Cambria" w:eastAsia="Calibri" w:hAnsi="Cambria" w:cs="Arial"/>
          <w:b/>
          <w:iCs/>
          <w:kern w:val="1"/>
          <w:sz w:val="24"/>
          <w:szCs w:val="24"/>
          <w:lang w:eastAsia="pl-PL" w:bidi="hi-IN"/>
        </w:rPr>
        <w:t>Standard technologii dla tej czynności obejmuje:</w:t>
      </w:r>
    </w:p>
    <w:p w14:paraId="5E2A754B" w14:textId="2B1BEAE6" w:rsidR="0078150F" w:rsidRPr="008D1899" w:rsidRDefault="0078150F" w:rsidP="00966C4E">
      <w:pPr>
        <w:spacing w:line="257" w:lineRule="auto"/>
        <w:jc w:val="both"/>
        <w:rPr>
          <w:rFonts w:ascii="Cambria" w:eastAsia="Calibri" w:hAnsi="Cambria" w:cs="Arial"/>
          <w:bCs/>
          <w:iCs/>
          <w:kern w:val="1"/>
          <w:sz w:val="24"/>
          <w:szCs w:val="24"/>
          <w:lang w:eastAsia="pl-PL" w:bidi="hi-IN"/>
        </w:rPr>
      </w:pPr>
      <w:r w:rsidRPr="008D1899">
        <w:rPr>
          <w:rFonts w:ascii="Cambria" w:eastAsia="Calibri" w:hAnsi="Cambria" w:cs="Arial"/>
          <w:bCs/>
          <w:iCs/>
          <w:kern w:val="1"/>
          <w:sz w:val="24"/>
          <w:szCs w:val="24"/>
          <w:lang w:eastAsia="pl-PL" w:bidi="hi-IN"/>
        </w:rPr>
        <w:t>- odbiór trofeum przeznaczonego do preparacji</w:t>
      </w:r>
      <w:r w:rsidR="00BD0249">
        <w:rPr>
          <w:rFonts w:ascii="Cambria" w:eastAsia="Calibri" w:hAnsi="Cambria" w:cs="Arial"/>
          <w:bCs/>
          <w:iCs/>
          <w:kern w:val="1"/>
          <w:sz w:val="24"/>
          <w:szCs w:val="24"/>
          <w:lang w:eastAsia="pl-PL" w:bidi="hi-IN"/>
        </w:rPr>
        <w:t xml:space="preserve"> z miejsca wyznaczonego przez zamawiaj</w:t>
      </w:r>
      <w:r w:rsidR="00C62BD9">
        <w:rPr>
          <w:rFonts w:ascii="Cambria" w:eastAsia="Calibri" w:hAnsi="Cambria" w:cs="Arial"/>
          <w:bCs/>
          <w:iCs/>
          <w:kern w:val="1"/>
          <w:sz w:val="24"/>
          <w:szCs w:val="24"/>
          <w:lang w:eastAsia="pl-PL" w:bidi="hi-IN"/>
        </w:rPr>
        <w:t>ą</w:t>
      </w:r>
      <w:r w:rsidR="00BD0249">
        <w:rPr>
          <w:rFonts w:ascii="Cambria" w:eastAsia="Calibri" w:hAnsi="Cambria" w:cs="Arial"/>
          <w:bCs/>
          <w:iCs/>
          <w:kern w:val="1"/>
          <w:sz w:val="24"/>
          <w:szCs w:val="24"/>
          <w:lang w:eastAsia="pl-PL" w:bidi="hi-IN"/>
        </w:rPr>
        <w:t>cego</w:t>
      </w:r>
      <w:r w:rsidRPr="008D1899">
        <w:rPr>
          <w:rFonts w:ascii="Cambria" w:eastAsia="Calibri" w:hAnsi="Cambria" w:cs="Arial"/>
          <w:bCs/>
          <w:iCs/>
          <w:kern w:val="1"/>
          <w:sz w:val="24"/>
          <w:szCs w:val="24"/>
          <w:lang w:eastAsia="pl-PL" w:bidi="hi-IN"/>
        </w:rPr>
        <w:t>,</w:t>
      </w:r>
    </w:p>
    <w:p w14:paraId="1DE2B7DB" w14:textId="77777777" w:rsidR="0078150F" w:rsidRPr="008D1899" w:rsidRDefault="0078150F" w:rsidP="00966C4E">
      <w:pPr>
        <w:spacing w:line="257" w:lineRule="auto"/>
        <w:jc w:val="both"/>
        <w:rPr>
          <w:rFonts w:ascii="Cambria" w:eastAsia="Calibri" w:hAnsi="Cambria" w:cs="Arial"/>
          <w:bCs/>
          <w:iCs/>
          <w:kern w:val="1"/>
          <w:sz w:val="24"/>
          <w:szCs w:val="24"/>
          <w:lang w:eastAsia="pl-PL" w:bidi="hi-IN"/>
        </w:rPr>
      </w:pPr>
      <w:r w:rsidRPr="008D1899">
        <w:rPr>
          <w:rFonts w:ascii="Cambria" w:eastAsia="Calibri" w:hAnsi="Cambria" w:cs="Arial"/>
          <w:bCs/>
          <w:iCs/>
          <w:kern w:val="1"/>
          <w:sz w:val="24"/>
          <w:szCs w:val="24"/>
          <w:lang w:eastAsia="pl-PL" w:bidi="hi-IN"/>
        </w:rPr>
        <w:t xml:space="preserve">- oskórowanie czaszki lub wyjęcie oręża z czaszki, </w:t>
      </w:r>
    </w:p>
    <w:p w14:paraId="5564035B" w14:textId="119D53FD" w:rsidR="00B3382F" w:rsidRDefault="0078150F" w:rsidP="00966C4E">
      <w:pPr>
        <w:spacing w:line="257" w:lineRule="auto"/>
        <w:jc w:val="both"/>
        <w:rPr>
          <w:rFonts w:ascii="Cambria" w:eastAsia="Calibri" w:hAnsi="Cambria" w:cs="Arial"/>
          <w:bCs/>
          <w:iCs/>
          <w:kern w:val="1"/>
          <w:sz w:val="24"/>
          <w:szCs w:val="24"/>
          <w:lang w:eastAsia="pl-PL" w:bidi="hi-IN"/>
        </w:rPr>
      </w:pPr>
      <w:r w:rsidRPr="008D1899">
        <w:rPr>
          <w:rFonts w:ascii="Cambria" w:eastAsia="Calibri" w:hAnsi="Cambria" w:cs="Arial"/>
          <w:bCs/>
          <w:iCs/>
          <w:kern w:val="1"/>
          <w:sz w:val="24"/>
          <w:szCs w:val="24"/>
          <w:lang w:eastAsia="pl-PL" w:bidi="hi-IN"/>
        </w:rPr>
        <w:t>- przygotowanie do oczyszczenia poprzez wygotowanie,</w:t>
      </w:r>
      <w:r w:rsidR="00BD0249">
        <w:rPr>
          <w:rFonts w:ascii="Cambria" w:eastAsia="Calibri" w:hAnsi="Cambria" w:cs="Arial"/>
          <w:bCs/>
          <w:iCs/>
          <w:kern w:val="1"/>
          <w:sz w:val="24"/>
          <w:szCs w:val="24"/>
          <w:lang w:eastAsia="pl-PL" w:bidi="hi-IN"/>
        </w:rPr>
        <w:t xml:space="preserve"> nie powo</w:t>
      </w:r>
      <w:r w:rsidR="00C62BD9">
        <w:rPr>
          <w:rFonts w:ascii="Cambria" w:eastAsia="Calibri" w:hAnsi="Cambria" w:cs="Arial"/>
          <w:bCs/>
          <w:iCs/>
          <w:kern w:val="1"/>
          <w:sz w:val="24"/>
          <w:szCs w:val="24"/>
          <w:lang w:eastAsia="pl-PL" w:bidi="hi-IN"/>
        </w:rPr>
        <w:t>duje rozluźnienia łączeń kości,</w:t>
      </w:r>
    </w:p>
    <w:p w14:paraId="1DB41ED5" w14:textId="1F5EE764" w:rsidR="0078150F" w:rsidRPr="008D1899" w:rsidRDefault="0078150F" w:rsidP="00966C4E">
      <w:pPr>
        <w:spacing w:line="257" w:lineRule="auto"/>
        <w:jc w:val="both"/>
        <w:rPr>
          <w:rFonts w:ascii="Cambria" w:eastAsia="Calibri" w:hAnsi="Cambria" w:cs="Arial"/>
          <w:bCs/>
          <w:iCs/>
          <w:kern w:val="1"/>
          <w:sz w:val="24"/>
          <w:szCs w:val="24"/>
          <w:lang w:eastAsia="pl-PL" w:bidi="hi-IN"/>
        </w:rPr>
      </w:pPr>
      <w:r w:rsidRPr="008D1899">
        <w:rPr>
          <w:rFonts w:ascii="Cambria" w:eastAsia="Calibri" w:hAnsi="Cambria" w:cs="Arial"/>
          <w:bCs/>
          <w:iCs/>
          <w:kern w:val="1"/>
          <w:sz w:val="24"/>
          <w:szCs w:val="24"/>
          <w:lang w:eastAsia="pl-PL" w:bidi="hi-IN"/>
        </w:rPr>
        <w:t>-</w:t>
      </w:r>
      <w:r w:rsidR="00B3382F">
        <w:rPr>
          <w:rFonts w:ascii="Cambria" w:eastAsia="Calibri" w:hAnsi="Cambria" w:cs="Arial"/>
          <w:bCs/>
          <w:iCs/>
          <w:kern w:val="1"/>
          <w:sz w:val="24"/>
          <w:szCs w:val="24"/>
          <w:lang w:eastAsia="pl-PL" w:bidi="hi-IN"/>
        </w:rPr>
        <w:t xml:space="preserve"> </w:t>
      </w:r>
      <w:r w:rsidRPr="008D1899">
        <w:rPr>
          <w:rFonts w:ascii="Cambria" w:eastAsia="Calibri" w:hAnsi="Cambria" w:cs="Arial"/>
          <w:bCs/>
          <w:iCs/>
          <w:kern w:val="1"/>
          <w:sz w:val="24"/>
          <w:szCs w:val="24"/>
          <w:lang w:eastAsia="pl-PL" w:bidi="hi-IN"/>
        </w:rPr>
        <w:t xml:space="preserve">oczyszczenie i spreparowanie trofeum zgodnie z zasadami sztuki łowieckiej, </w:t>
      </w:r>
      <w:r>
        <w:rPr>
          <w:rFonts w:ascii="Cambria" w:eastAsia="Calibri" w:hAnsi="Cambria" w:cs="Arial"/>
          <w:bCs/>
          <w:iCs/>
          <w:kern w:val="1"/>
          <w:sz w:val="24"/>
          <w:szCs w:val="24"/>
          <w:lang w:eastAsia="pl-PL" w:bidi="hi-IN"/>
        </w:rPr>
        <w:br/>
      </w:r>
      <w:r w:rsidRPr="008D1899">
        <w:rPr>
          <w:rFonts w:ascii="Cambria" w:eastAsia="Calibri" w:hAnsi="Cambria" w:cs="Arial"/>
          <w:bCs/>
          <w:iCs/>
          <w:kern w:val="1"/>
          <w:sz w:val="24"/>
          <w:szCs w:val="24"/>
          <w:lang w:eastAsia="pl-PL" w:bidi="hi-IN"/>
        </w:rPr>
        <w:t xml:space="preserve">a w szczególności: oczyszczenie z pozostałości tkanek (mięśni, ścięgien, przyczepów, mózgu), mycie, odtłuszczenie, wybielenie czaszki przy </w:t>
      </w:r>
      <w:r w:rsidRPr="00E42807">
        <w:rPr>
          <w:rFonts w:ascii="Cambria" w:eastAsia="Calibri" w:hAnsi="Cambria" w:cs="Arial"/>
          <w:bCs/>
          <w:iCs/>
          <w:kern w:val="1"/>
          <w:sz w:val="24"/>
          <w:szCs w:val="24"/>
          <w:lang w:eastAsia="pl-PL" w:bidi="hi-IN"/>
        </w:rPr>
        <w:t>pomocy 10% roztworu perhydrolu,</w:t>
      </w:r>
      <w:r w:rsidRPr="008D1899">
        <w:rPr>
          <w:rFonts w:ascii="Cambria" w:eastAsia="Calibri" w:hAnsi="Cambria" w:cs="Arial"/>
          <w:bCs/>
          <w:iCs/>
          <w:kern w:val="1"/>
          <w:sz w:val="24"/>
          <w:szCs w:val="24"/>
          <w:lang w:eastAsia="pl-PL" w:bidi="hi-IN"/>
        </w:rPr>
        <w:t xml:space="preserve"> </w:t>
      </w:r>
    </w:p>
    <w:p w14:paraId="220F95CA" w14:textId="77777777" w:rsidR="0078150F" w:rsidRPr="008D1899" w:rsidRDefault="0078150F" w:rsidP="00966C4E">
      <w:pPr>
        <w:spacing w:line="257" w:lineRule="auto"/>
        <w:jc w:val="both"/>
        <w:rPr>
          <w:rFonts w:ascii="Cambria" w:eastAsia="Calibri" w:hAnsi="Cambria" w:cs="Arial"/>
          <w:bCs/>
          <w:iCs/>
          <w:kern w:val="1"/>
          <w:sz w:val="24"/>
          <w:szCs w:val="24"/>
          <w:lang w:eastAsia="pl-PL" w:bidi="hi-IN"/>
        </w:rPr>
      </w:pPr>
      <w:r w:rsidRPr="008D1899">
        <w:rPr>
          <w:rFonts w:ascii="Cambria" w:eastAsia="Calibri" w:hAnsi="Cambria" w:cs="Arial"/>
          <w:bCs/>
          <w:iCs/>
          <w:kern w:val="1"/>
          <w:sz w:val="24"/>
          <w:szCs w:val="24"/>
          <w:lang w:eastAsia="pl-PL" w:bidi="hi-IN"/>
        </w:rPr>
        <w:t>- wypełnienie oręża dzika parafiną,</w:t>
      </w:r>
    </w:p>
    <w:p w14:paraId="4AF23A01" w14:textId="77777777" w:rsidR="0078150F" w:rsidRPr="008D1899" w:rsidRDefault="0078150F" w:rsidP="00966C4E">
      <w:pPr>
        <w:spacing w:line="257" w:lineRule="auto"/>
        <w:jc w:val="both"/>
        <w:rPr>
          <w:rFonts w:ascii="Cambria" w:eastAsia="Calibri" w:hAnsi="Cambria" w:cs="Arial"/>
          <w:bCs/>
          <w:iCs/>
          <w:kern w:val="1"/>
          <w:sz w:val="24"/>
          <w:szCs w:val="24"/>
          <w:lang w:eastAsia="pl-PL" w:bidi="hi-IN"/>
        </w:rPr>
      </w:pPr>
      <w:r w:rsidRPr="008D1899">
        <w:rPr>
          <w:rFonts w:ascii="Cambria" w:eastAsia="Calibri" w:hAnsi="Cambria" w:cs="Arial"/>
          <w:bCs/>
          <w:iCs/>
          <w:kern w:val="1"/>
          <w:sz w:val="24"/>
          <w:szCs w:val="24"/>
          <w:lang w:eastAsia="pl-PL" w:bidi="hi-IN"/>
        </w:rPr>
        <w:t>- ściągnięcie i zabezpieczenie skóry z przeznaczeniem na medalion, wykonanie medalionu,</w:t>
      </w:r>
    </w:p>
    <w:p w14:paraId="49A8071D" w14:textId="77777777" w:rsidR="0078150F" w:rsidRPr="008D1899" w:rsidRDefault="0078150F" w:rsidP="00966C4E">
      <w:pPr>
        <w:spacing w:line="257" w:lineRule="auto"/>
        <w:jc w:val="both"/>
        <w:rPr>
          <w:rFonts w:ascii="Cambria" w:eastAsia="Calibri" w:hAnsi="Cambria" w:cs="Arial"/>
          <w:bCs/>
          <w:iCs/>
          <w:kern w:val="1"/>
          <w:sz w:val="24"/>
          <w:szCs w:val="24"/>
          <w:lang w:eastAsia="pl-PL" w:bidi="hi-IN"/>
        </w:rPr>
      </w:pPr>
      <w:r w:rsidRPr="008D1899">
        <w:rPr>
          <w:rFonts w:ascii="Cambria" w:eastAsia="Calibri" w:hAnsi="Cambria" w:cs="Arial"/>
          <w:bCs/>
          <w:iCs/>
          <w:kern w:val="1"/>
          <w:sz w:val="24"/>
          <w:szCs w:val="24"/>
          <w:lang w:eastAsia="pl-PL" w:bidi="hi-IN"/>
        </w:rPr>
        <w:t xml:space="preserve">- zdjęcie skóry z upolowanej zwierzyny, zabezpieczenie zdjętej skóry solą, szczelne zapakowanie do transportu i przekazanie właścicielowi, </w:t>
      </w:r>
    </w:p>
    <w:p w14:paraId="4E25B9B4" w14:textId="7333F798" w:rsidR="0078150F" w:rsidRPr="008D1899" w:rsidRDefault="0078150F" w:rsidP="00966C4E">
      <w:pPr>
        <w:spacing w:line="257" w:lineRule="auto"/>
        <w:jc w:val="both"/>
        <w:rPr>
          <w:rFonts w:ascii="Cambria" w:eastAsia="Calibri" w:hAnsi="Cambria" w:cs="Arial"/>
          <w:bCs/>
          <w:iCs/>
          <w:kern w:val="1"/>
          <w:sz w:val="24"/>
          <w:szCs w:val="24"/>
          <w:lang w:eastAsia="pl-PL" w:bidi="hi-IN"/>
        </w:rPr>
      </w:pPr>
      <w:r w:rsidRPr="008D1899">
        <w:rPr>
          <w:rFonts w:ascii="Cambria" w:eastAsia="Calibri" w:hAnsi="Cambria" w:cs="Arial"/>
          <w:bCs/>
          <w:iCs/>
          <w:kern w:val="1"/>
          <w:sz w:val="24"/>
          <w:szCs w:val="24"/>
          <w:lang w:eastAsia="pl-PL" w:bidi="hi-IN"/>
        </w:rPr>
        <w:t xml:space="preserve">- </w:t>
      </w:r>
      <w:r>
        <w:rPr>
          <w:rFonts w:ascii="Cambria" w:eastAsia="Calibri" w:hAnsi="Cambria" w:cs="Arial"/>
          <w:bCs/>
          <w:iCs/>
          <w:kern w:val="1"/>
          <w:sz w:val="24"/>
          <w:szCs w:val="24"/>
          <w:lang w:eastAsia="pl-PL" w:bidi="hi-IN"/>
        </w:rPr>
        <w:t>przekazanie gotowego trofeum Zamawiającemu</w:t>
      </w:r>
      <w:r w:rsidRPr="008D1899">
        <w:rPr>
          <w:rFonts w:ascii="Cambria" w:eastAsia="Calibri" w:hAnsi="Cambria" w:cs="Arial"/>
          <w:bCs/>
          <w:iCs/>
          <w:kern w:val="1"/>
          <w:sz w:val="24"/>
          <w:szCs w:val="24"/>
          <w:lang w:eastAsia="pl-PL" w:bidi="hi-IN"/>
        </w:rPr>
        <w:t xml:space="preserve"> </w:t>
      </w:r>
      <w:r>
        <w:rPr>
          <w:rFonts w:ascii="Cambria" w:eastAsia="Calibri" w:hAnsi="Cambria" w:cs="Arial"/>
          <w:bCs/>
          <w:iCs/>
          <w:kern w:val="1"/>
          <w:sz w:val="24"/>
          <w:szCs w:val="24"/>
          <w:lang w:eastAsia="pl-PL" w:bidi="hi-IN"/>
        </w:rPr>
        <w:t xml:space="preserve">w </w:t>
      </w:r>
      <w:r w:rsidR="00D35DC2">
        <w:rPr>
          <w:rFonts w:ascii="Cambria" w:eastAsia="Calibri" w:hAnsi="Cambria" w:cs="Arial"/>
          <w:bCs/>
          <w:iCs/>
          <w:kern w:val="1"/>
          <w:sz w:val="24"/>
          <w:szCs w:val="24"/>
          <w:lang w:eastAsia="pl-PL" w:bidi="hi-IN"/>
        </w:rPr>
        <w:t>kwaterze myśliwskiej Bobrzany 44, 67-320 Małomice</w:t>
      </w:r>
      <w:r>
        <w:rPr>
          <w:rFonts w:ascii="Cambria" w:eastAsia="Calibri" w:hAnsi="Cambria" w:cs="Arial"/>
          <w:bCs/>
          <w:iCs/>
          <w:kern w:val="1"/>
          <w:sz w:val="24"/>
          <w:szCs w:val="24"/>
          <w:lang w:eastAsia="pl-PL" w:bidi="hi-IN"/>
        </w:rPr>
        <w:t>.</w:t>
      </w:r>
    </w:p>
    <w:p w14:paraId="185203E3" w14:textId="77777777" w:rsidR="0078150F" w:rsidRDefault="0078150F" w:rsidP="00966C4E">
      <w:pPr>
        <w:spacing w:line="257" w:lineRule="auto"/>
        <w:jc w:val="both"/>
        <w:rPr>
          <w:rFonts w:ascii="Cambria" w:eastAsia="Calibri" w:hAnsi="Cambria" w:cs="Arial"/>
          <w:b/>
          <w:iCs/>
          <w:kern w:val="1"/>
          <w:sz w:val="24"/>
          <w:szCs w:val="24"/>
          <w:lang w:eastAsia="pl-PL" w:bidi="hi-IN"/>
        </w:rPr>
      </w:pPr>
    </w:p>
    <w:p w14:paraId="1D6BD89C" w14:textId="77777777" w:rsidR="0078150F" w:rsidRPr="00E358A9" w:rsidRDefault="0078150F" w:rsidP="00966C4E">
      <w:pPr>
        <w:spacing w:line="257" w:lineRule="auto"/>
        <w:jc w:val="both"/>
        <w:rPr>
          <w:rFonts w:ascii="Cambria" w:eastAsia="Calibri" w:hAnsi="Cambria" w:cs="Arial"/>
          <w:b/>
          <w:iCs/>
          <w:kern w:val="1"/>
          <w:sz w:val="24"/>
          <w:szCs w:val="24"/>
          <w:lang w:eastAsia="pl-PL" w:bidi="hi-IN"/>
        </w:rPr>
      </w:pPr>
      <w:r w:rsidRPr="00E358A9">
        <w:rPr>
          <w:rFonts w:ascii="Cambria" w:eastAsia="Calibri" w:hAnsi="Cambria" w:cs="Arial"/>
          <w:b/>
          <w:iCs/>
          <w:kern w:val="1"/>
          <w:sz w:val="24"/>
          <w:szCs w:val="24"/>
          <w:lang w:eastAsia="pl-PL" w:bidi="hi-IN"/>
        </w:rPr>
        <w:t>Uwagi:</w:t>
      </w:r>
    </w:p>
    <w:p w14:paraId="4D61948A" w14:textId="77777777" w:rsidR="0078150F" w:rsidRDefault="0078150F" w:rsidP="00966C4E">
      <w:pPr>
        <w:spacing w:line="257" w:lineRule="auto"/>
        <w:jc w:val="both"/>
        <w:rPr>
          <w:rFonts w:ascii="Cambria" w:eastAsia="Calibri" w:hAnsi="Cambria" w:cs="Arial"/>
          <w:bCs/>
          <w:iCs/>
          <w:kern w:val="1"/>
          <w:sz w:val="24"/>
          <w:szCs w:val="24"/>
          <w:lang w:eastAsia="pl-PL" w:bidi="hi-IN"/>
        </w:rPr>
      </w:pPr>
      <w:r w:rsidRPr="008D1899">
        <w:rPr>
          <w:rFonts w:ascii="Cambria" w:eastAsia="Calibri" w:hAnsi="Cambria" w:cs="Arial"/>
          <w:bCs/>
          <w:iCs/>
          <w:kern w:val="1"/>
          <w:sz w:val="24"/>
          <w:szCs w:val="24"/>
          <w:lang w:eastAsia="pl-PL" w:bidi="hi-IN"/>
        </w:rPr>
        <w:t>Materiały i narzędzia niezbędne do preparacji zapewnia Wykonawca</w:t>
      </w:r>
      <w:r>
        <w:rPr>
          <w:rFonts w:ascii="Cambria" w:eastAsia="Calibri" w:hAnsi="Cambria" w:cs="Arial"/>
          <w:bCs/>
          <w:iCs/>
          <w:kern w:val="1"/>
          <w:sz w:val="24"/>
          <w:szCs w:val="24"/>
          <w:lang w:eastAsia="pl-PL" w:bidi="hi-IN"/>
        </w:rPr>
        <w:t>.</w:t>
      </w:r>
    </w:p>
    <w:p w14:paraId="338C50FE" w14:textId="77777777" w:rsidR="0078150F" w:rsidRDefault="0078150F" w:rsidP="00966C4E">
      <w:pPr>
        <w:spacing w:line="257" w:lineRule="auto"/>
        <w:jc w:val="both"/>
        <w:rPr>
          <w:rFonts w:ascii="Cambria" w:hAnsi="Cambria" w:cs="Arial"/>
          <w:b/>
          <w:sz w:val="24"/>
          <w:szCs w:val="24"/>
        </w:rPr>
      </w:pPr>
      <w:bookmarkStart w:id="51" w:name="_Hlk39522724"/>
      <w:bookmarkStart w:id="52" w:name="_Hlk39522811"/>
    </w:p>
    <w:p w14:paraId="290BF877" w14:textId="77777777" w:rsidR="0078150F" w:rsidRDefault="0078150F" w:rsidP="00966C4E">
      <w:pPr>
        <w:spacing w:line="257" w:lineRule="auto"/>
        <w:jc w:val="both"/>
        <w:rPr>
          <w:rFonts w:ascii="Cambria" w:hAnsi="Cambria" w:cs="Arial"/>
          <w:b/>
          <w:sz w:val="24"/>
          <w:szCs w:val="24"/>
        </w:rPr>
      </w:pPr>
      <w:r>
        <w:rPr>
          <w:rFonts w:ascii="Cambria" w:hAnsi="Cambria" w:cs="Arial"/>
          <w:b/>
          <w:sz w:val="24"/>
          <w:szCs w:val="24"/>
        </w:rPr>
        <w:t>Procedura odbioru:</w:t>
      </w:r>
    </w:p>
    <w:p w14:paraId="0E5F60EF" w14:textId="6F049992" w:rsidR="00560200" w:rsidRDefault="0078150F" w:rsidP="00966C4E">
      <w:pPr>
        <w:spacing w:line="257" w:lineRule="auto"/>
        <w:jc w:val="both"/>
        <w:rPr>
          <w:rFonts w:ascii="Cambria" w:eastAsia="Calibri" w:hAnsi="Cambria" w:cs="Arial"/>
          <w:bCs/>
          <w:iCs/>
          <w:kern w:val="1"/>
          <w:sz w:val="24"/>
          <w:szCs w:val="24"/>
          <w:lang w:eastAsia="pl-PL" w:bidi="hi-IN"/>
        </w:rPr>
      </w:pPr>
      <w:bookmarkStart w:id="53" w:name="_Hlk70625725"/>
      <w:r w:rsidRPr="00EE10AC">
        <w:rPr>
          <w:rFonts w:ascii="Cambria" w:eastAsia="Calibri" w:hAnsi="Cambria" w:cs="Arial"/>
          <w:bCs/>
          <w:iCs/>
          <w:kern w:val="1"/>
          <w:sz w:val="24"/>
          <w:szCs w:val="24"/>
          <w:lang w:eastAsia="pl-PL" w:bidi="hi-IN"/>
        </w:rPr>
        <w:t xml:space="preserve">Jednostką miary stosowaną do rozliczenia między Zamawiającym a Wykonawcą jest sztuka </w:t>
      </w:r>
      <w:r w:rsidR="00D82114">
        <w:rPr>
          <w:rFonts w:ascii="Cambria" w:eastAsia="Calibri" w:hAnsi="Cambria" w:cs="Arial"/>
          <w:bCs/>
          <w:iCs/>
          <w:kern w:val="1"/>
          <w:sz w:val="24"/>
          <w:szCs w:val="24"/>
          <w:lang w:eastAsia="pl-PL" w:bidi="hi-IN"/>
        </w:rPr>
        <w:t>[</w:t>
      </w:r>
      <w:r w:rsidRPr="00EE10AC">
        <w:rPr>
          <w:rFonts w:ascii="Cambria" w:eastAsia="Calibri" w:hAnsi="Cambria" w:cs="Arial"/>
          <w:bCs/>
          <w:iCs/>
          <w:kern w:val="1"/>
          <w:sz w:val="24"/>
          <w:szCs w:val="24"/>
          <w:lang w:eastAsia="pl-PL" w:bidi="hi-IN"/>
        </w:rPr>
        <w:t>SZT</w:t>
      </w:r>
      <w:r w:rsidR="00D82114">
        <w:rPr>
          <w:rFonts w:ascii="Cambria" w:eastAsia="Calibri" w:hAnsi="Cambria" w:cs="Arial"/>
          <w:bCs/>
          <w:iCs/>
          <w:kern w:val="1"/>
          <w:sz w:val="24"/>
          <w:szCs w:val="24"/>
          <w:lang w:eastAsia="pl-PL" w:bidi="hi-IN"/>
        </w:rPr>
        <w:t>]</w:t>
      </w:r>
      <w:r>
        <w:rPr>
          <w:rFonts w:ascii="Cambria" w:eastAsia="Calibri" w:hAnsi="Cambria" w:cs="Arial"/>
          <w:bCs/>
          <w:iCs/>
          <w:kern w:val="1"/>
          <w:sz w:val="24"/>
          <w:szCs w:val="24"/>
          <w:lang w:eastAsia="pl-PL" w:bidi="hi-IN"/>
        </w:rPr>
        <w:t xml:space="preserve"> trofeum</w:t>
      </w:r>
      <w:r w:rsidRPr="00EE10AC">
        <w:rPr>
          <w:rFonts w:ascii="Cambria" w:eastAsia="Calibri" w:hAnsi="Cambria" w:cs="Arial"/>
          <w:bCs/>
          <w:iCs/>
          <w:kern w:val="1"/>
          <w:sz w:val="24"/>
          <w:szCs w:val="24"/>
          <w:lang w:eastAsia="pl-PL" w:bidi="hi-IN"/>
        </w:rPr>
        <w:t>.</w:t>
      </w:r>
      <w:bookmarkEnd w:id="51"/>
      <w:r w:rsidRPr="00FC5860">
        <w:t xml:space="preserve"> </w:t>
      </w:r>
      <w:r w:rsidRPr="00FC5860">
        <w:rPr>
          <w:rFonts w:ascii="Cambria" w:eastAsia="Calibri" w:hAnsi="Cambria" w:cs="Arial"/>
          <w:bCs/>
          <w:iCs/>
          <w:kern w:val="1"/>
          <w:sz w:val="24"/>
          <w:szCs w:val="24"/>
          <w:lang w:eastAsia="pl-PL" w:bidi="hi-IN"/>
        </w:rPr>
        <w:t xml:space="preserve">Dla prac, gdzie jednostką rozliczeniową jest sztuka [SZT] odbiór prac nastąpi poprzez sprawdzenie prawidłowości </w:t>
      </w:r>
      <w:r>
        <w:rPr>
          <w:rFonts w:ascii="Cambria" w:eastAsia="Calibri" w:hAnsi="Cambria" w:cs="Arial"/>
          <w:bCs/>
          <w:iCs/>
          <w:kern w:val="1"/>
          <w:sz w:val="24"/>
          <w:szCs w:val="24"/>
          <w:lang w:eastAsia="pl-PL" w:bidi="hi-IN"/>
        </w:rPr>
        <w:t xml:space="preserve">i jakości </w:t>
      </w:r>
      <w:r w:rsidRPr="00FC5860">
        <w:rPr>
          <w:rFonts w:ascii="Cambria" w:eastAsia="Calibri" w:hAnsi="Cambria" w:cs="Arial"/>
          <w:bCs/>
          <w:iCs/>
          <w:kern w:val="1"/>
          <w:sz w:val="24"/>
          <w:szCs w:val="24"/>
          <w:lang w:eastAsia="pl-PL" w:bidi="hi-IN"/>
        </w:rPr>
        <w:t xml:space="preserve">wykonania prac z opisem czynności i zleceniem oraz poprzez określenie ilości wykonanych jednostek poprzez ich policzenie </w:t>
      </w:r>
      <w:proofErr w:type="spellStart"/>
      <w:r>
        <w:rPr>
          <w:rFonts w:ascii="Cambria" w:eastAsia="Calibri" w:hAnsi="Cambria" w:cs="Arial"/>
          <w:bCs/>
          <w:iCs/>
          <w:kern w:val="1"/>
          <w:sz w:val="24"/>
          <w:szCs w:val="24"/>
          <w:lang w:eastAsia="pl-PL" w:bidi="hi-IN"/>
        </w:rPr>
        <w:t>posztuczne</w:t>
      </w:r>
      <w:proofErr w:type="spellEnd"/>
      <w:r>
        <w:rPr>
          <w:rFonts w:ascii="Cambria" w:eastAsia="Calibri" w:hAnsi="Cambria" w:cs="Arial"/>
          <w:bCs/>
          <w:iCs/>
          <w:kern w:val="1"/>
          <w:sz w:val="24"/>
          <w:szCs w:val="24"/>
          <w:lang w:eastAsia="pl-PL" w:bidi="hi-IN"/>
        </w:rPr>
        <w:t>.</w:t>
      </w:r>
      <w:bookmarkEnd w:id="52"/>
      <w:bookmarkEnd w:id="53"/>
    </w:p>
    <w:p w14:paraId="6527DEBA" w14:textId="77777777" w:rsidR="00C10F44" w:rsidRDefault="00C10F44" w:rsidP="00B3382F">
      <w:pPr>
        <w:suppressAutoHyphens w:val="0"/>
        <w:spacing w:before="120" w:line="257" w:lineRule="auto"/>
        <w:jc w:val="both"/>
        <w:rPr>
          <w:rFonts w:ascii="Cambria" w:eastAsia="Calibri" w:hAnsi="Cambria" w:cs="Arial"/>
          <w:b/>
          <w:kern w:val="1"/>
          <w:sz w:val="24"/>
          <w:szCs w:val="24"/>
          <w:lang w:eastAsia="zh-CN" w:bidi="hi-IN"/>
        </w:rPr>
      </w:pPr>
    </w:p>
    <w:p w14:paraId="0514C857" w14:textId="77777777" w:rsidR="00C10F44" w:rsidRDefault="00C10F44" w:rsidP="00B3382F">
      <w:pPr>
        <w:suppressAutoHyphens w:val="0"/>
        <w:spacing w:before="120" w:line="257" w:lineRule="auto"/>
        <w:jc w:val="both"/>
        <w:rPr>
          <w:rFonts w:ascii="Cambria" w:eastAsia="Calibri" w:hAnsi="Cambria" w:cs="Arial"/>
          <w:b/>
          <w:kern w:val="1"/>
          <w:sz w:val="24"/>
          <w:szCs w:val="24"/>
          <w:lang w:eastAsia="zh-CN" w:bidi="hi-IN"/>
        </w:rPr>
      </w:pPr>
    </w:p>
    <w:p w14:paraId="548A301E" w14:textId="77777777" w:rsidR="00C10F44" w:rsidRDefault="00C10F44" w:rsidP="00B3382F">
      <w:pPr>
        <w:suppressAutoHyphens w:val="0"/>
        <w:spacing w:before="120" w:line="257" w:lineRule="auto"/>
        <w:jc w:val="both"/>
        <w:rPr>
          <w:rFonts w:ascii="Cambria" w:eastAsia="Calibri" w:hAnsi="Cambria" w:cs="Arial"/>
          <w:b/>
          <w:kern w:val="1"/>
          <w:sz w:val="24"/>
          <w:szCs w:val="24"/>
          <w:lang w:eastAsia="zh-CN" w:bidi="hi-IN"/>
        </w:rPr>
      </w:pPr>
    </w:p>
    <w:p w14:paraId="61DC6ED3" w14:textId="77777777" w:rsidR="00D35DC2" w:rsidRDefault="00D35DC2" w:rsidP="00B3382F">
      <w:pPr>
        <w:suppressAutoHyphens w:val="0"/>
        <w:spacing w:before="120" w:line="257" w:lineRule="auto"/>
        <w:jc w:val="both"/>
        <w:rPr>
          <w:rFonts w:ascii="Cambria" w:eastAsia="Calibri" w:hAnsi="Cambria" w:cs="Arial"/>
          <w:b/>
          <w:kern w:val="1"/>
          <w:sz w:val="24"/>
          <w:szCs w:val="24"/>
          <w:lang w:eastAsia="zh-CN" w:bidi="hi-IN"/>
        </w:rPr>
      </w:pPr>
    </w:p>
    <w:p w14:paraId="627E81AE" w14:textId="09567319" w:rsidR="0078150F" w:rsidRPr="008D1899" w:rsidRDefault="0078150F" w:rsidP="00B3382F">
      <w:pPr>
        <w:suppressAutoHyphens w:val="0"/>
        <w:spacing w:before="120" w:line="257" w:lineRule="auto"/>
        <w:jc w:val="both"/>
        <w:rPr>
          <w:rFonts w:ascii="Cambria" w:eastAsia="Calibri" w:hAnsi="Cambria" w:cs="Arial"/>
          <w:b/>
          <w:kern w:val="1"/>
          <w:sz w:val="24"/>
          <w:szCs w:val="24"/>
          <w:lang w:eastAsia="zh-CN" w:bidi="hi-IN"/>
        </w:rPr>
      </w:pPr>
      <w:r w:rsidRPr="008D1899">
        <w:rPr>
          <w:rFonts w:ascii="Cambria" w:eastAsia="Calibri" w:hAnsi="Cambria" w:cs="Arial"/>
          <w:b/>
          <w:kern w:val="1"/>
          <w:sz w:val="24"/>
          <w:szCs w:val="24"/>
          <w:lang w:eastAsia="zh-CN" w:bidi="hi-IN"/>
        </w:rPr>
        <w:t>Budowa urządzeń łowieckich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3"/>
        <w:gridCol w:w="1393"/>
        <w:gridCol w:w="5110"/>
        <w:gridCol w:w="1391"/>
      </w:tblGrid>
      <w:tr w:rsidR="0078150F" w:rsidRPr="008D1899" w14:paraId="7E181227" w14:textId="77777777" w:rsidTr="005D6FE0">
        <w:trPr>
          <w:trHeight w:val="393"/>
          <w:jc w:val="center"/>
        </w:trPr>
        <w:tc>
          <w:tcPr>
            <w:tcW w:w="750" w:type="pct"/>
            <w:tcBorders>
              <w:top w:val="single" w:sz="4" w:space="0" w:color="auto"/>
              <w:left w:val="single" w:sz="4" w:space="0" w:color="auto"/>
              <w:bottom w:val="single" w:sz="4" w:space="0" w:color="auto"/>
              <w:right w:val="single" w:sz="4" w:space="0" w:color="auto"/>
            </w:tcBorders>
          </w:tcPr>
          <w:p w14:paraId="38B4C91C" w14:textId="77777777" w:rsidR="0078150F" w:rsidRPr="008D1899" w:rsidRDefault="0078150F" w:rsidP="00966C4E">
            <w:pPr>
              <w:suppressAutoHyphens w:val="0"/>
              <w:spacing w:before="120" w:line="257" w:lineRule="auto"/>
              <w:jc w:val="both"/>
              <w:rPr>
                <w:rFonts w:ascii="Cambria" w:eastAsia="Calibri" w:hAnsi="Cambria" w:cs="Arial"/>
                <w:b/>
                <w:bCs/>
                <w:i/>
                <w:iCs/>
                <w:sz w:val="24"/>
                <w:szCs w:val="24"/>
                <w:lang w:eastAsia="pl-PL"/>
              </w:rPr>
            </w:pPr>
            <w:r>
              <w:rPr>
                <w:rFonts w:ascii="Cambria" w:eastAsia="Calibri" w:hAnsi="Cambria" w:cs="Arial"/>
                <w:b/>
                <w:bCs/>
                <w:i/>
                <w:iCs/>
                <w:sz w:val="24"/>
                <w:szCs w:val="24"/>
                <w:lang w:eastAsia="pl-PL"/>
              </w:rPr>
              <w:t>Nr</w:t>
            </w:r>
          </w:p>
        </w:tc>
        <w:tc>
          <w:tcPr>
            <w:tcW w:w="750" w:type="pct"/>
            <w:tcBorders>
              <w:top w:val="single" w:sz="4" w:space="0" w:color="auto"/>
              <w:left w:val="single" w:sz="4" w:space="0" w:color="auto"/>
              <w:bottom w:val="single" w:sz="4" w:space="0" w:color="auto"/>
              <w:right w:val="single" w:sz="4" w:space="0" w:color="auto"/>
            </w:tcBorders>
            <w:hideMark/>
          </w:tcPr>
          <w:p w14:paraId="0A941A61" w14:textId="77777777" w:rsidR="0078150F" w:rsidRPr="008D1899" w:rsidRDefault="0078150F" w:rsidP="00966C4E">
            <w:pPr>
              <w:suppressAutoHyphens w:val="0"/>
              <w:spacing w:before="120" w:line="257" w:lineRule="auto"/>
              <w:jc w:val="both"/>
              <w:rPr>
                <w:rFonts w:ascii="Cambria" w:eastAsia="Calibri" w:hAnsi="Cambria" w:cs="Arial"/>
                <w:b/>
                <w:bCs/>
                <w:i/>
                <w:iCs/>
                <w:sz w:val="24"/>
                <w:szCs w:val="24"/>
                <w:lang w:eastAsia="pl-PL"/>
              </w:rPr>
            </w:pPr>
            <w:r w:rsidRPr="008D1899">
              <w:rPr>
                <w:rFonts w:ascii="Cambria" w:eastAsia="Calibri" w:hAnsi="Cambria" w:cs="Arial"/>
                <w:b/>
                <w:bCs/>
                <w:i/>
                <w:iCs/>
                <w:sz w:val="24"/>
                <w:szCs w:val="24"/>
                <w:lang w:eastAsia="pl-PL"/>
              </w:rPr>
              <w:t>Kod czynności</w:t>
            </w:r>
          </w:p>
        </w:tc>
        <w:tc>
          <w:tcPr>
            <w:tcW w:w="2751" w:type="pct"/>
            <w:tcBorders>
              <w:top w:val="single" w:sz="4" w:space="0" w:color="auto"/>
              <w:left w:val="single" w:sz="4" w:space="0" w:color="auto"/>
              <w:bottom w:val="single" w:sz="4" w:space="0" w:color="auto"/>
              <w:right w:val="single" w:sz="4" w:space="0" w:color="auto"/>
            </w:tcBorders>
            <w:hideMark/>
          </w:tcPr>
          <w:p w14:paraId="6EC4C198" w14:textId="77777777" w:rsidR="0078150F" w:rsidRPr="008D1899" w:rsidRDefault="0078150F" w:rsidP="00966C4E">
            <w:pPr>
              <w:suppressAutoHyphens w:val="0"/>
              <w:spacing w:before="120" w:line="257" w:lineRule="auto"/>
              <w:jc w:val="both"/>
              <w:rPr>
                <w:rFonts w:ascii="Cambria" w:eastAsia="Calibri" w:hAnsi="Cambria" w:cs="Arial"/>
                <w:b/>
                <w:bCs/>
                <w:i/>
                <w:iCs/>
                <w:sz w:val="24"/>
                <w:szCs w:val="24"/>
                <w:lang w:eastAsia="pl-PL"/>
              </w:rPr>
            </w:pPr>
            <w:r w:rsidRPr="008D1899">
              <w:rPr>
                <w:rFonts w:ascii="Cambria" w:eastAsia="Calibri" w:hAnsi="Cambria" w:cs="Arial"/>
                <w:b/>
                <w:bCs/>
                <w:i/>
                <w:iCs/>
                <w:sz w:val="24"/>
                <w:szCs w:val="24"/>
                <w:lang w:eastAsia="pl-PL"/>
              </w:rPr>
              <w:t>Opis kodu czynności</w:t>
            </w:r>
          </w:p>
        </w:tc>
        <w:tc>
          <w:tcPr>
            <w:tcW w:w="749" w:type="pct"/>
            <w:tcBorders>
              <w:top w:val="single" w:sz="4" w:space="0" w:color="auto"/>
              <w:left w:val="single" w:sz="4" w:space="0" w:color="auto"/>
              <w:bottom w:val="single" w:sz="4" w:space="0" w:color="auto"/>
              <w:right w:val="single" w:sz="4" w:space="0" w:color="auto"/>
            </w:tcBorders>
          </w:tcPr>
          <w:p w14:paraId="0D43D391" w14:textId="77777777" w:rsidR="0078150F" w:rsidRPr="008D1899" w:rsidRDefault="0078150F" w:rsidP="00966C4E">
            <w:pPr>
              <w:tabs>
                <w:tab w:val="left" w:pos="1026"/>
              </w:tabs>
              <w:suppressAutoHyphens w:val="0"/>
              <w:spacing w:before="120" w:line="257" w:lineRule="auto"/>
              <w:jc w:val="both"/>
              <w:rPr>
                <w:rFonts w:ascii="Cambria" w:eastAsia="Calibri" w:hAnsi="Cambria" w:cs="Arial"/>
                <w:b/>
                <w:bCs/>
                <w:i/>
                <w:iCs/>
                <w:sz w:val="24"/>
                <w:szCs w:val="24"/>
                <w:lang w:eastAsia="pl-PL"/>
              </w:rPr>
            </w:pPr>
            <w:r w:rsidRPr="008D1899">
              <w:rPr>
                <w:rFonts w:ascii="Cambria" w:eastAsia="Calibri" w:hAnsi="Cambria" w:cs="Arial"/>
                <w:b/>
                <w:bCs/>
                <w:i/>
                <w:iCs/>
                <w:sz w:val="24"/>
                <w:szCs w:val="24"/>
                <w:lang w:eastAsia="pl-PL"/>
              </w:rPr>
              <w:t xml:space="preserve">Jednostka miary </w:t>
            </w:r>
          </w:p>
        </w:tc>
      </w:tr>
      <w:tr w:rsidR="0078150F" w:rsidRPr="008D1899" w14:paraId="3599A405" w14:textId="77777777" w:rsidTr="005D6FE0">
        <w:trPr>
          <w:trHeight w:val="164"/>
          <w:jc w:val="center"/>
        </w:trPr>
        <w:tc>
          <w:tcPr>
            <w:tcW w:w="750" w:type="pct"/>
            <w:tcBorders>
              <w:top w:val="single" w:sz="4" w:space="0" w:color="auto"/>
              <w:left w:val="single" w:sz="4" w:space="0" w:color="auto"/>
              <w:bottom w:val="single" w:sz="4" w:space="0" w:color="auto"/>
              <w:right w:val="single" w:sz="4" w:space="0" w:color="auto"/>
            </w:tcBorders>
          </w:tcPr>
          <w:p w14:paraId="7C7D5002" w14:textId="38D98402" w:rsidR="0078150F" w:rsidRDefault="003465F0" w:rsidP="00966C4E">
            <w:pPr>
              <w:suppressAutoHyphens w:val="0"/>
              <w:spacing w:before="120" w:line="257" w:lineRule="auto"/>
              <w:jc w:val="both"/>
              <w:rPr>
                <w:rFonts w:ascii="Cambria" w:eastAsia="Calibri" w:hAnsi="Cambria" w:cs="Arial"/>
                <w:bCs/>
                <w:iCs/>
                <w:sz w:val="24"/>
                <w:szCs w:val="24"/>
                <w:lang w:eastAsia="pl-PL"/>
              </w:rPr>
            </w:pPr>
            <w:r>
              <w:rPr>
                <w:rFonts w:ascii="Cambria" w:eastAsia="Calibri" w:hAnsi="Cambria" w:cs="Arial"/>
                <w:bCs/>
                <w:iCs/>
                <w:sz w:val="24"/>
                <w:szCs w:val="24"/>
                <w:lang w:eastAsia="pl-PL"/>
              </w:rPr>
              <w:t>4</w:t>
            </w:r>
            <w:r w:rsidR="00E6381B">
              <w:rPr>
                <w:rFonts w:ascii="Cambria" w:eastAsia="Calibri" w:hAnsi="Cambria" w:cs="Arial"/>
                <w:bCs/>
                <w:iCs/>
                <w:sz w:val="24"/>
                <w:szCs w:val="24"/>
                <w:lang w:eastAsia="pl-PL"/>
              </w:rPr>
              <w:t>22</w:t>
            </w:r>
          </w:p>
        </w:tc>
        <w:tc>
          <w:tcPr>
            <w:tcW w:w="750" w:type="pct"/>
            <w:tcBorders>
              <w:top w:val="single" w:sz="4" w:space="0" w:color="auto"/>
              <w:left w:val="single" w:sz="4" w:space="0" w:color="auto"/>
              <w:bottom w:val="single" w:sz="4" w:space="0" w:color="auto"/>
              <w:right w:val="single" w:sz="4" w:space="0" w:color="auto"/>
            </w:tcBorders>
            <w:hideMark/>
          </w:tcPr>
          <w:p w14:paraId="6E736804" w14:textId="77777777" w:rsidR="0078150F" w:rsidRPr="008D1899" w:rsidRDefault="0078150F" w:rsidP="00966C4E">
            <w:pPr>
              <w:suppressAutoHyphens w:val="0"/>
              <w:spacing w:before="120" w:line="257" w:lineRule="auto"/>
              <w:jc w:val="both"/>
              <w:rPr>
                <w:rFonts w:ascii="Cambria" w:eastAsia="Calibri" w:hAnsi="Cambria" w:cs="Arial"/>
                <w:bCs/>
                <w:iCs/>
                <w:sz w:val="24"/>
                <w:szCs w:val="24"/>
                <w:lang w:eastAsia="pl-PL"/>
              </w:rPr>
            </w:pPr>
            <w:r>
              <w:rPr>
                <w:rFonts w:ascii="Cambria" w:eastAsia="Calibri" w:hAnsi="Cambria" w:cs="Arial"/>
                <w:bCs/>
                <w:iCs/>
                <w:sz w:val="24"/>
                <w:szCs w:val="24"/>
                <w:lang w:eastAsia="pl-PL"/>
              </w:rPr>
              <w:t>ŁO-</w:t>
            </w:r>
            <w:r w:rsidRPr="008D1899">
              <w:rPr>
                <w:rFonts w:ascii="Cambria" w:eastAsia="Calibri" w:hAnsi="Cambria" w:cs="Arial"/>
                <w:bCs/>
                <w:iCs/>
                <w:sz w:val="24"/>
                <w:szCs w:val="24"/>
                <w:lang w:eastAsia="pl-PL"/>
              </w:rPr>
              <w:t>WYS</w:t>
            </w:r>
          </w:p>
        </w:tc>
        <w:tc>
          <w:tcPr>
            <w:tcW w:w="2751" w:type="pct"/>
            <w:tcBorders>
              <w:top w:val="single" w:sz="4" w:space="0" w:color="auto"/>
              <w:left w:val="single" w:sz="4" w:space="0" w:color="auto"/>
              <w:bottom w:val="single" w:sz="4" w:space="0" w:color="auto"/>
              <w:right w:val="single" w:sz="4" w:space="0" w:color="auto"/>
            </w:tcBorders>
            <w:hideMark/>
          </w:tcPr>
          <w:p w14:paraId="5C6A5511" w14:textId="77777777" w:rsidR="0078150F" w:rsidRPr="008D1899" w:rsidRDefault="0078150F" w:rsidP="00966C4E">
            <w:pPr>
              <w:widowControl w:val="0"/>
              <w:suppressAutoHyphens w:val="0"/>
              <w:spacing w:before="120" w:line="257" w:lineRule="auto"/>
              <w:jc w:val="both"/>
              <w:rPr>
                <w:rFonts w:ascii="Cambria" w:eastAsia="Calibri" w:hAnsi="Cambria" w:cs="Arial"/>
                <w:bCs/>
                <w:iCs/>
                <w:kern w:val="1"/>
                <w:sz w:val="24"/>
                <w:szCs w:val="24"/>
                <w:lang w:eastAsia="pl-PL" w:bidi="hi-IN"/>
              </w:rPr>
            </w:pPr>
            <w:r w:rsidRPr="008D1899">
              <w:rPr>
                <w:rFonts w:ascii="Cambria" w:eastAsia="Calibri" w:hAnsi="Cambria" w:cs="Arial"/>
                <w:bCs/>
                <w:iCs/>
                <w:kern w:val="1"/>
                <w:sz w:val="24"/>
                <w:szCs w:val="24"/>
                <w:lang w:eastAsia="pl-PL" w:bidi="hi-IN"/>
              </w:rPr>
              <w:t xml:space="preserve">Budowa wysiadki </w:t>
            </w:r>
          </w:p>
        </w:tc>
        <w:tc>
          <w:tcPr>
            <w:tcW w:w="749" w:type="pct"/>
            <w:tcBorders>
              <w:top w:val="single" w:sz="4" w:space="0" w:color="auto"/>
              <w:left w:val="single" w:sz="4" w:space="0" w:color="auto"/>
              <w:bottom w:val="single" w:sz="4" w:space="0" w:color="auto"/>
              <w:right w:val="single" w:sz="4" w:space="0" w:color="auto"/>
            </w:tcBorders>
          </w:tcPr>
          <w:p w14:paraId="764E5180" w14:textId="77777777" w:rsidR="0078150F" w:rsidRPr="008D1899" w:rsidRDefault="0078150F" w:rsidP="00966C4E">
            <w:pPr>
              <w:tabs>
                <w:tab w:val="left" w:pos="1026"/>
              </w:tabs>
              <w:suppressAutoHyphens w:val="0"/>
              <w:spacing w:before="120" w:line="257" w:lineRule="auto"/>
              <w:jc w:val="both"/>
              <w:rPr>
                <w:rFonts w:ascii="Cambria" w:eastAsia="Calibri" w:hAnsi="Cambria" w:cs="Arial"/>
                <w:bCs/>
                <w:iCs/>
                <w:sz w:val="24"/>
                <w:szCs w:val="24"/>
                <w:lang w:eastAsia="pl-PL"/>
              </w:rPr>
            </w:pPr>
            <w:r w:rsidRPr="008D1899">
              <w:rPr>
                <w:rFonts w:ascii="Cambria" w:eastAsia="Calibri" w:hAnsi="Cambria" w:cs="Arial"/>
                <w:bCs/>
                <w:iCs/>
                <w:sz w:val="24"/>
                <w:szCs w:val="24"/>
                <w:lang w:eastAsia="pl-PL"/>
              </w:rPr>
              <w:t>SZT</w:t>
            </w:r>
          </w:p>
        </w:tc>
      </w:tr>
      <w:tr w:rsidR="0078150F" w:rsidRPr="008D1899" w14:paraId="44D9FC00" w14:textId="77777777" w:rsidTr="005D6FE0">
        <w:trPr>
          <w:trHeight w:val="164"/>
          <w:jc w:val="center"/>
        </w:trPr>
        <w:tc>
          <w:tcPr>
            <w:tcW w:w="750" w:type="pct"/>
            <w:tcBorders>
              <w:top w:val="single" w:sz="4" w:space="0" w:color="auto"/>
              <w:left w:val="single" w:sz="4" w:space="0" w:color="auto"/>
              <w:bottom w:val="single" w:sz="4" w:space="0" w:color="auto"/>
              <w:right w:val="single" w:sz="4" w:space="0" w:color="auto"/>
            </w:tcBorders>
          </w:tcPr>
          <w:p w14:paraId="62362BDB" w14:textId="3C24CACB" w:rsidR="0078150F" w:rsidRDefault="00E6381B" w:rsidP="00966C4E">
            <w:pPr>
              <w:suppressAutoHyphens w:val="0"/>
              <w:spacing w:before="120" w:line="257" w:lineRule="auto"/>
              <w:jc w:val="both"/>
              <w:rPr>
                <w:rFonts w:ascii="Cambria" w:eastAsia="Calibri" w:hAnsi="Cambria" w:cs="Arial"/>
                <w:bCs/>
                <w:iCs/>
                <w:sz w:val="24"/>
                <w:szCs w:val="24"/>
                <w:lang w:eastAsia="pl-PL"/>
              </w:rPr>
            </w:pPr>
            <w:r>
              <w:rPr>
                <w:rFonts w:ascii="Cambria" w:eastAsia="Calibri" w:hAnsi="Cambria" w:cs="Arial"/>
                <w:bCs/>
                <w:iCs/>
                <w:sz w:val="24"/>
                <w:szCs w:val="24"/>
                <w:lang w:eastAsia="pl-PL"/>
              </w:rPr>
              <w:t>423</w:t>
            </w:r>
          </w:p>
        </w:tc>
        <w:tc>
          <w:tcPr>
            <w:tcW w:w="750" w:type="pct"/>
            <w:tcBorders>
              <w:top w:val="single" w:sz="4" w:space="0" w:color="auto"/>
              <w:left w:val="single" w:sz="4" w:space="0" w:color="auto"/>
              <w:bottom w:val="single" w:sz="4" w:space="0" w:color="auto"/>
              <w:right w:val="single" w:sz="4" w:space="0" w:color="auto"/>
            </w:tcBorders>
          </w:tcPr>
          <w:p w14:paraId="533D5ACE" w14:textId="77777777" w:rsidR="0078150F" w:rsidRPr="008D1899" w:rsidRDefault="0078150F" w:rsidP="00966C4E">
            <w:pPr>
              <w:suppressAutoHyphens w:val="0"/>
              <w:spacing w:before="120" w:line="257" w:lineRule="auto"/>
              <w:jc w:val="both"/>
              <w:rPr>
                <w:rFonts w:ascii="Cambria" w:eastAsia="Calibri" w:hAnsi="Cambria" w:cs="Arial"/>
                <w:bCs/>
                <w:iCs/>
                <w:sz w:val="24"/>
                <w:szCs w:val="24"/>
                <w:lang w:eastAsia="pl-PL"/>
              </w:rPr>
            </w:pPr>
            <w:r>
              <w:rPr>
                <w:rFonts w:ascii="Cambria" w:eastAsia="Calibri" w:hAnsi="Cambria" w:cs="Arial"/>
                <w:bCs/>
                <w:iCs/>
                <w:sz w:val="24"/>
                <w:szCs w:val="24"/>
                <w:lang w:eastAsia="pl-PL"/>
              </w:rPr>
              <w:t>ŁO</w:t>
            </w:r>
            <w:r w:rsidRPr="008D1899">
              <w:rPr>
                <w:rFonts w:ascii="Cambria" w:eastAsia="Calibri" w:hAnsi="Cambria" w:cs="Arial"/>
                <w:bCs/>
                <w:iCs/>
                <w:sz w:val="24"/>
                <w:szCs w:val="24"/>
                <w:lang w:eastAsia="pl-PL"/>
              </w:rPr>
              <w:t>-AMB</w:t>
            </w:r>
          </w:p>
        </w:tc>
        <w:tc>
          <w:tcPr>
            <w:tcW w:w="2751" w:type="pct"/>
            <w:tcBorders>
              <w:top w:val="single" w:sz="4" w:space="0" w:color="auto"/>
              <w:left w:val="single" w:sz="4" w:space="0" w:color="auto"/>
              <w:bottom w:val="single" w:sz="4" w:space="0" w:color="auto"/>
              <w:right w:val="single" w:sz="4" w:space="0" w:color="auto"/>
            </w:tcBorders>
          </w:tcPr>
          <w:p w14:paraId="73D18067" w14:textId="77777777" w:rsidR="0078150F" w:rsidRPr="008D1899" w:rsidRDefault="0078150F" w:rsidP="00966C4E">
            <w:pPr>
              <w:widowControl w:val="0"/>
              <w:suppressAutoHyphens w:val="0"/>
              <w:spacing w:before="120" w:line="257" w:lineRule="auto"/>
              <w:jc w:val="both"/>
              <w:rPr>
                <w:rFonts w:ascii="Cambria" w:eastAsia="Calibri" w:hAnsi="Cambria" w:cs="Arial"/>
                <w:bCs/>
                <w:iCs/>
                <w:kern w:val="1"/>
                <w:sz w:val="24"/>
                <w:szCs w:val="24"/>
                <w:lang w:eastAsia="pl-PL" w:bidi="hi-IN"/>
              </w:rPr>
            </w:pPr>
            <w:r w:rsidRPr="008D1899">
              <w:rPr>
                <w:rFonts w:ascii="Cambria" w:eastAsia="Calibri" w:hAnsi="Cambria" w:cs="Arial"/>
                <w:bCs/>
                <w:iCs/>
                <w:kern w:val="1"/>
                <w:sz w:val="24"/>
                <w:szCs w:val="24"/>
                <w:lang w:eastAsia="pl-PL" w:bidi="hi-IN"/>
              </w:rPr>
              <w:t>Budowa ambony</w:t>
            </w:r>
          </w:p>
        </w:tc>
        <w:tc>
          <w:tcPr>
            <w:tcW w:w="749" w:type="pct"/>
            <w:tcBorders>
              <w:top w:val="single" w:sz="4" w:space="0" w:color="auto"/>
              <w:left w:val="single" w:sz="4" w:space="0" w:color="auto"/>
              <w:bottom w:val="single" w:sz="4" w:space="0" w:color="auto"/>
              <w:right w:val="single" w:sz="4" w:space="0" w:color="auto"/>
            </w:tcBorders>
          </w:tcPr>
          <w:p w14:paraId="4737DB04" w14:textId="77777777" w:rsidR="0078150F" w:rsidRPr="008D1899" w:rsidRDefault="0078150F" w:rsidP="00966C4E">
            <w:pPr>
              <w:tabs>
                <w:tab w:val="left" w:pos="1026"/>
              </w:tabs>
              <w:suppressAutoHyphens w:val="0"/>
              <w:spacing w:before="120" w:line="257" w:lineRule="auto"/>
              <w:jc w:val="both"/>
              <w:rPr>
                <w:rFonts w:ascii="Cambria" w:eastAsia="Calibri" w:hAnsi="Cambria" w:cs="Arial"/>
                <w:bCs/>
                <w:iCs/>
                <w:sz w:val="24"/>
                <w:szCs w:val="24"/>
                <w:lang w:eastAsia="pl-PL"/>
              </w:rPr>
            </w:pPr>
            <w:r w:rsidRPr="008D1899">
              <w:rPr>
                <w:rFonts w:ascii="Cambria" w:eastAsia="Calibri" w:hAnsi="Cambria" w:cs="Arial"/>
                <w:bCs/>
                <w:iCs/>
                <w:sz w:val="24"/>
                <w:szCs w:val="24"/>
                <w:lang w:eastAsia="pl-PL"/>
              </w:rPr>
              <w:t>SZT</w:t>
            </w:r>
          </w:p>
        </w:tc>
      </w:tr>
      <w:tr w:rsidR="0078150F" w:rsidRPr="008D1899" w14:paraId="7B919E2F" w14:textId="77777777" w:rsidTr="005D6FE0">
        <w:trPr>
          <w:trHeight w:val="164"/>
          <w:jc w:val="center"/>
        </w:trPr>
        <w:tc>
          <w:tcPr>
            <w:tcW w:w="750" w:type="pct"/>
            <w:tcBorders>
              <w:top w:val="single" w:sz="4" w:space="0" w:color="auto"/>
              <w:left w:val="single" w:sz="4" w:space="0" w:color="auto"/>
              <w:bottom w:val="single" w:sz="4" w:space="0" w:color="auto"/>
              <w:right w:val="single" w:sz="4" w:space="0" w:color="auto"/>
            </w:tcBorders>
          </w:tcPr>
          <w:p w14:paraId="79A553C7" w14:textId="2BF9C1C1" w:rsidR="0078150F" w:rsidRDefault="00E6381B" w:rsidP="00966C4E">
            <w:pPr>
              <w:suppressAutoHyphens w:val="0"/>
              <w:spacing w:before="120" w:line="257" w:lineRule="auto"/>
              <w:jc w:val="both"/>
              <w:rPr>
                <w:rFonts w:ascii="Cambria" w:eastAsia="Calibri" w:hAnsi="Cambria" w:cs="Arial"/>
                <w:bCs/>
                <w:iCs/>
                <w:sz w:val="24"/>
                <w:szCs w:val="24"/>
                <w:lang w:eastAsia="pl-PL"/>
              </w:rPr>
            </w:pPr>
            <w:r>
              <w:rPr>
                <w:rFonts w:ascii="Cambria" w:eastAsia="Calibri" w:hAnsi="Cambria" w:cs="Arial"/>
                <w:bCs/>
                <w:iCs/>
                <w:sz w:val="24"/>
                <w:szCs w:val="24"/>
                <w:lang w:eastAsia="pl-PL"/>
              </w:rPr>
              <w:t>424</w:t>
            </w:r>
          </w:p>
        </w:tc>
        <w:tc>
          <w:tcPr>
            <w:tcW w:w="750" w:type="pct"/>
            <w:tcBorders>
              <w:top w:val="single" w:sz="4" w:space="0" w:color="auto"/>
              <w:left w:val="single" w:sz="4" w:space="0" w:color="auto"/>
              <w:bottom w:val="single" w:sz="4" w:space="0" w:color="auto"/>
              <w:right w:val="single" w:sz="4" w:space="0" w:color="auto"/>
            </w:tcBorders>
          </w:tcPr>
          <w:p w14:paraId="568BF9F2" w14:textId="77777777" w:rsidR="0078150F" w:rsidRPr="008D1899" w:rsidRDefault="0078150F" w:rsidP="00966C4E">
            <w:pPr>
              <w:suppressAutoHyphens w:val="0"/>
              <w:spacing w:before="120" w:line="257" w:lineRule="auto"/>
              <w:jc w:val="both"/>
              <w:rPr>
                <w:rFonts w:ascii="Cambria" w:eastAsia="Calibri" w:hAnsi="Cambria" w:cs="Arial"/>
                <w:bCs/>
                <w:iCs/>
                <w:sz w:val="24"/>
                <w:szCs w:val="24"/>
                <w:lang w:eastAsia="pl-PL"/>
              </w:rPr>
            </w:pPr>
            <w:r>
              <w:rPr>
                <w:rFonts w:ascii="Cambria" w:eastAsia="Calibri" w:hAnsi="Cambria" w:cs="Arial"/>
                <w:bCs/>
                <w:iCs/>
                <w:sz w:val="24"/>
                <w:szCs w:val="24"/>
                <w:lang w:eastAsia="pl-PL"/>
              </w:rPr>
              <w:t>ŁO</w:t>
            </w:r>
            <w:r w:rsidRPr="008D1899">
              <w:rPr>
                <w:rFonts w:ascii="Cambria" w:eastAsia="Calibri" w:hAnsi="Cambria" w:cs="Arial"/>
                <w:bCs/>
                <w:iCs/>
                <w:sz w:val="24"/>
                <w:szCs w:val="24"/>
                <w:lang w:eastAsia="pl-PL"/>
              </w:rPr>
              <w:t>-LIZ</w:t>
            </w:r>
          </w:p>
        </w:tc>
        <w:tc>
          <w:tcPr>
            <w:tcW w:w="2751" w:type="pct"/>
            <w:tcBorders>
              <w:top w:val="single" w:sz="4" w:space="0" w:color="auto"/>
              <w:left w:val="single" w:sz="4" w:space="0" w:color="auto"/>
              <w:bottom w:val="single" w:sz="4" w:space="0" w:color="auto"/>
              <w:right w:val="single" w:sz="4" w:space="0" w:color="auto"/>
            </w:tcBorders>
          </w:tcPr>
          <w:p w14:paraId="53008E1B" w14:textId="77777777" w:rsidR="0078150F" w:rsidRPr="008D1899" w:rsidRDefault="0078150F" w:rsidP="00966C4E">
            <w:pPr>
              <w:widowControl w:val="0"/>
              <w:suppressAutoHyphens w:val="0"/>
              <w:spacing w:before="120" w:line="257" w:lineRule="auto"/>
              <w:jc w:val="both"/>
              <w:rPr>
                <w:rFonts w:ascii="Cambria" w:eastAsia="Calibri" w:hAnsi="Cambria" w:cs="Arial"/>
                <w:bCs/>
                <w:iCs/>
                <w:kern w:val="1"/>
                <w:sz w:val="24"/>
                <w:szCs w:val="24"/>
                <w:lang w:eastAsia="pl-PL" w:bidi="hi-IN"/>
              </w:rPr>
            </w:pPr>
            <w:r w:rsidRPr="008D1899">
              <w:rPr>
                <w:rFonts w:ascii="Cambria" w:eastAsia="Calibri" w:hAnsi="Cambria" w:cs="Arial"/>
                <w:bCs/>
                <w:iCs/>
                <w:kern w:val="1"/>
                <w:sz w:val="24"/>
                <w:szCs w:val="24"/>
                <w:lang w:eastAsia="pl-PL" w:bidi="hi-IN"/>
              </w:rPr>
              <w:t>Budowa lizawki</w:t>
            </w:r>
          </w:p>
        </w:tc>
        <w:tc>
          <w:tcPr>
            <w:tcW w:w="749" w:type="pct"/>
            <w:tcBorders>
              <w:top w:val="single" w:sz="4" w:space="0" w:color="auto"/>
              <w:left w:val="single" w:sz="4" w:space="0" w:color="auto"/>
              <w:bottom w:val="single" w:sz="4" w:space="0" w:color="auto"/>
              <w:right w:val="single" w:sz="4" w:space="0" w:color="auto"/>
            </w:tcBorders>
          </w:tcPr>
          <w:p w14:paraId="57588FCD" w14:textId="77777777" w:rsidR="0078150F" w:rsidRPr="008D1899" w:rsidRDefault="0078150F" w:rsidP="00966C4E">
            <w:pPr>
              <w:tabs>
                <w:tab w:val="left" w:pos="1026"/>
              </w:tabs>
              <w:suppressAutoHyphens w:val="0"/>
              <w:spacing w:before="120" w:line="257" w:lineRule="auto"/>
              <w:jc w:val="both"/>
              <w:rPr>
                <w:rFonts w:ascii="Cambria" w:eastAsia="Calibri" w:hAnsi="Cambria" w:cs="Arial"/>
                <w:bCs/>
                <w:iCs/>
                <w:sz w:val="24"/>
                <w:szCs w:val="24"/>
                <w:lang w:eastAsia="pl-PL"/>
              </w:rPr>
            </w:pPr>
            <w:r w:rsidRPr="008D1899">
              <w:rPr>
                <w:rFonts w:ascii="Cambria" w:eastAsia="Calibri" w:hAnsi="Cambria" w:cs="Arial"/>
                <w:bCs/>
                <w:iCs/>
                <w:sz w:val="24"/>
                <w:szCs w:val="24"/>
                <w:lang w:eastAsia="pl-PL"/>
              </w:rPr>
              <w:t>SZT</w:t>
            </w:r>
          </w:p>
        </w:tc>
      </w:tr>
      <w:tr w:rsidR="0078150F" w:rsidRPr="008D1899" w14:paraId="78928568" w14:textId="77777777" w:rsidTr="005D6FE0">
        <w:trPr>
          <w:trHeight w:val="164"/>
          <w:jc w:val="center"/>
        </w:trPr>
        <w:tc>
          <w:tcPr>
            <w:tcW w:w="750" w:type="pct"/>
            <w:tcBorders>
              <w:top w:val="single" w:sz="4" w:space="0" w:color="auto"/>
              <w:left w:val="single" w:sz="4" w:space="0" w:color="auto"/>
              <w:bottom w:val="single" w:sz="4" w:space="0" w:color="auto"/>
              <w:right w:val="single" w:sz="4" w:space="0" w:color="auto"/>
            </w:tcBorders>
          </w:tcPr>
          <w:p w14:paraId="1C6E74CD" w14:textId="2BB6A43B" w:rsidR="0078150F" w:rsidRDefault="00E6381B" w:rsidP="00966C4E">
            <w:pPr>
              <w:suppressAutoHyphens w:val="0"/>
              <w:spacing w:before="120" w:line="257" w:lineRule="auto"/>
              <w:jc w:val="both"/>
              <w:rPr>
                <w:rFonts w:ascii="Cambria" w:eastAsia="Calibri" w:hAnsi="Cambria" w:cs="Arial"/>
                <w:bCs/>
                <w:iCs/>
                <w:sz w:val="24"/>
                <w:szCs w:val="24"/>
                <w:lang w:eastAsia="pl-PL"/>
              </w:rPr>
            </w:pPr>
            <w:r>
              <w:rPr>
                <w:rFonts w:ascii="Cambria" w:eastAsia="Calibri" w:hAnsi="Cambria" w:cs="Arial"/>
                <w:bCs/>
                <w:iCs/>
                <w:sz w:val="24"/>
                <w:szCs w:val="24"/>
                <w:lang w:eastAsia="pl-PL"/>
              </w:rPr>
              <w:t>425</w:t>
            </w:r>
          </w:p>
        </w:tc>
        <w:tc>
          <w:tcPr>
            <w:tcW w:w="750" w:type="pct"/>
            <w:tcBorders>
              <w:top w:val="single" w:sz="4" w:space="0" w:color="auto"/>
              <w:left w:val="single" w:sz="4" w:space="0" w:color="auto"/>
              <w:bottom w:val="single" w:sz="4" w:space="0" w:color="auto"/>
              <w:right w:val="single" w:sz="4" w:space="0" w:color="auto"/>
            </w:tcBorders>
          </w:tcPr>
          <w:p w14:paraId="54839C89" w14:textId="77777777" w:rsidR="0078150F" w:rsidRPr="008D1899" w:rsidRDefault="0078150F" w:rsidP="00966C4E">
            <w:pPr>
              <w:suppressAutoHyphens w:val="0"/>
              <w:spacing w:before="120" w:line="257" w:lineRule="auto"/>
              <w:jc w:val="both"/>
              <w:rPr>
                <w:rFonts w:ascii="Cambria" w:eastAsia="Calibri" w:hAnsi="Cambria" w:cs="Arial"/>
                <w:bCs/>
                <w:iCs/>
                <w:sz w:val="24"/>
                <w:szCs w:val="24"/>
                <w:lang w:eastAsia="pl-PL"/>
              </w:rPr>
            </w:pPr>
            <w:r>
              <w:rPr>
                <w:rFonts w:ascii="Cambria" w:eastAsia="Calibri" w:hAnsi="Cambria" w:cs="Arial"/>
                <w:bCs/>
                <w:iCs/>
                <w:sz w:val="24"/>
                <w:szCs w:val="24"/>
                <w:lang w:eastAsia="pl-PL"/>
              </w:rPr>
              <w:t>ŁO</w:t>
            </w:r>
            <w:r w:rsidRPr="008D1899">
              <w:rPr>
                <w:rFonts w:ascii="Cambria" w:eastAsia="Calibri" w:hAnsi="Cambria" w:cs="Arial"/>
                <w:bCs/>
                <w:iCs/>
                <w:sz w:val="24"/>
                <w:szCs w:val="24"/>
                <w:lang w:eastAsia="pl-PL"/>
              </w:rPr>
              <w:t>-DRAB</w:t>
            </w:r>
          </w:p>
        </w:tc>
        <w:tc>
          <w:tcPr>
            <w:tcW w:w="2751" w:type="pct"/>
            <w:tcBorders>
              <w:top w:val="single" w:sz="4" w:space="0" w:color="auto"/>
              <w:left w:val="single" w:sz="4" w:space="0" w:color="auto"/>
              <w:bottom w:val="single" w:sz="4" w:space="0" w:color="auto"/>
              <w:right w:val="single" w:sz="4" w:space="0" w:color="auto"/>
            </w:tcBorders>
          </w:tcPr>
          <w:p w14:paraId="58191939" w14:textId="77777777" w:rsidR="0078150F" w:rsidRPr="008D1899" w:rsidRDefault="0078150F" w:rsidP="00966C4E">
            <w:pPr>
              <w:widowControl w:val="0"/>
              <w:suppressAutoHyphens w:val="0"/>
              <w:spacing w:before="120" w:line="257" w:lineRule="auto"/>
              <w:jc w:val="both"/>
              <w:rPr>
                <w:rFonts w:ascii="Cambria" w:eastAsia="Calibri" w:hAnsi="Cambria" w:cs="Arial"/>
                <w:bCs/>
                <w:iCs/>
                <w:kern w:val="1"/>
                <w:sz w:val="24"/>
                <w:szCs w:val="24"/>
                <w:lang w:eastAsia="pl-PL" w:bidi="hi-IN"/>
              </w:rPr>
            </w:pPr>
            <w:r w:rsidRPr="008D1899">
              <w:rPr>
                <w:rFonts w:ascii="Cambria" w:eastAsia="Calibri" w:hAnsi="Cambria" w:cs="Arial"/>
                <w:bCs/>
                <w:iCs/>
                <w:kern w:val="1"/>
                <w:sz w:val="24"/>
                <w:szCs w:val="24"/>
                <w:lang w:eastAsia="pl-PL" w:bidi="hi-IN"/>
              </w:rPr>
              <w:t xml:space="preserve">Budowa drabiny </w:t>
            </w:r>
          </w:p>
        </w:tc>
        <w:tc>
          <w:tcPr>
            <w:tcW w:w="749" w:type="pct"/>
            <w:tcBorders>
              <w:top w:val="single" w:sz="4" w:space="0" w:color="auto"/>
              <w:left w:val="single" w:sz="4" w:space="0" w:color="auto"/>
              <w:bottom w:val="single" w:sz="4" w:space="0" w:color="auto"/>
              <w:right w:val="single" w:sz="4" w:space="0" w:color="auto"/>
            </w:tcBorders>
          </w:tcPr>
          <w:p w14:paraId="55E9774C" w14:textId="77777777" w:rsidR="0078150F" w:rsidRPr="008D1899" w:rsidRDefault="0078150F" w:rsidP="00966C4E">
            <w:pPr>
              <w:tabs>
                <w:tab w:val="left" w:pos="1026"/>
              </w:tabs>
              <w:suppressAutoHyphens w:val="0"/>
              <w:spacing w:before="120" w:line="257" w:lineRule="auto"/>
              <w:jc w:val="both"/>
              <w:rPr>
                <w:rFonts w:ascii="Cambria" w:eastAsia="Calibri" w:hAnsi="Cambria" w:cs="Arial"/>
                <w:bCs/>
                <w:iCs/>
                <w:sz w:val="24"/>
                <w:szCs w:val="24"/>
                <w:lang w:eastAsia="pl-PL"/>
              </w:rPr>
            </w:pPr>
            <w:r w:rsidRPr="008D1899">
              <w:rPr>
                <w:rFonts w:ascii="Cambria" w:eastAsia="Calibri" w:hAnsi="Cambria" w:cs="Arial"/>
                <w:bCs/>
                <w:iCs/>
                <w:sz w:val="24"/>
                <w:szCs w:val="24"/>
                <w:lang w:eastAsia="pl-PL"/>
              </w:rPr>
              <w:t>SZT</w:t>
            </w:r>
          </w:p>
        </w:tc>
      </w:tr>
      <w:tr w:rsidR="0078150F" w:rsidRPr="008D1899" w14:paraId="0EFB727D" w14:textId="77777777" w:rsidTr="005D6FE0">
        <w:trPr>
          <w:trHeight w:val="164"/>
          <w:jc w:val="center"/>
        </w:trPr>
        <w:tc>
          <w:tcPr>
            <w:tcW w:w="750" w:type="pct"/>
            <w:tcBorders>
              <w:top w:val="single" w:sz="4" w:space="0" w:color="auto"/>
              <w:left w:val="single" w:sz="4" w:space="0" w:color="auto"/>
              <w:bottom w:val="single" w:sz="4" w:space="0" w:color="auto"/>
              <w:right w:val="single" w:sz="4" w:space="0" w:color="auto"/>
            </w:tcBorders>
          </w:tcPr>
          <w:p w14:paraId="2814EF14" w14:textId="1F14050E" w:rsidR="0078150F" w:rsidRDefault="00E6381B" w:rsidP="00966C4E">
            <w:pPr>
              <w:suppressAutoHyphens w:val="0"/>
              <w:spacing w:before="120" w:line="257" w:lineRule="auto"/>
              <w:jc w:val="both"/>
              <w:rPr>
                <w:rFonts w:ascii="Cambria" w:eastAsia="Calibri" w:hAnsi="Cambria" w:cs="Arial"/>
                <w:bCs/>
                <w:iCs/>
                <w:sz w:val="24"/>
                <w:szCs w:val="24"/>
                <w:lang w:eastAsia="pl-PL"/>
              </w:rPr>
            </w:pPr>
            <w:r>
              <w:rPr>
                <w:rFonts w:ascii="Cambria" w:eastAsia="Calibri" w:hAnsi="Cambria" w:cs="Arial"/>
                <w:bCs/>
                <w:iCs/>
                <w:sz w:val="24"/>
                <w:szCs w:val="24"/>
                <w:lang w:eastAsia="pl-PL"/>
              </w:rPr>
              <w:t>426</w:t>
            </w:r>
          </w:p>
        </w:tc>
        <w:tc>
          <w:tcPr>
            <w:tcW w:w="750" w:type="pct"/>
            <w:tcBorders>
              <w:top w:val="single" w:sz="4" w:space="0" w:color="auto"/>
              <w:left w:val="single" w:sz="4" w:space="0" w:color="auto"/>
              <w:bottom w:val="single" w:sz="4" w:space="0" w:color="auto"/>
              <w:right w:val="single" w:sz="4" w:space="0" w:color="auto"/>
            </w:tcBorders>
          </w:tcPr>
          <w:p w14:paraId="46249554" w14:textId="77777777" w:rsidR="0078150F" w:rsidRPr="008D1899" w:rsidRDefault="0078150F" w:rsidP="00966C4E">
            <w:pPr>
              <w:suppressAutoHyphens w:val="0"/>
              <w:spacing w:before="120" w:line="257" w:lineRule="auto"/>
              <w:jc w:val="both"/>
              <w:rPr>
                <w:rFonts w:ascii="Cambria" w:eastAsia="Calibri" w:hAnsi="Cambria" w:cs="Arial"/>
                <w:bCs/>
                <w:iCs/>
                <w:sz w:val="24"/>
                <w:szCs w:val="24"/>
                <w:lang w:eastAsia="pl-PL"/>
              </w:rPr>
            </w:pPr>
            <w:r>
              <w:rPr>
                <w:rFonts w:ascii="Cambria" w:eastAsia="Calibri" w:hAnsi="Cambria" w:cs="Arial"/>
                <w:bCs/>
                <w:iCs/>
                <w:sz w:val="24"/>
                <w:szCs w:val="24"/>
                <w:lang w:eastAsia="pl-PL"/>
              </w:rPr>
              <w:t>ŁO-KOSZ</w:t>
            </w:r>
          </w:p>
        </w:tc>
        <w:tc>
          <w:tcPr>
            <w:tcW w:w="2751" w:type="pct"/>
            <w:tcBorders>
              <w:top w:val="single" w:sz="4" w:space="0" w:color="auto"/>
              <w:left w:val="single" w:sz="4" w:space="0" w:color="auto"/>
              <w:bottom w:val="single" w:sz="4" w:space="0" w:color="auto"/>
              <w:right w:val="single" w:sz="4" w:space="0" w:color="auto"/>
            </w:tcBorders>
          </w:tcPr>
          <w:p w14:paraId="048180CD" w14:textId="77777777" w:rsidR="0078150F" w:rsidRPr="008D1899" w:rsidRDefault="0078150F" w:rsidP="00966C4E">
            <w:pPr>
              <w:widowControl w:val="0"/>
              <w:suppressAutoHyphens w:val="0"/>
              <w:spacing w:before="120" w:line="257" w:lineRule="auto"/>
              <w:jc w:val="both"/>
              <w:rPr>
                <w:rFonts w:ascii="Cambria" w:eastAsia="Calibri" w:hAnsi="Cambria" w:cs="Arial"/>
                <w:bCs/>
                <w:iCs/>
                <w:kern w:val="1"/>
                <w:sz w:val="24"/>
                <w:szCs w:val="24"/>
                <w:lang w:eastAsia="pl-PL" w:bidi="hi-IN"/>
              </w:rPr>
            </w:pPr>
            <w:r w:rsidRPr="008D1899">
              <w:rPr>
                <w:rFonts w:ascii="Cambria" w:eastAsia="Calibri" w:hAnsi="Cambria" w:cs="Arial"/>
                <w:bCs/>
                <w:iCs/>
                <w:kern w:val="1"/>
                <w:sz w:val="24"/>
                <w:szCs w:val="24"/>
                <w:lang w:eastAsia="pl-PL" w:bidi="hi-IN"/>
              </w:rPr>
              <w:t xml:space="preserve">Budowa </w:t>
            </w:r>
            <w:r>
              <w:rPr>
                <w:rFonts w:ascii="Cambria" w:eastAsia="Calibri" w:hAnsi="Cambria" w:cs="Arial"/>
                <w:bCs/>
                <w:iCs/>
                <w:kern w:val="1"/>
                <w:sz w:val="24"/>
                <w:szCs w:val="24"/>
                <w:lang w:eastAsia="pl-PL" w:bidi="hi-IN"/>
              </w:rPr>
              <w:t>nadziemnego stanowiska</w:t>
            </w:r>
          </w:p>
        </w:tc>
        <w:tc>
          <w:tcPr>
            <w:tcW w:w="749" w:type="pct"/>
            <w:tcBorders>
              <w:top w:val="single" w:sz="4" w:space="0" w:color="auto"/>
              <w:left w:val="single" w:sz="4" w:space="0" w:color="auto"/>
              <w:bottom w:val="single" w:sz="4" w:space="0" w:color="auto"/>
              <w:right w:val="single" w:sz="4" w:space="0" w:color="auto"/>
            </w:tcBorders>
          </w:tcPr>
          <w:p w14:paraId="7736DE4F" w14:textId="77777777" w:rsidR="0078150F" w:rsidRPr="008D1899" w:rsidRDefault="0078150F" w:rsidP="00966C4E">
            <w:pPr>
              <w:tabs>
                <w:tab w:val="left" w:pos="1026"/>
              </w:tabs>
              <w:suppressAutoHyphens w:val="0"/>
              <w:spacing w:before="120" w:line="257" w:lineRule="auto"/>
              <w:jc w:val="both"/>
              <w:rPr>
                <w:rFonts w:ascii="Cambria" w:eastAsia="Calibri" w:hAnsi="Cambria" w:cs="Arial"/>
                <w:bCs/>
                <w:iCs/>
                <w:sz w:val="24"/>
                <w:szCs w:val="24"/>
                <w:lang w:eastAsia="pl-PL"/>
              </w:rPr>
            </w:pPr>
            <w:r w:rsidRPr="008D1899">
              <w:rPr>
                <w:rFonts w:ascii="Cambria" w:eastAsia="Calibri" w:hAnsi="Cambria" w:cs="Arial"/>
                <w:bCs/>
                <w:iCs/>
                <w:sz w:val="24"/>
                <w:szCs w:val="24"/>
                <w:lang w:eastAsia="pl-PL"/>
              </w:rPr>
              <w:t>SZT</w:t>
            </w:r>
          </w:p>
        </w:tc>
      </w:tr>
      <w:tr w:rsidR="0078150F" w:rsidRPr="008D1899" w14:paraId="2863E6DE" w14:textId="77777777" w:rsidTr="005D6FE0">
        <w:trPr>
          <w:trHeight w:val="164"/>
          <w:jc w:val="center"/>
        </w:trPr>
        <w:tc>
          <w:tcPr>
            <w:tcW w:w="750" w:type="pct"/>
            <w:tcBorders>
              <w:top w:val="single" w:sz="4" w:space="0" w:color="auto"/>
              <w:left w:val="single" w:sz="4" w:space="0" w:color="auto"/>
              <w:bottom w:val="single" w:sz="4" w:space="0" w:color="auto"/>
              <w:right w:val="single" w:sz="4" w:space="0" w:color="auto"/>
            </w:tcBorders>
          </w:tcPr>
          <w:p w14:paraId="5F63ED91" w14:textId="02888905" w:rsidR="0078150F" w:rsidRDefault="00E6381B" w:rsidP="00966C4E">
            <w:pPr>
              <w:suppressAutoHyphens w:val="0"/>
              <w:spacing w:before="120" w:line="257" w:lineRule="auto"/>
              <w:jc w:val="both"/>
              <w:rPr>
                <w:rFonts w:ascii="Cambria" w:eastAsia="Calibri" w:hAnsi="Cambria" w:cs="Arial"/>
                <w:bCs/>
                <w:iCs/>
                <w:sz w:val="24"/>
                <w:szCs w:val="24"/>
                <w:lang w:eastAsia="pl-PL"/>
              </w:rPr>
            </w:pPr>
            <w:r>
              <w:rPr>
                <w:rFonts w:ascii="Cambria" w:eastAsia="Calibri" w:hAnsi="Cambria" w:cs="Arial"/>
                <w:bCs/>
                <w:iCs/>
                <w:sz w:val="24"/>
                <w:szCs w:val="24"/>
                <w:lang w:eastAsia="pl-PL"/>
              </w:rPr>
              <w:t>427</w:t>
            </w:r>
          </w:p>
        </w:tc>
        <w:tc>
          <w:tcPr>
            <w:tcW w:w="750" w:type="pct"/>
            <w:tcBorders>
              <w:top w:val="single" w:sz="4" w:space="0" w:color="auto"/>
              <w:left w:val="single" w:sz="4" w:space="0" w:color="auto"/>
              <w:bottom w:val="single" w:sz="4" w:space="0" w:color="auto"/>
              <w:right w:val="single" w:sz="4" w:space="0" w:color="auto"/>
            </w:tcBorders>
          </w:tcPr>
          <w:p w14:paraId="179DAA72" w14:textId="77777777" w:rsidR="0078150F" w:rsidRPr="008D1899" w:rsidRDefault="0078150F" w:rsidP="00966C4E">
            <w:pPr>
              <w:suppressAutoHyphens w:val="0"/>
              <w:spacing w:before="120" w:line="257" w:lineRule="auto"/>
              <w:jc w:val="both"/>
              <w:rPr>
                <w:rFonts w:ascii="Cambria" w:eastAsia="Calibri" w:hAnsi="Cambria" w:cs="Arial"/>
                <w:bCs/>
                <w:iCs/>
                <w:sz w:val="24"/>
                <w:szCs w:val="24"/>
                <w:lang w:eastAsia="pl-PL"/>
              </w:rPr>
            </w:pPr>
            <w:r>
              <w:rPr>
                <w:rFonts w:ascii="Cambria" w:eastAsia="Calibri" w:hAnsi="Cambria" w:cs="Arial"/>
                <w:bCs/>
                <w:iCs/>
                <w:sz w:val="24"/>
                <w:szCs w:val="24"/>
                <w:lang w:eastAsia="pl-PL"/>
              </w:rPr>
              <w:t>ŁO-PASN</w:t>
            </w:r>
          </w:p>
        </w:tc>
        <w:tc>
          <w:tcPr>
            <w:tcW w:w="2751" w:type="pct"/>
            <w:tcBorders>
              <w:top w:val="single" w:sz="4" w:space="0" w:color="auto"/>
              <w:left w:val="single" w:sz="4" w:space="0" w:color="auto"/>
              <w:bottom w:val="single" w:sz="4" w:space="0" w:color="auto"/>
              <w:right w:val="single" w:sz="4" w:space="0" w:color="auto"/>
            </w:tcBorders>
          </w:tcPr>
          <w:p w14:paraId="16A097EE" w14:textId="77777777" w:rsidR="0078150F" w:rsidRPr="008D1899" w:rsidRDefault="0078150F" w:rsidP="00966C4E">
            <w:pPr>
              <w:widowControl w:val="0"/>
              <w:suppressAutoHyphens w:val="0"/>
              <w:spacing w:before="120" w:line="257" w:lineRule="auto"/>
              <w:jc w:val="both"/>
              <w:rPr>
                <w:rFonts w:ascii="Cambria" w:eastAsia="Calibri" w:hAnsi="Cambria" w:cs="Arial"/>
                <w:bCs/>
                <w:iCs/>
                <w:kern w:val="1"/>
                <w:sz w:val="24"/>
                <w:szCs w:val="24"/>
                <w:lang w:eastAsia="pl-PL" w:bidi="hi-IN"/>
              </w:rPr>
            </w:pPr>
            <w:r w:rsidRPr="008D1899">
              <w:rPr>
                <w:rFonts w:ascii="Cambria" w:eastAsia="Calibri" w:hAnsi="Cambria" w:cs="Arial"/>
                <w:bCs/>
                <w:iCs/>
                <w:kern w:val="1"/>
                <w:sz w:val="24"/>
                <w:szCs w:val="24"/>
                <w:lang w:eastAsia="pl-PL" w:bidi="hi-IN"/>
              </w:rPr>
              <w:t xml:space="preserve">Budowa </w:t>
            </w:r>
            <w:r>
              <w:rPr>
                <w:rFonts w:ascii="Cambria" w:eastAsia="Calibri" w:hAnsi="Cambria" w:cs="Arial"/>
                <w:bCs/>
                <w:iCs/>
                <w:kern w:val="1"/>
                <w:sz w:val="24"/>
                <w:szCs w:val="24"/>
                <w:lang w:eastAsia="pl-PL" w:bidi="hi-IN"/>
              </w:rPr>
              <w:t>paśnika</w:t>
            </w:r>
          </w:p>
        </w:tc>
        <w:tc>
          <w:tcPr>
            <w:tcW w:w="749" w:type="pct"/>
            <w:tcBorders>
              <w:top w:val="single" w:sz="4" w:space="0" w:color="auto"/>
              <w:left w:val="single" w:sz="4" w:space="0" w:color="auto"/>
              <w:bottom w:val="single" w:sz="4" w:space="0" w:color="auto"/>
              <w:right w:val="single" w:sz="4" w:space="0" w:color="auto"/>
            </w:tcBorders>
          </w:tcPr>
          <w:p w14:paraId="29F14800" w14:textId="77777777" w:rsidR="0078150F" w:rsidRPr="008D1899" w:rsidRDefault="0078150F" w:rsidP="00966C4E">
            <w:pPr>
              <w:tabs>
                <w:tab w:val="left" w:pos="1026"/>
              </w:tabs>
              <w:suppressAutoHyphens w:val="0"/>
              <w:spacing w:before="120" w:line="257" w:lineRule="auto"/>
              <w:jc w:val="both"/>
              <w:rPr>
                <w:rFonts w:ascii="Cambria" w:eastAsia="Calibri" w:hAnsi="Cambria" w:cs="Arial"/>
                <w:bCs/>
                <w:iCs/>
                <w:sz w:val="24"/>
                <w:szCs w:val="24"/>
                <w:lang w:eastAsia="pl-PL"/>
              </w:rPr>
            </w:pPr>
            <w:r w:rsidRPr="008D1899">
              <w:rPr>
                <w:rFonts w:ascii="Cambria" w:eastAsia="Calibri" w:hAnsi="Cambria" w:cs="Arial"/>
                <w:bCs/>
                <w:iCs/>
                <w:sz w:val="24"/>
                <w:szCs w:val="24"/>
                <w:lang w:eastAsia="pl-PL"/>
              </w:rPr>
              <w:t>SZT</w:t>
            </w:r>
          </w:p>
        </w:tc>
      </w:tr>
    </w:tbl>
    <w:p w14:paraId="1B9C9556" w14:textId="77777777" w:rsidR="0078150F" w:rsidRPr="00E358A9" w:rsidRDefault="0078150F" w:rsidP="00560200">
      <w:pPr>
        <w:widowControl w:val="0"/>
        <w:suppressAutoHyphens w:val="0"/>
        <w:spacing w:before="240" w:line="257" w:lineRule="auto"/>
        <w:jc w:val="both"/>
        <w:rPr>
          <w:rFonts w:ascii="Cambria" w:eastAsia="Calibri" w:hAnsi="Cambria" w:cs="Arial"/>
          <w:b/>
          <w:iCs/>
          <w:kern w:val="1"/>
          <w:sz w:val="24"/>
          <w:szCs w:val="24"/>
          <w:lang w:eastAsia="pl-PL" w:bidi="hi-IN"/>
        </w:rPr>
      </w:pPr>
      <w:r w:rsidRPr="00E358A9">
        <w:rPr>
          <w:rFonts w:ascii="Cambria" w:eastAsia="Calibri" w:hAnsi="Cambria" w:cs="Arial"/>
          <w:b/>
          <w:iCs/>
          <w:kern w:val="1"/>
          <w:sz w:val="24"/>
          <w:szCs w:val="24"/>
          <w:lang w:eastAsia="pl-PL" w:bidi="hi-IN"/>
        </w:rPr>
        <w:t>Standard technologii dla tej czynności obejmuje:</w:t>
      </w:r>
    </w:p>
    <w:p w14:paraId="6133EEA9" w14:textId="77777777" w:rsidR="00560200" w:rsidRDefault="0078150F" w:rsidP="00560200">
      <w:pPr>
        <w:widowControl w:val="0"/>
        <w:suppressAutoHyphens w:val="0"/>
        <w:spacing w:line="257" w:lineRule="auto"/>
        <w:jc w:val="both"/>
        <w:rPr>
          <w:rFonts w:ascii="Cambria" w:eastAsia="Calibri" w:hAnsi="Cambria" w:cs="Arial"/>
          <w:bCs/>
          <w:iCs/>
          <w:kern w:val="1"/>
          <w:sz w:val="24"/>
          <w:szCs w:val="24"/>
          <w:lang w:eastAsia="pl-PL" w:bidi="hi-IN"/>
        </w:rPr>
      </w:pPr>
      <w:r w:rsidRPr="008D1899">
        <w:rPr>
          <w:rFonts w:ascii="Cambria" w:eastAsia="Calibri" w:hAnsi="Cambria" w:cs="Arial"/>
          <w:bCs/>
          <w:iCs/>
          <w:kern w:val="1"/>
          <w:sz w:val="24"/>
          <w:szCs w:val="24"/>
          <w:lang w:eastAsia="pl-PL" w:bidi="hi-IN"/>
        </w:rPr>
        <w:t>- budow</w:t>
      </w:r>
      <w:r>
        <w:rPr>
          <w:rFonts w:ascii="Cambria" w:eastAsia="Calibri" w:hAnsi="Cambria" w:cs="Arial"/>
          <w:bCs/>
          <w:iCs/>
          <w:kern w:val="1"/>
          <w:sz w:val="24"/>
          <w:szCs w:val="24"/>
          <w:lang w:eastAsia="pl-PL" w:bidi="hi-IN"/>
        </w:rPr>
        <w:t>ę</w:t>
      </w:r>
      <w:r w:rsidRPr="008D1899">
        <w:rPr>
          <w:rFonts w:ascii="Cambria" w:eastAsia="Calibri" w:hAnsi="Cambria" w:cs="Arial"/>
          <w:bCs/>
          <w:iCs/>
          <w:kern w:val="1"/>
          <w:sz w:val="24"/>
          <w:szCs w:val="24"/>
          <w:lang w:eastAsia="pl-PL" w:bidi="hi-IN"/>
        </w:rPr>
        <w:t xml:space="preserve"> ambony myśliwskiej o wysokości 4m na terenie OHZ </w:t>
      </w:r>
      <w:bookmarkStart w:id="54" w:name="_Hlk38447597"/>
      <w:r w:rsidRPr="008D1899">
        <w:rPr>
          <w:rFonts w:ascii="Cambria" w:eastAsia="Calibri" w:hAnsi="Cambria" w:cs="Arial"/>
          <w:bCs/>
          <w:iCs/>
          <w:kern w:val="1"/>
          <w:sz w:val="24"/>
          <w:szCs w:val="24"/>
          <w:lang w:eastAsia="pl-PL" w:bidi="hi-IN"/>
        </w:rPr>
        <w:t xml:space="preserve">według załączonego do </w:t>
      </w:r>
      <w:r w:rsidRPr="00FE17C6">
        <w:rPr>
          <w:rFonts w:ascii="Cambria" w:eastAsia="Calibri" w:hAnsi="Cambria" w:cs="Arial"/>
          <w:bCs/>
          <w:iCs/>
          <w:kern w:val="1"/>
          <w:sz w:val="24"/>
          <w:szCs w:val="24"/>
          <w:lang w:eastAsia="pl-PL" w:bidi="hi-IN"/>
        </w:rPr>
        <w:t>SWZ projektu,</w:t>
      </w:r>
    </w:p>
    <w:p w14:paraId="6119D10B" w14:textId="006942CA" w:rsidR="0078150F" w:rsidRPr="008D1899" w:rsidRDefault="0078150F" w:rsidP="00560200">
      <w:pPr>
        <w:widowControl w:val="0"/>
        <w:suppressAutoHyphens w:val="0"/>
        <w:spacing w:line="257" w:lineRule="auto"/>
        <w:jc w:val="both"/>
        <w:rPr>
          <w:rFonts w:ascii="Cambria" w:eastAsia="Calibri" w:hAnsi="Cambria" w:cs="Arial"/>
          <w:bCs/>
          <w:iCs/>
          <w:kern w:val="1"/>
          <w:sz w:val="24"/>
          <w:szCs w:val="24"/>
          <w:lang w:eastAsia="pl-PL" w:bidi="hi-IN"/>
        </w:rPr>
      </w:pPr>
      <w:r w:rsidRPr="008D1899">
        <w:rPr>
          <w:rFonts w:ascii="Cambria" w:eastAsia="Calibri" w:hAnsi="Cambria" w:cs="Arial"/>
          <w:bCs/>
          <w:iCs/>
          <w:kern w:val="1"/>
          <w:sz w:val="24"/>
          <w:szCs w:val="24"/>
          <w:lang w:eastAsia="pl-PL" w:bidi="hi-IN"/>
        </w:rPr>
        <w:t>- budow</w:t>
      </w:r>
      <w:r>
        <w:rPr>
          <w:rFonts w:ascii="Cambria" w:eastAsia="Calibri" w:hAnsi="Cambria" w:cs="Arial"/>
          <w:bCs/>
          <w:iCs/>
          <w:kern w:val="1"/>
          <w:sz w:val="24"/>
          <w:szCs w:val="24"/>
          <w:lang w:eastAsia="pl-PL" w:bidi="hi-IN"/>
        </w:rPr>
        <w:t>ę</w:t>
      </w:r>
      <w:r w:rsidRPr="008D1899">
        <w:rPr>
          <w:rFonts w:ascii="Cambria" w:eastAsia="Calibri" w:hAnsi="Cambria" w:cs="Arial"/>
          <w:bCs/>
          <w:iCs/>
          <w:kern w:val="1"/>
          <w:sz w:val="24"/>
          <w:szCs w:val="24"/>
          <w:lang w:eastAsia="pl-PL" w:bidi="hi-IN"/>
        </w:rPr>
        <w:t xml:space="preserve"> drabiny (drewno użyte w konstrukcji ambony należy okorować na biało; </w:t>
      </w:r>
      <w:r>
        <w:rPr>
          <w:rFonts w:ascii="Cambria" w:eastAsia="Calibri" w:hAnsi="Cambria" w:cs="Arial"/>
          <w:bCs/>
          <w:iCs/>
          <w:kern w:val="1"/>
          <w:sz w:val="24"/>
          <w:szCs w:val="24"/>
          <w:lang w:eastAsia="pl-PL" w:bidi="hi-IN"/>
        </w:rPr>
        <w:br/>
      </w:r>
      <w:r w:rsidRPr="008D1899">
        <w:rPr>
          <w:rFonts w:ascii="Cambria" w:eastAsia="Calibri" w:hAnsi="Cambria" w:cs="Arial"/>
          <w:bCs/>
          <w:iCs/>
          <w:kern w:val="1"/>
          <w:sz w:val="24"/>
          <w:szCs w:val="24"/>
          <w:lang w:eastAsia="pl-PL" w:bidi="hi-IN"/>
        </w:rPr>
        <w:t xml:space="preserve">każda drabina musi być wyposażona w minimum 4 </w:t>
      </w:r>
      <w:r>
        <w:rPr>
          <w:rFonts w:ascii="Cambria" w:eastAsia="Calibri" w:hAnsi="Cambria" w:cs="Arial"/>
          <w:bCs/>
          <w:iCs/>
          <w:kern w:val="1"/>
          <w:sz w:val="24"/>
          <w:szCs w:val="24"/>
          <w:lang w:eastAsia="pl-PL" w:bidi="hi-IN"/>
        </w:rPr>
        <w:t>wkręty/</w:t>
      </w:r>
      <w:r w:rsidRPr="008D1899">
        <w:rPr>
          <w:rFonts w:ascii="Cambria" w:eastAsia="Calibri" w:hAnsi="Cambria" w:cs="Arial"/>
          <w:bCs/>
          <w:iCs/>
          <w:kern w:val="1"/>
          <w:sz w:val="24"/>
          <w:szCs w:val="24"/>
          <w:lang w:eastAsia="pl-PL" w:bidi="hi-IN"/>
        </w:rPr>
        <w:t xml:space="preserve">gwoździe na 1 szczeblu, </w:t>
      </w:r>
      <w:r>
        <w:rPr>
          <w:rFonts w:ascii="Cambria" w:eastAsia="Calibri" w:hAnsi="Cambria" w:cs="Arial"/>
          <w:bCs/>
          <w:iCs/>
          <w:kern w:val="1"/>
          <w:sz w:val="24"/>
          <w:szCs w:val="24"/>
          <w:lang w:eastAsia="pl-PL" w:bidi="hi-IN"/>
        </w:rPr>
        <w:br/>
      </w:r>
      <w:r w:rsidRPr="008D1899">
        <w:rPr>
          <w:rFonts w:ascii="Cambria" w:eastAsia="Calibri" w:hAnsi="Cambria" w:cs="Arial"/>
          <w:bCs/>
          <w:iCs/>
          <w:kern w:val="1"/>
          <w:sz w:val="24"/>
          <w:szCs w:val="24"/>
          <w:lang w:eastAsia="pl-PL" w:bidi="hi-IN"/>
        </w:rPr>
        <w:t xml:space="preserve">po 2 </w:t>
      </w:r>
      <w:r>
        <w:rPr>
          <w:rFonts w:ascii="Cambria" w:eastAsia="Calibri" w:hAnsi="Cambria" w:cs="Arial"/>
          <w:bCs/>
          <w:iCs/>
          <w:kern w:val="1"/>
          <w:sz w:val="24"/>
          <w:szCs w:val="24"/>
          <w:lang w:eastAsia="pl-PL" w:bidi="hi-IN"/>
        </w:rPr>
        <w:t>wkręty/</w:t>
      </w:r>
      <w:r w:rsidRPr="008D1899">
        <w:rPr>
          <w:rFonts w:ascii="Cambria" w:eastAsia="Calibri" w:hAnsi="Cambria" w:cs="Arial"/>
          <w:bCs/>
          <w:iCs/>
          <w:kern w:val="1"/>
          <w:sz w:val="24"/>
          <w:szCs w:val="24"/>
          <w:lang w:eastAsia="pl-PL" w:bidi="hi-IN"/>
        </w:rPr>
        <w:t xml:space="preserve">gwoździe z każdej strony </w:t>
      </w:r>
      <w:r>
        <w:rPr>
          <w:rFonts w:ascii="Cambria" w:eastAsia="Calibri" w:hAnsi="Cambria" w:cs="Arial"/>
          <w:bCs/>
          <w:iCs/>
          <w:kern w:val="1"/>
          <w:sz w:val="24"/>
          <w:szCs w:val="24"/>
          <w:lang w:eastAsia="pl-PL" w:bidi="hi-IN"/>
        </w:rPr>
        <w:t>szczebla</w:t>
      </w:r>
      <w:r w:rsidRPr="008D1899">
        <w:rPr>
          <w:rFonts w:ascii="Cambria" w:eastAsia="Calibri" w:hAnsi="Cambria" w:cs="Arial"/>
          <w:bCs/>
          <w:iCs/>
          <w:kern w:val="1"/>
          <w:sz w:val="24"/>
          <w:szCs w:val="24"/>
          <w:lang w:eastAsia="pl-PL" w:bidi="hi-IN"/>
        </w:rPr>
        <w:t>),</w:t>
      </w:r>
    </w:p>
    <w:bookmarkEnd w:id="54"/>
    <w:p w14:paraId="367573CE" w14:textId="77777777" w:rsidR="0078150F" w:rsidRPr="008D1899" w:rsidRDefault="0078150F" w:rsidP="00966C4E">
      <w:pPr>
        <w:spacing w:line="257" w:lineRule="auto"/>
        <w:jc w:val="both"/>
        <w:rPr>
          <w:rFonts w:ascii="Cambria" w:hAnsi="Cambria"/>
          <w:sz w:val="24"/>
          <w:szCs w:val="24"/>
        </w:rPr>
      </w:pPr>
      <w:r w:rsidRPr="008D1899">
        <w:rPr>
          <w:rFonts w:ascii="Cambria" w:hAnsi="Cambria"/>
          <w:sz w:val="24"/>
          <w:szCs w:val="24"/>
        </w:rPr>
        <w:t xml:space="preserve">- budowę wysiadki według projektu załączonego do </w:t>
      </w:r>
      <w:r>
        <w:rPr>
          <w:rFonts w:ascii="Cambria" w:hAnsi="Cambria"/>
          <w:sz w:val="24"/>
          <w:szCs w:val="24"/>
        </w:rPr>
        <w:t>SWZ</w:t>
      </w:r>
      <w:r w:rsidRPr="008D1899">
        <w:rPr>
          <w:rFonts w:ascii="Cambria" w:hAnsi="Cambria"/>
          <w:sz w:val="24"/>
          <w:szCs w:val="24"/>
        </w:rPr>
        <w:t xml:space="preserve">, </w:t>
      </w:r>
    </w:p>
    <w:p w14:paraId="52E87363" w14:textId="77777777" w:rsidR="0078150F" w:rsidRPr="008D1899" w:rsidRDefault="0078150F" w:rsidP="00966C4E">
      <w:pPr>
        <w:spacing w:line="257" w:lineRule="auto"/>
        <w:jc w:val="both"/>
        <w:rPr>
          <w:rFonts w:ascii="Cambria" w:hAnsi="Cambria"/>
          <w:sz w:val="24"/>
          <w:szCs w:val="24"/>
        </w:rPr>
      </w:pPr>
      <w:r w:rsidRPr="008D1899">
        <w:rPr>
          <w:rFonts w:ascii="Cambria" w:hAnsi="Cambria"/>
          <w:sz w:val="24"/>
          <w:szCs w:val="24"/>
        </w:rPr>
        <w:t>- budow</w:t>
      </w:r>
      <w:r>
        <w:rPr>
          <w:rFonts w:ascii="Cambria" w:hAnsi="Cambria"/>
          <w:sz w:val="24"/>
          <w:szCs w:val="24"/>
        </w:rPr>
        <w:t>ę</w:t>
      </w:r>
      <w:r w:rsidRPr="008D1899">
        <w:rPr>
          <w:rFonts w:ascii="Cambria" w:hAnsi="Cambria"/>
          <w:sz w:val="24"/>
          <w:szCs w:val="24"/>
        </w:rPr>
        <w:t xml:space="preserve"> kosza (kosz z trzema nogami, bez ławki), według projektu załączonego do </w:t>
      </w:r>
      <w:r>
        <w:rPr>
          <w:rFonts w:ascii="Cambria" w:hAnsi="Cambria"/>
          <w:sz w:val="24"/>
          <w:szCs w:val="24"/>
        </w:rPr>
        <w:t>SWZ</w:t>
      </w:r>
      <w:r w:rsidRPr="008D1899">
        <w:rPr>
          <w:rFonts w:ascii="Cambria" w:hAnsi="Cambria"/>
          <w:sz w:val="24"/>
          <w:szCs w:val="24"/>
        </w:rPr>
        <w:t>,</w:t>
      </w:r>
    </w:p>
    <w:p w14:paraId="3A9F76BB" w14:textId="77777777" w:rsidR="0078150F" w:rsidRPr="008D1899" w:rsidRDefault="0078150F" w:rsidP="00966C4E">
      <w:pPr>
        <w:spacing w:line="257" w:lineRule="auto"/>
        <w:jc w:val="both"/>
        <w:rPr>
          <w:rFonts w:ascii="Cambria" w:hAnsi="Cambria"/>
          <w:sz w:val="24"/>
          <w:szCs w:val="24"/>
        </w:rPr>
      </w:pPr>
      <w:r w:rsidRPr="008D1899">
        <w:rPr>
          <w:rFonts w:ascii="Cambria" w:hAnsi="Cambria"/>
          <w:sz w:val="24"/>
          <w:szCs w:val="24"/>
        </w:rPr>
        <w:t>- budow</w:t>
      </w:r>
      <w:r>
        <w:rPr>
          <w:rFonts w:ascii="Cambria" w:hAnsi="Cambria"/>
          <w:sz w:val="24"/>
          <w:szCs w:val="24"/>
        </w:rPr>
        <w:t>ę</w:t>
      </w:r>
      <w:r w:rsidRPr="008D1899">
        <w:rPr>
          <w:rFonts w:ascii="Cambria" w:hAnsi="Cambria"/>
          <w:sz w:val="24"/>
          <w:szCs w:val="24"/>
        </w:rPr>
        <w:t xml:space="preserve"> lizawki według załączonego do </w:t>
      </w:r>
      <w:r>
        <w:rPr>
          <w:rFonts w:ascii="Cambria" w:hAnsi="Cambria"/>
          <w:sz w:val="24"/>
          <w:szCs w:val="24"/>
        </w:rPr>
        <w:t>SWZ</w:t>
      </w:r>
      <w:r w:rsidRPr="008D1899">
        <w:rPr>
          <w:rFonts w:ascii="Cambria" w:hAnsi="Cambria"/>
          <w:sz w:val="24"/>
          <w:szCs w:val="24"/>
        </w:rPr>
        <w:t xml:space="preserve"> projektu – okorowanie wałków osikowych o długości maksymalnej 2,70 m i średnicy górnej nie mniejszej niż 25 cm, wycięcie otworów i nacięcie słupka od góry (miejsce na kostkę soli), wkopanie słupka na głębokość ok. 70-80 cm,</w:t>
      </w:r>
    </w:p>
    <w:p w14:paraId="129AAEA4" w14:textId="77777777" w:rsidR="0078150F" w:rsidRPr="008D1899" w:rsidRDefault="0078150F" w:rsidP="00966C4E">
      <w:pPr>
        <w:spacing w:line="257" w:lineRule="auto"/>
        <w:jc w:val="both"/>
        <w:rPr>
          <w:rFonts w:ascii="Cambria" w:hAnsi="Cambria"/>
          <w:sz w:val="24"/>
          <w:szCs w:val="24"/>
        </w:rPr>
      </w:pPr>
      <w:r w:rsidRPr="008D1899">
        <w:rPr>
          <w:rFonts w:ascii="Cambria" w:hAnsi="Cambria"/>
          <w:sz w:val="24"/>
          <w:szCs w:val="24"/>
        </w:rPr>
        <w:t>- budow</w:t>
      </w:r>
      <w:r>
        <w:rPr>
          <w:rFonts w:ascii="Cambria" w:hAnsi="Cambria"/>
          <w:sz w:val="24"/>
          <w:szCs w:val="24"/>
        </w:rPr>
        <w:t>ę</w:t>
      </w:r>
      <w:r w:rsidRPr="008D1899">
        <w:rPr>
          <w:rFonts w:ascii="Cambria" w:hAnsi="Cambria"/>
          <w:sz w:val="24"/>
          <w:szCs w:val="24"/>
        </w:rPr>
        <w:t xml:space="preserve"> </w:t>
      </w:r>
      <w:r>
        <w:rPr>
          <w:rFonts w:ascii="Cambria" w:hAnsi="Cambria"/>
          <w:sz w:val="24"/>
          <w:szCs w:val="24"/>
        </w:rPr>
        <w:t>paśnika</w:t>
      </w:r>
      <w:r w:rsidRPr="008D1899">
        <w:rPr>
          <w:rFonts w:ascii="Cambria" w:hAnsi="Cambria"/>
          <w:sz w:val="24"/>
          <w:szCs w:val="24"/>
        </w:rPr>
        <w:t xml:space="preserve"> według projektu załączonego do </w:t>
      </w:r>
      <w:r>
        <w:rPr>
          <w:rFonts w:ascii="Cambria" w:hAnsi="Cambria"/>
          <w:sz w:val="24"/>
          <w:szCs w:val="24"/>
        </w:rPr>
        <w:t>SWZ</w:t>
      </w:r>
      <w:r w:rsidRPr="008D1899">
        <w:rPr>
          <w:rFonts w:ascii="Cambria" w:hAnsi="Cambria"/>
          <w:sz w:val="24"/>
          <w:szCs w:val="24"/>
        </w:rPr>
        <w:t>,</w:t>
      </w:r>
    </w:p>
    <w:p w14:paraId="532A80B9" w14:textId="77777777" w:rsidR="0078150F" w:rsidRPr="008D1899" w:rsidRDefault="0078150F" w:rsidP="00966C4E">
      <w:pPr>
        <w:spacing w:line="257" w:lineRule="auto"/>
        <w:jc w:val="both"/>
        <w:rPr>
          <w:rFonts w:ascii="Cambria" w:hAnsi="Cambria"/>
          <w:sz w:val="24"/>
          <w:szCs w:val="24"/>
        </w:rPr>
      </w:pPr>
      <w:r w:rsidRPr="008D1899">
        <w:rPr>
          <w:rFonts w:ascii="Cambria" w:hAnsi="Cambria"/>
          <w:sz w:val="24"/>
          <w:szCs w:val="24"/>
        </w:rPr>
        <w:t xml:space="preserve">- posadowienie </w:t>
      </w:r>
      <w:r>
        <w:rPr>
          <w:rFonts w:ascii="Cambria" w:hAnsi="Cambria"/>
          <w:sz w:val="24"/>
          <w:szCs w:val="24"/>
        </w:rPr>
        <w:t xml:space="preserve">nowego </w:t>
      </w:r>
      <w:r w:rsidRPr="008D1899">
        <w:rPr>
          <w:rFonts w:ascii="Cambria" w:hAnsi="Cambria"/>
          <w:sz w:val="24"/>
          <w:szCs w:val="24"/>
        </w:rPr>
        <w:t>urządzenia w miejscu wskazanym przez Zamawiającego,</w:t>
      </w:r>
    </w:p>
    <w:p w14:paraId="20992D6C" w14:textId="6D866C16" w:rsidR="0078150F" w:rsidRDefault="0078150F" w:rsidP="00966C4E">
      <w:pPr>
        <w:spacing w:line="257" w:lineRule="auto"/>
        <w:jc w:val="both"/>
        <w:rPr>
          <w:rFonts w:ascii="Cambria" w:hAnsi="Cambria"/>
          <w:sz w:val="24"/>
          <w:szCs w:val="24"/>
        </w:rPr>
      </w:pPr>
      <w:r w:rsidRPr="008D1899">
        <w:rPr>
          <w:rFonts w:ascii="Cambria" w:hAnsi="Cambria"/>
          <w:sz w:val="24"/>
          <w:szCs w:val="24"/>
        </w:rPr>
        <w:t xml:space="preserve">- </w:t>
      </w:r>
      <w:r>
        <w:rPr>
          <w:rFonts w:ascii="Cambria" w:hAnsi="Cambria"/>
          <w:sz w:val="24"/>
          <w:szCs w:val="24"/>
        </w:rPr>
        <w:t>przewóz</w:t>
      </w:r>
      <w:r w:rsidRPr="008D1899">
        <w:rPr>
          <w:rFonts w:ascii="Cambria" w:hAnsi="Cambria"/>
          <w:sz w:val="24"/>
          <w:szCs w:val="24"/>
        </w:rPr>
        <w:t xml:space="preserve"> urządzenia i materiałów </w:t>
      </w:r>
      <w:r>
        <w:rPr>
          <w:rFonts w:ascii="Cambria" w:eastAsia="Calibri" w:hAnsi="Cambria" w:cs="Arial"/>
          <w:bCs/>
          <w:iCs/>
          <w:kern w:val="1"/>
          <w:sz w:val="24"/>
          <w:szCs w:val="24"/>
          <w:lang w:eastAsia="pl-PL" w:bidi="hi-IN"/>
        </w:rPr>
        <w:t xml:space="preserve">z </w:t>
      </w:r>
      <w:r w:rsidR="00D35DC2">
        <w:rPr>
          <w:rFonts w:ascii="Cambria" w:eastAsia="Calibri" w:hAnsi="Cambria" w:cs="Arial"/>
          <w:bCs/>
          <w:iCs/>
          <w:kern w:val="1"/>
          <w:sz w:val="24"/>
          <w:szCs w:val="24"/>
          <w:lang w:eastAsia="pl-PL" w:bidi="hi-IN"/>
        </w:rPr>
        <w:t>miejsca wskazanego przez Wykonawcę</w:t>
      </w:r>
      <w:r>
        <w:rPr>
          <w:rFonts w:ascii="Cambria" w:eastAsia="Calibri" w:hAnsi="Cambria" w:cs="Arial"/>
          <w:bCs/>
          <w:iCs/>
          <w:kern w:val="1"/>
          <w:sz w:val="24"/>
          <w:szCs w:val="24"/>
          <w:lang w:eastAsia="pl-PL" w:bidi="hi-IN"/>
        </w:rPr>
        <w:t xml:space="preserve"> na odległość maksymalną</w:t>
      </w:r>
      <w:r w:rsidR="00D35DC2">
        <w:rPr>
          <w:rFonts w:ascii="Cambria" w:eastAsia="Calibri" w:hAnsi="Cambria" w:cs="Arial"/>
          <w:bCs/>
          <w:iCs/>
          <w:kern w:val="1"/>
          <w:sz w:val="24"/>
          <w:szCs w:val="24"/>
          <w:lang w:eastAsia="pl-PL" w:bidi="hi-IN"/>
        </w:rPr>
        <w:t xml:space="preserve"> 20</w:t>
      </w:r>
      <w:r>
        <w:rPr>
          <w:rFonts w:ascii="Cambria" w:eastAsia="Calibri" w:hAnsi="Cambria" w:cs="Arial"/>
          <w:bCs/>
          <w:iCs/>
          <w:kern w:val="1"/>
          <w:sz w:val="24"/>
          <w:szCs w:val="24"/>
          <w:lang w:eastAsia="pl-PL" w:bidi="hi-IN"/>
        </w:rPr>
        <w:t xml:space="preserve"> km</w:t>
      </w:r>
      <w:r w:rsidRPr="008D1899">
        <w:rPr>
          <w:rFonts w:ascii="Cambria" w:hAnsi="Cambria"/>
          <w:sz w:val="24"/>
          <w:szCs w:val="24"/>
        </w:rPr>
        <w:t>.</w:t>
      </w:r>
    </w:p>
    <w:p w14:paraId="2F705783" w14:textId="77777777" w:rsidR="0078150F" w:rsidRDefault="0078150F" w:rsidP="00966C4E">
      <w:pPr>
        <w:spacing w:line="257" w:lineRule="auto"/>
        <w:jc w:val="both"/>
        <w:rPr>
          <w:rFonts w:ascii="Cambria" w:hAnsi="Cambria"/>
          <w:b/>
          <w:bCs/>
          <w:sz w:val="24"/>
          <w:szCs w:val="24"/>
        </w:rPr>
      </w:pPr>
    </w:p>
    <w:p w14:paraId="03D9F6D0" w14:textId="77777777" w:rsidR="0078150F" w:rsidRPr="00E358A9" w:rsidRDefault="0078150F" w:rsidP="00966C4E">
      <w:pPr>
        <w:spacing w:line="257" w:lineRule="auto"/>
        <w:jc w:val="both"/>
        <w:rPr>
          <w:rFonts w:ascii="Cambria" w:hAnsi="Cambria"/>
          <w:b/>
          <w:bCs/>
          <w:sz w:val="24"/>
          <w:szCs w:val="24"/>
        </w:rPr>
      </w:pPr>
      <w:r w:rsidRPr="00E358A9">
        <w:rPr>
          <w:rFonts w:ascii="Cambria" w:hAnsi="Cambria"/>
          <w:b/>
          <w:bCs/>
          <w:sz w:val="24"/>
          <w:szCs w:val="24"/>
        </w:rPr>
        <w:t>Uwagi:</w:t>
      </w:r>
    </w:p>
    <w:p w14:paraId="789ED161" w14:textId="21FAE958" w:rsidR="0078150F" w:rsidRPr="008D1899" w:rsidRDefault="0078150F" w:rsidP="00966C4E">
      <w:pPr>
        <w:spacing w:line="257" w:lineRule="auto"/>
        <w:jc w:val="both"/>
        <w:rPr>
          <w:rFonts w:ascii="Cambria" w:hAnsi="Cambria" w:cs="Arial"/>
          <w:bCs/>
          <w:sz w:val="24"/>
          <w:szCs w:val="24"/>
        </w:rPr>
      </w:pPr>
      <w:bookmarkStart w:id="55" w:name="_Hlk39514244"/>
      <w:r w:rsidRPr="008D1899">
        <w:rPr>
          <w:rFonts w:ascii="Cambria" w:hAnsi="Cambria" w:cs="Arial"/>
          <w:bCs/>
          <w:sz w:val="24"/>
          <w:szCs w:val="24"/>
        </w:rPr>
        <w:t xml:space="preserve">Sprzęt, narzędzia, materiał (w tym: </w:t>
      </w:r>
      <w:r w:rsidRPr="008D1899">
        <w:rPr>
          <w:rFonts w:ascii="Cambria" w:hAnsi="Cambria"/>
          <w:sz w:val="24"/>
          <w:szCs w:val="24"/>
        </w:rPr>
        <w:t>ciągnik, przyczepa</w:t>
      </w:r>
      <w:r w:rsidRPr="008D1899">
        <w:rPr>
          <w:rFonts w:ascii="Cambria" w:eastAsia="Calibri" w:hAnsi="Cambria" w:cs="Arial"/>
          <w:bCs/>
          <w:kern w:val="1"/>
          <w:sz w:val="24"/>
          <w:szCs w:val="24"/>
          <w:lang w:eastAsia="zh-CN" w:bidi="hi-IN"/>
        </w:rPr>
        <w:t>, drabina, siekiera, młotki, wkrętarki, piły, deski, żerdzie, gwoździe</w:t>
      </w:r>
      <w:r>
        <w:rPr>
          <w:rFonts w:ascii="Cambria" w:eastAsia="Calibri" w:hAnsi="Cambria" w:cs="Arial"/>
          <w:bCs/>
          <w:kern w:val="1"/>
          <w:sz w:val="24"/>
          <w:szCs w:val="24"/>
          <w:lang w:eastAsia="zh-CN" w:bidi="hi-IN"/>
        </w:rPr>
        <w:t>, wałki osikowe</w:t>
      </w:r>
      <w:r w:rsidRPr="008D1899">
        <w:rPr>
          <w:rFonts w:ascii="Cambria" w:hAnsi="Cambria" w:cs="Arial"/>
          <w:bCs/>
          <w:sz w:val="24"/>
          <w:szCs w:val="24"/>
        </w:rPr>
        <w:t>) zapewnia Wykonawca</w:t>
      </w:r>
      <w:r w:rsidR="00D35DC2">
        <w:rPr>
          <w:rFonts w:ascii="Cambria" w:hAnsi="Cambria" w:cs="Arial"/>
          <w:bCs/>
          <w:sz w:val="24"/>
          <w:szCs w:val="24"/>
        </w:rPr>
        <w:t>.</w:t>
      </w:r>
    </w:p>
    <w:p w14:paraId="7FD3662D" w14:textId="5A37361F" w:rsidR="0078150F" w:rsidRDefault="0078150F" w:rsidP="00966C4E">
      <w:pPr>
        <w:spacing w:line="257" w:lineRule="auto"/>
        <w:jc w:val="both"/>
        <w:rPr>
          <w:rFonts w:ascii="Cambria" w:hAnsi="Cambria" w:cs="Arial"/>
          <w:bCs/>
          <w:sz w:val="24"/>
          <w:szCs w:val="24"/>
        </w:rPr>
      </w:pPr>
    </w:p>
    <w:p w14:paraId="6C03DAEF" w14:textId="77777777" w:rsidR="0078150F" w:rsidRDefault="0078150F" w:rsidP="00966C4E">
      <w:pPr>
        <w:spacing w:line="257" w:lineRule="auto"/>
        <w:jc w:val="both"/>
        <w:rPr>
          <w:rFonts w:ascii="Cambria" w:hAnsi="Cambria" w:cs="Arial"/>
          <w:bCs/>
          <w:sz w:val="24"/>
          <w:szCs w:val="24"/>
        </w:rPr>
      </w:pPr>
    </w:p>
    <w:p w14:paraId="6AF2F623" w14:textId="77777777" w:rsidR="0078150F" w:rsidRDefault="0078150F" w:rsidP="00966C4E">
      <w:pPr>
        <w:spacing w:line="257" w:lineRule="auto"/>
        <w:jc w:val="both"/>
        <w:rPr>
          <w:rFonts w:ascii="Cambria" w:hAnsi="Cambria" w:cs="Arial"/>
          <w:b/>
          <w:sz w:val="24"/>
          <w:szCs w:val="24"/>
        </w:rPr>
      </w:pPr>
      <w:r>
        <w:rPr>
          <w:rFonts w:ascii="Cambria" w:hAnsi="Cambria" w:cs="Arial"/>
          <w:b/>
          <w:sz w:val="24"/>
          <w:szCs w:val="24"/>
        </w:rPr>
        <w:t>Procedura odbioru:</w:t>
      </w:r>
    </w:p>
    <w:p w14:paraId="05D98B8A" w14:textId="29D16007" w:rsidR="0078150F" w:rsidRPr="008D1899" w:rsidRDefault="0078150F" w:rsidP="00966C4E">
      <w:pPr>
        <w:spacing w:line="257" w:lineRule="auto"/>
        <w:jc w:val="both"/>
        <w:rPr>
          <w:rFonts w:ascii="Cambria" w:eastAsia="Calibri" w:hAnsi="Cambria" w:cs="Arial"/>
          <w:bCs/>
          <w:iCs/>
          <w:kern w:val="1"/>
          <w:sz w:val="24"/>
          <w:szCs w:val="24"/>
          <w:lang w:eastAsia="pl-PL" w:bidi="hi-IN"/>
        </w:rPr>
      </w:pPr>
      <w:r w:rsidRPr="00EE10AC">
        <w:rPr>
          <w:rFonts w:ascii="Cambria" w:eastAsia="Calibri" w:hAnsi="Cambria" w:cs="Arial"/>
          <w:bCs/>
          <w:iCs/>
          <w:kern w:val="1"/>
          <w:sz w:val="24"/>
          <w:szCs w:val="24"/>
          <w:lang w:eastAsia="pl-PL" w:bidi="hi-IN"/>
        </w:rPr>
        <w:t xml:space="preserve">Jednostką miary stosowaną do rozliczenia między Zamawiającym a Wykonawcą jest sztuka </w:t>
      </w:r>
      <w:r w:rsidR="00211057">
        <w:rPr>
          <w:rFonts w:ascii="Cambria" w:eastAsia="Calibri" w:hAnsi="Cambria" w:cs="Arial"/>
          <w:bCs/>
          <w:iCs/>
          <w:kern w:val="1"/>
          <w:sz w:val="24"/>
          <w:szCs w:val="24"/>
          <w:lang w:eastAsia="pl-PL" w:bidi="hi-IN"/>
        </w:rPr>
        <w:t>[</w:t>
      </w:r>
      <w:r w:rsidRPr="00EE10AC">
        <w:rPr>
          <w:rFonts w:ascii="Cambria" w:eastAsia="Calibri" w:hAnsi="Cambria" w:cs="Arial"/>
          <w:bCs/>
          <w:iCs/>
          <w:kern w:val="1"/>
          <w:sz w:val="24"/>
          <w:szCs w:val="24"/>
          <w:lang w:eastAsia="pl-PL" w:bidi="hi-IN"/>
        </w:rPr>
        <w:t>SZT</w:t>
      </w:r>
      <w:r w:rsidR="00211057">
        <w:rPr>
          <w:rFonts w:ascii="Cambria" w:eastAsia="Calibri" w:hAnsi="Cambria" w:cs="Arial"/>
          <w:bCs/>
          <w:iCs/>
          <w:kern w:val="1"/>
          <w:sz w:val="24"/>
          <w:szCs w:val="24"/>
          <w:lang w:eastAsia="pl-PL" w:bidi="hi-IN"/>
        </w:rPr>
        <w:t>]</w:t>
      </w:r>
      <w:r>
        <w:rPr>
          <w:rFonts w:ascii="Cambria" w:eastAsia="Calibri" w:hAnsi="Cambria" w:cs="Arial"/>
          <w:bCs/>
          <w:iCs/>
          <w:kern w:val="1"/>
          <w:sz w:val="24"/>
          <w:szCs w:val="24"/>
          <w:lang w:eastAsia="pl-PL" w:bidi="hi-IN"/>
        </w:rPr>
        <w:t xml:space="preserve"> urządzenia łowieckiego</w:t>
      </w:r>
      <w:r w:rsidRPr="00EE10AC">
        <w:rPr>
          <w:rFonts w:ascii="Cambria" w:eastAsia="Calibri" w:hAnsi="Cambria" w:cs="Arial"/>
          <w:bCs/>
          <w:iCs/>
          <w:kern w:val="1"/>
          <w:sz w:val="24"/>
          <w:szCs w:val="24"/>
          <w:lang w:eastAsia="pl-PL" w:bidi="hi-IN"/>
        </w:rPr>
        <w:t>.</w:t>
      </w:r>
      <w:r w:rsidRPr="00FC5860">
        <w:t xml:space="preserve"> </w:t>
      </w:r>
      <w:r w:rsidRPr="00FC5860">
        <w:rPr>
          <w:rFonts w:ascii="Cambria" w:eastAsia="Calibri" w:hAnsi="Cambria" w:cs="Arial"/>
          <w:bCs/>
          <w:iCs/>
          <w:kern w:val="1"/>
          <w:sz w:val="24"/>
          <w:szCs w:val="24"/>
          <w:lang w:eastAsia="pl-PL" w:bidi="hi-IN"/>
        </w:rPr>
        <w:t xml:space="preserve">Dla prac, gdzie jednostką rozliczeniową jest sztuka [SZT] odbiór prac nastąpi poprzez sprawdzenie prawidłowości </w:t>
      </w:r>
      <w:r>
        <w:rPr>
          <w:rFonts w:ascii="Cambria" w:eastAsia="Calibri" w:hAnsi="Cambria" w:cs="Arial"/>
          <w:bCs/>
          <w:iCs/>
          <w:kern w:val="1"/>
          <w:sz w:val="24"/>
          <w:szCs w:val="24"/>
          <w:lang w:eastAsia="pl-PL" w:bidi="hi-IN"/>
        </w:rPr>
        <w:t xml:space="preserve">i jakości </w:t>
      </w:r>
      <w:r w:rsidRPr="00FC5860">
        <w:rPr>
          <w:rFonts w:ascii="Cambria" w:eastAsia="Calibri" w:hAnsi="Cambria" w:cs="Arial"/>
          <w:bCs/>
          <w:iCs/>
          <w:kern w:val="1"/>
          <w:sz w:val="24"/>
          <w:szCs w:val="24"/>
          <w:lang w:eastAsia="pl-PL" w:bidi="hi-IN"/>
        </w:rPr>
        <w:t xml:space="preserve">wykonania prac </w:t>
      </w:r>
      <w:r w:rsidRPr="00FC5860">
        <w:rPr>
          <w:rFonts w:ascii="Cambria" w:eastAsia="Calibri" w:hAnsi="Cambria" w:cs="Arial"/>
          <w:bCs/>
          <w:iCs/>
          <w:kern w:val="1"/>
          <w:sz w:val="24"/>
          <w:szCs w:val="24"/>
          <w:lang w:eastAsia="pl-PL" w:bidi="hi-IN"/>
        </w:rPr>
        <w:lastRenderedPageBreak/>
        <w:t>z opisem czynności</w:t>
      </w:r>
      <w:r>
        <w:rPr>
          <w:rFonts w:ascii="Cambria" w:eastAsia="Calibri" w:hAnsi="Cambria" w:cs="Arial"/>
          <w:bCs/>
          <w:iCs/>
          <w:kern w:val="1"/>
          <w:sz w:val="24"/>
          <w:szCs w:val="24"/>
          <w:lang w:eastAsia="pl-PL" w:bidi="hi-IN"/>
        </w:rPr>
        <w:t>, projektem</w:t>
      </w:r>
      <w:r w:rsidRPr="00FC5860">
        <w:rPr>
          <w:rFonts w:ascii="Cambria" w:eastAsia="Calibri" w:hAnsi="Cambria" w:cs="Arial"/>
          <w:bCs/>
          <w:iCs/>
          <w:kern w:val="1"/>
          <w:sz w:val="24"/>
          <w:szCs w:val="24"/>
          <w:lang w:eastAsia="pl-PL" w:bidi="hi-IN"/>
        </w:rPr>
        <w:t xml:space="preserve"> i zleceniem oraz poprzez określenie ilości wykonanych jednostek poprzez ich policzenie </w:t>
      </w:r>
      <w:proofErr w:type="spellStart"/>
      <w:r>
        <w:rPr>
          <w:rFonts w:ascii="Cambria" w:eastAsia="Calibri" w:hAnsi="Cambria" w:cs="Arial"/>
          <w:bCs/>
          <w:iCs/>
          <w:kern w:val="1"/>
          <w:sz w:val="24"/>
          <w:szCs w:val="24"/>
          <w:lang w:eastAsia="pl-PL" w:bidi="hi-IN"/>
        </w:rPr>
        <w:t>posztuczne</w:t>
      </w:r>
      <w:proofErr w:type="spellEnd"/>
      <w:r>
        <w:rPr>
          <w:rFonts w:ascii="Cambria" w:eastAsia="Calibri" w:hAnsi="Cambria" w:cs="Arial"/>
          <w:bCs/>
          <w:iCs/>
          <w:kern w:val="1"/>
          <w:sz w:val="24"/>
          <w:szCs w:val="24"/>
          <w:lang w:eastAsia="pl-PL" w:bidi="hi-IN"/>
        </w:rPr>
        <w:t>.</w:t>
      </w:r>
    </w:p>
    <w:bookmarkEnd w:id="55"/>
    <w:p w14:paraId="38E332EE" w14:textId="77777777" w:rsidR="00C10F44" w:rsidRDefault="00C10F44" w:rsidP="00966C4E">
      <w:pPr>
        <w:suppressAutoHyphens w:val="0"/>
        <w:spacing w:before="120" w:line="257" w:lineRule="auto"/>
        <w:jc w:val="both"/>
        <w:rPr>
          <w:rFonts w:ascii="Cambria" w:eastAsia="Calibri" w:hAnsi="Cambria" w:cs="Arial"/>
          <w:b/>
          <w:kern w:val="1"/>
          <w:sz w:val="24"/>
          <w:szCs w:val="24"/>
          <w:lang w:eastAsia="zh-CN" w:bidi="hi-IN"/>
        </w:rPr>
      </w:pPr>
    </w:p>
    <w:p w14:paraId="608BD4F3" w14:textId="77777777" w:rsidR="00C10F44" w:rsidRDefault="00C10F44" w:rsidP="00966C4E">
      <w:pPr>
        <w:suppressAutoHyphens w:val="0"/>
        <w:spacing w:before="120" w:line="257" w:lineRule="auto"/>
        <w:jc w:val="both"/>
        <w:rPr>
          <w:rFonts w:ascii="Cambria" w:eastAsia="Calibri" w:hAnsi="Cambria" w:cs="Arial"/>
          <w:b/>
          <w:kern w:val="1"/>
          <w:sz w:val="24"/>
          <w:szCs w:val="24"/>
          <w:lang w:eastAsia="zh-CN" w:bidi="hi-IN"/>
        </w:rPr>
      </w:pPr>
    </w:p>
    <w:p w14:paraId="032E23A0" w14:textId="77777777" w:rsidR="00C10F44" w:rsidRDefault="00C10F44" w:rsidP="00966C4E">
      <w:pPr>
        <w:suppressAutoHyphens w:val="0"/>
        <w:spacing w:before="120" w:line="257" w:lineRule="auto"/>
        <w:jc w:val="both"/>
        <w:rPr>
          <w:rFonts w:ascii="Cambria" w:eastAsia="Calibri" w:hAnsi="Cambria" w:cs="Arial"/>
          <w:b/>
          <w:kern w:val="1"/>
          <w:sz w:val="24"/>
          <w:szCs w:val="24"/>
          <w:lang w:eastAsia="zh-CN" w:bidi="hi-IN"/>
        </w:rPr>
      </w:pPr>
    </w:p>
    <w:p w14:paraId="40D39F0A" w14:textId="6F755441" w:rsidR="0078150F" w:rsidRPr="008D1899" w:rsidRDefault="0078150F" w:rsidP="00966C4E">
      <w:pPr>
        <w:suppressAutoHyphens w:val="0"/>
        <w:spacing w:before="120" w:line="257" w:lineRule="auto"/>
        <w:jc w:val="both"/>
        <w:rPr>
          <w:rFonts w:ascii="Cambria" w:eastAsia="Calibri" w:hAnsi="Cambria" w:cs="Arial"/>
          <w:b/>
          <w:kern w:val="1"/>
          <w:sz w:val="24"/>
          <w:szCs w:val="24"/>
          <w:lang w:eastAsia="zh-CN" w:bidi="hi-IN"/>
        </w:rPr>
      </w:pPr>
      <w:r w:rsidRPr="008D1899">
        <w:rPr>
          <w:rFonts w:ascii="Cambria" w:eastAsia="Calibri" w:hAnsi="Cambria" w:cs="Arial"/>
          <w:b/>
          <w:kern w:val="1"/>
          <w:sz w:val="24"/>
          <w:szCs w:val="24"/>
          <w:lang w:eastAsia="zh-CN" w:bidi="hi-IN"/>
        </w:rPr>
        <w:t>Konserwacja urządzeń łowieckich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4"/>
        <w:gridCol w:w="1506"/>
        <w:gridCol w:w="4996"/>
        <w:gridCol w:w="1391"/>
      </w:tblGrid>
      <w:tr w:rsidR="0078150F" w:rsidRPr="008D1899" w14:paraId="71DF280B" w14:textId="77777777" w:rsidTr="005D6FE0">
        <w:trPr>
          <w:trHeight w:val="393"/>
          <w:jc w:val="center"/>
        </w:trPr>
        <w:tc>
          <w:tcPr>
            <w:tcW w:w="750" w:type="pct"/>
            <w:tcBorders>
              <w:top w:val="single" w:sz="4" w:space="0" w:color="auto"/>
              <w:left w:val="single" w:sz="4" w:space="0" w:color="auto"/>
              <w:bottom w:val="single" w:sz="4" w:space="0" w:color="auto"/>
              <w:right w:val="single" w:sz="4" w:space="0" w:color="auto"/>
            </w:tcBorders>
          </w:tcPr>
          <w:p w14:paraId="11891A27" w14:textId="77777777" w:rsidR="0078150F" w:rsidRPr="008D1899" w:rsidRDefault="0078150F" w:rsidP="00966C4E">
            <w:pPr>
              <w:suppressAutoHyphens w:val="0"/>
              <w:spacing w:before="120" w:line="257" w:lineRule="auto"/>
              <w:jc w:val="both"/>
              <w:rPr>
                <w:rFonts w:ascii="Cambria" w:eastAsia="Calibri" w:hAnsi="Cambria" w:cs="Arial"/>
                <w:b/>
                <w:bCs/>
                <w:i/>
                <w:iCs/>
                <w:sz w:val="24"/>
                <w:szCs w:val="24"/>
                <w:lang w:eastAsia="pl-PL"/>
              </w:rPr>
            </w:pPr>
            <w:r>
              <w:rPr>
                <w:rFonts w:ascii="Cambria" w:eastAsia="Calibri" w:hAnsi="Cambria" w:cs="Arial"/>
                <w:b/>
                <w:bCs/>
                <w:i/>
                <w:iCs/>
                <w:sz w:val="24"/>
                <w:szCs w:val="24"/>
                <w:lang w:eastAsia="pl-PL"/>
              </w:rPr>
              <w:t>Nr</w:t>
            </w:r>
          </w:p>
        </w:tc>
        <w:tc>
          <w:tcPr>
            <w:tcW w:w="811" w:type="pct"/>
            <w:tcBorders>
              <w:top w:val="single" w:sz="4" w:space="0" w:color="auto"/>
              <w:left w:val="single" w:sz="4" w:space="0" w:color="auto"/>
              <w:bottom w:val="single" w:sz="4" w:space="0" w:color="auto"/>
              <w:right w:val="single" w:sz="4" w:space="0" w:color="auto"/>
            </w:tcBorders>
            <w:hideMark/>
          </w:tcPr>
          <w:p w14:paraId="53BD03A3" w14:textId="77777777" w:rsidR="0078150F" w:rsidRPr="008D1899" w:rsidRDefault="0078150F" w:rsidP="00966C4E">
            <w:pPr>
              <w:suppressAutoHyphens w:val="0"/>
              <w:spacing w:before="120" w:line="257" w:lineRule="auto"/>
              <w:jc w:val="both"/>
              <w:rPr>
                <w:rFonts w:ascii="Cambria" w:eastAsia="Calibri" w:hAnsi="Cambria" w:cs="Arial"/>
                <w:b/>
                <w:bCs/>
                <w:i/>
                <w:iCs/>
                <w:sz w:val="24"/>
                <w:szCs w:val="24"/>
                <w:lang w:eastAsia="pl-PL"/>
              </w:rPr>
            </w:pPr>
            <w:r w:rsidRPr="008D1899">
              <w:rPr>
                <w:rFonts w:ascii="Cambria" w:eastAsia="Calibri" w:hAnsi="Cambria" w:cs="Arial"/>
                <w:b/>
                <w:bCs/>
                <w:i/>
                <w:iCs/>
                <w:sz w:val="24"/>
                <w:szCs w:val="24"/>
                <w:lang w:eastAsia="pl-PL"/>
              </w:rPr>
              <w:t>Kod czynności</w:t>
            </w:r>
          </w:p>
        </w:tc>
        <w:tc>
          <w:tcPr>
            <w:tcW w:w="2690" w:type="pct"/>
            <w:tcBorders>
              <w:top w:val="single" w:sz="4" w:space="0" w:color="auto"/>
              <w:left w:val="single" w:sz="4" w:space="0" w:color="auto"/>
              <w:bottom w:val="single" w:sz="4" w:space="0" w:color="auto"/>
              <w:right w:val="single" w:sz="4" w:space="0" w:color="auto"/>
            </w:tcBorders>
            <w:hideMark/>
          </w:tcPr>
          <w:p w14:paraId="15416A45" w14:textId="77777777" w:rsidR="0078150F" w:rsidRPr="008D1899" w:rsidRDefault="0078150F" w:rsidP="00966C4E">
            <w:pPr>
              <w:suppressAutoHyphens w:val="0"/>
              <w:spacing w:before="120" w:line="257" w:lineRule="auto"/>
              <w:jc w:val="both"/>
              <w:rPr>
                <w:rFonts w:ascii="Cambria" w:eastAsia="Calibri" w:hAnsi="Cambria" w:cs="Arial"/>
                <w:b/>
                <w:bCs/>
                <w:i/>
                <w:iCs/>
                <w:sz w:val="24"/>
                <w:szCs w:val="24"/>
                <w:lang w:eastAsia="pl-PL"/>
              </w:rPr>
            </w:pPr>
            <w:r w:rsidRPr="008D1899">
              <w:rPr>
                <w:rFonts w:ascii="Cambria" w:eastAsia="Calibri" w:hAnsi="Cambria" w:cs="Arial"/>
                <w:b/>
                <w:bCs/>
                <w:i/>
                <w:iCs/>
                <w:sz w:val="24"/>
                <w:szCs w:val="24"/>
                <w:lang w:eastAsia="pl-PL"/>
              </w:rPr>
              <w:t>Opis kodu czynności</w:t>
            </w:r>
          </w:p>
        </w:tc>
        <w:tc>
          <w:tcPr>
            <w:tcW w:w="749" w:type="pct"/>
            <w:tcBorders>
              <w:top w:val="single" w:sz="4" w:space="0" w:color="auto"/>
              <w:left w:val="single" w:sz="4" w:space="0" w:color="auto"/>
              <w:bottom w:val="single" w:sz="4" w:space="0" w:color="auto"/>
              <w:right w:val="single" w:sz="4" w:space="0" w:color="auto"/>
            </w:tcBorders>
          </w:tcPr>
          <w:p w14:paraId="09969BAE" w14:textId="77777777" w:rsidR="0078150F" w:rsidRPr="008D1899" w:rsidRDefault="0078150F" w:rsidP="00966C4E">
            <w:pPr>
              <w:tabs>
                <w:tab w:val="left" w:pos="1026"/>
              </w:tabs>
              <w:suppressAutoHyphens w:val="0"/>
              <w:spacing w:before="120" w:line="257" w:lineRule="auto"/>
              <w:jc w:val="both"/>
              <w:rPr>
                <w:rFonts w:ascii="Cambria" w:eastAsia="Calibri" w:hAnsi="Cambria" w:cs="Arial"/>
                <w:b/>
                <w:bCs/>
                <w:i/>
                <w:iCs/>
                <w:sz w:val="24"/>
                <w:szCs w:val="24"/>
                <w:lang w:eastAsia="pl-PL"/>
              </w:rPr>
            </w:pPr>
            <w:r w:rsidRPr="008D1899">
              <w:rPr>
                <w:rFonts w:ascii="Cambria" w:eastAsia="Calibri" w:hAnsi="Cambria" w:cs="Arial"/>
                <w:b/>
                <w:bCs/>
                <w:i/>
                <w:iCs/>
                <w:sz w:val="24"/>
                <w:szCs w:val="24"/>
                <w:lang w:eastAsia="pl-PL"/>
              </w:rPr>
              <w:t xml:space="preserve">Jednostka miary </w:t>
            </w:r>
          </w:p>
        </w:tc>
      </w:tr>
      <w:tr w:rsidR="0078150F" w:rsidRPr="008D1899" w14:paraId="579AA139" w14:textId="77777777" w:rsidTr="005D6FE0">
        <w:trPr>
          <w:trHeight w:val="164"/>
          <w:jc w:val="center"/>
        </w:trPr>
        <w:tc>
          <w:tcPr>
            <w:tcW w:w="750" w:type="pct"/>
            <w:tcBorders>
              <w:top w:val="single" w:sz="4" w:space="0" w:color="auto"/>
              <w:left w:val="single" w:sz="4" w:space="0" w:color="auto"/>
              <w:bottom w:val="single" w:sz="4" w:space="0" w:color="auto"/>
              <w:right w:val="single" w:sz="4" w:space="0" w:color="auto"/>
            </w:tcBorders>
          </w:tcPr>
          <w:p w14:paraId="191012ED" w14:textId="1DE5FA62" w:rsidR="0078150F" w:rsidRDefault="003465F0" w:rsidP="00966C4E">
            <w:pPr>
              <w:suppressAutoHyphens w:val="0"/>
              <w:spacing w:before="120" w:line="257" w:lineRule="auto"/>
              <w:jc w:val="both"/>
              <w:rPr>
                <w:rFonts w:ascii="Cambria" w:eastAsia="Calibri" w:hAnsi="Cambria" w:cs="Arial"/>
                <w:bCs/>
                <w:iCs/>
                <w:sz w:val="24"/>
                <w:szCs w:val="24"/>
                <w:lang w:eastAsia="pl-PL"/>
              </w:rPr>
            </w:pPr>
            <w:r>
              <w:rPr>
                <w:rFonts w:ascii="Cambria" w:eastAsia="Calibri" w:hAnsi="Cambria" w:cs="Arial"/>
                <w:bCs/>
                <w:iCs/>
                <w:sz w:val="24"/>
                <w:szCs w:val="24"/>
                <w:lang w:eastAsia="pl-PL"/>
              </w:rPr>
              <w:t>4</w:t>
            </w:r>
            <w:r w:rsidR="00E6381B">
              <w:rPr>
                <w:rFonts w:ascii="Cambria" w:eastAsia="Calibri" w:hAnsi="Cambria" w:cs="Arial"/>
                <w:bCs/>
                <w:iCs/>
                <w:sz w:val="24"/>
                <w:szCs w:val="24"/>
                <w:lang w:eastAsia="pl-PL"/>
              </w:rPr>
              <w:t>28</w:t>
            </w:r>
          </w:p>
        </w:tc>
        <w:tc>
          <w:tcPr>
            <w:tcW w:w="811" w:type="pct"/>
            <w:tcBorders>
              <w:top w:val="single" w:sz="4" w:space="0" w:color="auto"/>
              <w:left w:val="single" w:sz="4" w:space="0" w:color="auto"/>
              <w:bottom w:val="single" w:sz="4" w:space="0" w:color="auto"/>
              <w:right w:val="single" w:sz="4" w:space="0" w:color="auto"/>
            </w:tcBorders>
            <w:hideMark/>
          </w:tcPr>
          <w:p w14:paraId="18B2DB5A" w14:textId="77777777" w:rsidR="0078150F" w:rsidRPr="008D1899" w:rsidRDefault="0078150F" w:rsidP="00966C4E">
            <w:pPr>
              <w:suppressAutoHyphens w:val="0"/>
              <w:spacing w:before="120" w:line="257" w:lineRule="auto"/>
              <w:jc w:val="both"/>
              <w:rPr>
                <w:rFonts w:ascii="Cambria" w:eastAsia="Calibri" w:hAnsi="Cambria" w:cs="Arial"/>
                <w:bCs/>
                <w:iCs/>
                <w:sz w:val="24"/>
                <w:szCs w:val="24"/>
                <w:lang w:eastAsia="pl-PL"/>
              </w:rPr>
            </w:pPr>
            <w:r>
              <w:rPr>
                <w:rFonts w:ascii="Cambria" w:eastAsia="Calibri" w:hAnsi="Cambria" w:cs="Arial"/>
                <w:bCs/>
                <w:iCs/>
                <w:sz w:val="24"/>
                <w:szCs w:val="24"/>
                <w:lang w:eastAsia="pl-PL"/>
              </w:rPr>
              <w:t>ŁO-</w:t>
            </w:r>
            <w:r w:rsidRPr="008D1899">
              <w:rPr>
                <w:rFonts w:ascii="Cambria" w:eastAsia="Calibri" w:hAnsi="Cambria" w:cs="Arial"/>
                <w:bCs/>
                <w:iCs/>
                <w:sz w:val="24"/>
                <w:szCs w:val="24"/>
                <w:lang w:eastAsia="pl-PL"/>
              </w:rPr>
              <w:t>RAMB</w:t>
            </w:r>
          </w:p>
        </w:tc>
        <w:tc>
          <w:tcPr>
            <w:tcW w:w="2690" w:type="pct"/>
            <w:tcBorders>
              <w:top w:val="single" w:sz="4" w:space="0" w:color="auto"/>
              <w:left w:val="single" w:sz="4" w:space="0" w:color="auto"/>
              <w:bottom w:val="single" w:sz="4" w:space="0" w:color="auto"/>
              <w:right w:val="single" w:sz="4" w:space="0" w:color="auto"/>
            </w:tcBorders>
            <w:hideMark/>
          </w:tcPr>
          <w:p w14:paraId="2095C997" w14:textId="77777777" w:rsidR="0078150F" w:rsidRPr="008D1899" w:rsidRDefault="0078150F" w:rsidP="00966C4E">
            <w:pPr>
              <w:widowControl w:val="0"/>
              <w:suppressAutoHyphens w:val="0"/>
              <w:spacing w:before="120" w:line="257" w:lineRule="auto"/>
              <w:jc w:val="both"/>
              <w:rPr>
                <w:rFonts w:ascii="Cambria" w:eastAsia="Calibri" w:hAnsi="Cambria" w:cs="Arial"/>
                <w:bCs/>
                <w:iCs/>
                <w:kern w:val="1"/>
                <w:sz w:val="24"/>
                <w:szCs w:val="24"/>
                <w:lang w:eastAsia="pl-PL" w:bidi="hi-IN"/>
              </w:rPr>
            </w:pPr>
            <w:r w:rsidRPr="008D1899">
              <w:rPr>
                <w:rFonts w:ascii="Cambria" w:eastAsia="Calibri" w:hAnsi="Cambria" w:cs="Arial"/>
                <w:bCs/>
                <w:iCs/>
                <w:kern w:val="1"/>
                <w:sz w:val="24"/>
                <w:szCs w:val="24"/>
                <w:lang w:eastAsia="pl-PL" w:bidi="hi-IN"/>
              </w:rPr>
              <w:t>Konserwacja ambony</w:t>
            </w:r>
          </w:p>
        </w:tc>
        <w:tc>
          <w:tcPr>
            <w:tcW w:w="749" w:type="pct"/>
            <w:tcBorders>
              <w:top w:val="single" w:sz="4" w:space="0" w:color="auto"/>
              <w:left w:val="single" w:sz="4" w:space="0" w:color="auto"/>
              <w:bottom w:val="single" w:sz="4" w:space="0" w:color="auto"/>
              <w:right w:val="single" w:sz="4" w:space="0" w:color="auto"/>
            </w:tcBorders>
          </w:tcPr>
          <w:p w14:paraId="2D635AAE" w14:textId="77777777" w:rsidR="0078150F" w:rsidRPr="008D1899" w:rsidRDefault="0078150F" w:rsidP="00966C4E">
            <w:pPr>
              <w:tabs>
                <w:tab w:val="left" w:pos="1026"/>
              </w:tabs>
              <w:suppressAutoHyphens w:val="0"/>
              <w:spacing w:before="120" w:line="257" w:lineRule="auto"/>
              <w:jc w:val="both"/>
              <w:rPr>
                <w:rFonts w:ascii="Cambria" w:eastAsia="Calibri" w:hAnsi="Cambria" w:cs="Arial"/>
                <w:bCs/>
                <w:iCs/>
                <w:sz w:val="24"/>
                <w:szCs w:val="24"/>
                <w:lang w:eastAsia="pl-PL"/>
              </w:rPr>
            </w:pPr>
            <w:r w:rsidRPr="008D1899">
              <w:rPr>
                <w:rFonts w:ascii="Cambria" w:eastAsia="Calibri" w:hAnsi="Cambria" w:cs="Arial"/>
                <w:bCs/>
                <w:iCs/>
                <w:sz w:val="24"/>
                <w:szCs w:val="24"/>
                <w:lang w:eastAsia="pl-PL"/>
              </w:rPr>
              <w:t>SZT</w:t>
            </w:r>
          </w:p>
        </w:tc>
      </w:tr>
      <w:tr w:rsidR="0078150F" w:rsidRPr="008D1899" w14:paraId="1FBA5454" w14:textId="77777777" w:rsidTr="005D6FE0">
        <w:trPr>
          <w:trHeight w:val="164"/>
          <w:jc w:val="center"/>
        </w:trPr>
        <w:tc>
          <w:tcPr>
            <w:tcW w:w="750" w:type="pct"/>
            <w:tcBorders>
              <w:top w:val="single" w:sz="4" w:space="0" w:color="auto"/>
              <w:left w:val="single" w:sz="4" w:space="0" w:color="auto"/>
              <w:bottom w:val="single" w:sz="4" w:space="0" w:color="auto"/>
              <w:right w:val="single" w:sz="4" w:space="0" w:color="auto"/>
            </w:tcBorders>
          </w:tcPr>
          <w:p w14:paraId="6227E3A4" w14:textId="2753669D" w:rsidR="0078150F" w:rsidRDefault="00E6381B" w:rsidP="00966C4E">
            <w:pPr>
              <w:suppressAutoHyphens w:val="0"/>
              <w:spacing w:before="120" w:line="257" w:lineRule="auto"/>
              <w:jc w:val="both"/>
              <w:rPr>
                <w:rFonts w:ascii="Cambria" w:eastAsia="Calibri" w:hAnsi="Cambria" w:cs="Arial"/>
                <w:bCs/>
                <w:iCs/>
                <w:sz w:val="24"/>
                <w:szCs w:val="24"/>
                <w:lang w:eastAsia="pl-PL"/>
              </w:rPr>
            </w:pPr>
            <w:r>
              <w:rPr>
                <w:rFonts w:ascii="Cambria" w:eastAsia="Calibri" w:hAnsi="Cambria" w:cs="Arial"/>
                <w:bCs/>
                <w:iCs/>
                <w:sz w:val="24"/>
                <w:szCs w:val="24"/>
                <w:lang w:eastAsia="pl-PL"/>
              </w:rPr>
              <w:t>429</w:t>
            </w:r>
          </w:p>
        </w:tc>
        <w:tc>
          <w:tcPr>
            <w:tcW w:w="811" w:type="pct"/>
            <w:tcBorders>
              <w:top w:val="single" w:sz="4" w:space="0" w:color="auto"/>
              <w:left w:val="single" w:sz="4" w:space="0" w:color="auto"/>
              <w:bottom w:val="single" w:sz="4" w:space="0" w:color="auto"/>
              <w:right w:val="single" w:sz="4" w:space="0" w:color="auto"/>
            </w:tcBorders>
          </w:tcPr>
          <w:p w14:paraId="2F5505E9" w14:textId="77777777" w:rsidR="0078150F" w:rsidRPr="008D1899" w:rsidRDefault="0078150F" w:rsidP="00966C4E">
            <w:pPr>
              <w:suppressAutoHyphens w:val="0"/>
              <w:spacing w:before="120" w:line="257" w:lineRule="auto"/>
              <w:jc w:val="both"/>
              <w:rPr>
                <w:rFonts w:ascii="Cambria" w:eastAsia="Calibri" w:hAnsi="Cambria" w:cs="Arial"/>
                <w:bCs/>
                <w:iCs/>
                <w:sz w:val="24"/>
                <w:szCs w:val="24"/>
                <w:lang w:eastAsia="pl-PL"/>
              </w:rPr>
            </w:pPr>
            <w:r>
              <w:rPr>
                <w:rFonts w:ascii="Cambria" w:eastAsia="Calibri" w:hAnsi="Cambria" w:cs="Arial"/>
                <w:bCs/>
                <w:iCs/>
                <w:sz w:val="24"/>
                <w:szCs w:val="24"/>
                <w:lang w:eastAsia="pl-PL"/>
              </w:rPr>
              <w:t>ŁO-</w:t>
            </w:r>
            <w:r w:rsidRPr="008D1899">
              <w:rPr>
                <w:rFonts w:ascii="Cambria" w:eastAsia="Calibri" w:hAnsi="Cambria" w:cs="Arial"/>
                <w:bCs/>
                <w:iCs/>
                <w:sz w:val="24"/>
                <w:szCs w:val="24"/>
                <w:lang w:eastAsia="pl-PL"/>
              </w:rPr>
              <w:t>RPAS</w:t>
            </w:r>
          </w:p>
        </w:tc>
        <w:tc>
          <w:tcPr>
            <w:tcW w:w="2690" w:type="pct"/>
            <w:tcBorders>
              <w:top w:val="single" w:sz="4" w:space="0" w:color="auto"/>
              <w:left w:val="single" w:sz="4" w:space="0" w:color="auto"/>
              <w:bottom w:val="single" w:sz="4" w:space="0" w:color="auto"/>
              <w:right w:val="single" w:sz="4" w:space="0" w:color="auto"/>
            </w:tcBorders>
          </w:tcPr>
          <w:p w14:paraId="6BD094BB" w14:textId="77777777" w:rsidR="0078150F" w:rsidRPr="008D1899" w:rsidRDefault="0078150F" w:rsidP="00966C4E">
            <w:pPr>
              <w:widowControl w:val="0"/>
              <w:suppressAutoHyphens w:val="0"/>
              <w:spacing w:before="120" w:line="257" w:lineRule="auto"/>
              <w:jc w:val="both"/>
              <w:rPr>
                <w:rFonts w:ascii="Cambria" w:eastAsia="Calibri" w:hAnsi="Cambria" w:cs="Arial"/>
                <w:bCs/>
                <w:iCs/>
                <w:kern w:val="1"/>
                <w:sz w:val="24"/>
                <w:szCs w:val="24"/>
                <w:lang w:eastAsia="pl-PL" w:bidi="hi-IN"/>
              </w:rPr>
            </w:pPr>
            <w:r w:rsidRPr="008D1899">
              <w:rPr>
                <w:rFonts w:ascii="Cambria" w:eastAsia="Calibri" w:hAnsi="Cambria" w:cs="Arial"/>
                <w:bCs/>
                <w:iCs/>
                <w:kern w:val="1"/>
                <w:sz w:val="24"/>
                <w:szCs w:val="24"/>
                <w:lang w:eastAsia="pl-PL" w:bidi="hi-IN"/>
              </w:rPr>
              <w:t>Konserwacja paśnika</w:t>
            </w:r>
          </w:p>
        </w:tc>
        <w:tc>
          <w:tcPr>
            <w:tcW w:w="749" w:type="pct"/>
            <w:tcBorders>
              <w:top w:val="single" w:sz="4" w:space="0" w:color="auto"/>
              <w:left w:val="single" w:sz="4" w:space="0" w:color="auto"/>
              <w:bottom w:val="single" w:sz="4" w:space="0" w:color="auto"/>
              <w:right w:val="single" w:sz="4" w:space="0" w:color="auto"/>
            </w:tcBorders>
          </w:tcPr>
          <w:p w14:paraId="3BE6C903" w14:textId="77777777" w:rsidR="0078150F" w:rsidRPr="008D1899" w:rsidRDefault="0078150F" w:rsidP="00966C4E">
            <w:pPr>
              <w:tabs>
                <w:tab w:val="left" w:pos="1026"/>
              </w:tabs>
              <w:suppressAutoHyphens w:val="0"/>
              <w:spacing w:before="120" w:line="257" w:lineRule="auto"/>
              <w:jc w:val="both"/>
              <w:rPr>
                <w:rFonts w:ascii="Cambria" w:eastAsia="Calibri" w:hAnsi="Cambria" w:cs="Arial"/>
                <w:bCs/>
                <w:iCs/>
                <w:sz w:val="24"/>
                <w:szCs w:val="24"/>
                <w:lang w:eastAsia="pl-PL"/>
              </w:rPr>
            </w:pPr>
            <w:r w:rsidRPr="008D1899">
              <w:rPr>
                <w:rFonts w:ascii="Cambria" w:eastAsia="Calibri" w:hAnsi="Cambria" w:cs="Arial"/>
                <w:bCs/>
                <w:iCs/>
                <w:sz w:val="24"/>
                <w:szCs w:val="24"/>
                <w:lang w:eastAsia="pl-PL"/>
              </w:rPr>
              <w:t>SZT</w:t>
            </w:r>
          </w:p>
        </w:tc>
      </w:tr>
      <w:tr w:rsidR="0078150F" w:rsidRPr="008D1899" w14:paraId="3B90F359" w14:textId="77777777" w:rsidTr="005D6FE0">
        <w:trPr>
          <w:trHeight w:val="164"/>
          <w:jc w:val="center"/>
        </w:trPr>
        <w:tc>
          <w:tcPr>
            <w:tcW w:w="750" w:type="pct"/>
            <w:tcBorders>
              <w:top w:val="single" w:sz="4" w:space="0" w:color="auto"/>
              <w:left w:val="single" w:sz="4" w:space="0" w:color="auto"/>
              <w:bottom w:val="single" w:sz="4" w:space="0" w:color="auto"/>
              <w:right w:val="single" w:sz="4" w:space="0" w:color="auto"/>
            </w:tcBorders>
          </w:tcPr>
          <w:p w14:paraId="4A41E4FE" w14:textId="5FD21B6E" w:rsidR="0078150F" w:rsidRDefault="00E6381B" w:rsidP="00966C4E">
            <w:pPr>
              <w:suppressAutoHyphens w:val="0"/>
              <w:spacing w:before="120" w:line="257" w:lineRule="auto"/>
              <w:jc w:val="both"/>
              <w:rPr>
                <w:rFonts w:ascii="Cambria" w:eastAsia="Calibri" w:hAnsi="Cambria" w:cs="Arial"/>
                <w:bCs/>
                <w:iCs/>
                <w:sz w:val="24"/>
                <w:szCs w:val="24"/>
                <w:lang w:eastAsia="pl-PL"/>
              </w:rPr>
            </w:pPr>
            <w:r>
              <w:rPr>
                <w:rFonts w:ascii="Cambria" w:eastAsia="Calibri" w:hAnsi="Cambria" w:cs="Arial"/>
                <w:bCs/>
                <w:iCs/>
                <w:sz w:val="24"/>
                <w:szCs w:val="24"/>
                <w:lang w:eastAsia="pl-PL"/>
              </w:rPr>
              <w:t>430</w:t>
            </w:r>
          </w:p>
        </w:tc>
        <w:tc>
          <w:tcPr>
            <w:tcW w:w="811" w:type="pct"/>
            <w:tcBorders>
              <w:top w:val="single" w:sz="4" w:space="0" w:color="auto"/>
              <w:left w:val="single" w:sz="4" w:space="0" w:color="auto"/>
              <w:bottom w:val="single" w:sz="4" w:space="0" w:color="auto"/>
              <w:right w:val="single" w:sz="4" w:space="0" w:color="auto"/>
            </w:tcBorders>
          </w:tcPr>
          <w:p w14:paraId="5CFAD33E" w14:textId="77777777" w:rsidR="0078150F" w:rsidRPr="008D1899" w:rsidRDefault="0078150F" w:rsidP="00966C4E">
            <w:pPr>
              <w:suppressAutoHyphens w:val="0"/>
              <w:spacing w:before="120" w:line="257" w:lineRule="auto"/>
              <w:jc w:val="both"/>
              <w:rPr>
                <w:rFonts w:ascii="Cambria" w:eastAsia="Calibri" w:hAnsi="Cambria" w:cs="Arial"/>
                <w:bCs/>
                <w:iCs/>
                <w:sz w:val="24"/>
                <w:szCs w:val="24"/>
                <w:lang w:eastAsia="pl-PL"/>
              </w:rPr>
            </w:pPr>
            <w:r>
              <w:rPr>
                <w:rFonts w:ascii="Cambria" w:eastAsia="Calibri" w:hAnsi="Cambria" w:cs="Arial"/>
                <w:bCs/>
                <w:iCs/>
                <w:sz w:val="24"/>
                <w:szCs w:val="24"/>
                <w:lang w:eastAsia="pl-PL"/>
              </w:rPr>
              <w:t>ŁO-</w:t>
            </w:r>
            <w:r w:rsidRPr="008D1899">
              <w:rPr>
                <w:rFonts w:ascii="Cambria" w:eastAsia="Calibri" w:hAnsi="Cambria" w:cs="Arial"/>
                <w:bCs/>
                <w:iCs/>
                <w:sz w:val="24"/>
                <w:szCs w:val="24"/>
                <w:lang w:eastAsia="pl-PL"/>
              </w:rPr>
              <w:t>RWYS</w:t>
            </w:r>
          </w:p>
        </w:tc>
        <w:tc>
          <w:tcPr>
            <w:tcW w:w="2690" w:type="pct"/>
            <w:tcBorders>
              <w:top w:val="single" w:sz="4" w:space="0" w:color="auto"/>
              <w:left w:val="single" w:sz="4" w:space="0" w:color="auto"/>
              <w:bottom w:val="single" w:sz="4" w:space="0" w:color="auto"/>
              <w:right w:val="single" w:sz="4" w:space="0" w:color="auto"/>
            </w:tcBorders>
          </w:tcPr>
          <w:p w14:paraId="1D86CBBD" w14:textId="77777777" w:rsidR="0078150F" w:rsidRPr="008D1899" w:rsidRDefault="0078150F" w:rsidP="00966C4E">
            <w:pPr>
              <w:widowControl w:val="0"/>
              <w:suppressAutoHyphens w:val="0"/>
              <w:spacing w:before="120" w:line="257" w:lineRule="auto"/>
              <w:jc w:val="both"/>
              <w:rPr>
                <w:rFonts w:ascii="Cambria" w:eastAsia="Calibri" w:hAnsi="Cambria" w:cs="Arial"/>
                <w:bCs/>
                <w:iCs/>
                <w:kern w:val="1"/>
                <w:sz w:val="24"/>
                <w:szCs w:val="24"/>
                <w:lang w:eastAsia="pl-PL" w:bidi="hi-IN"/>
              </w:rPr>
            </w:pPr>
            <w:r w:rsidRPr="008D1899">
              <w:rPr>
                <w:rFonts w:ascii="Cambria" w:eastAsia="Calibri" w:hAnsi="Cambria" w:cs="Arial"/>
                <w:bCs/>
                <w:iCs/>
                <w:kern w:val="1"/>
                <w:sz w:val="24"/>
                <w:szCs w:val="24"/>
                <w:lang w:eastAsia="pl-PL" w:bidi="hi-IN"/>
              </w:rPr>
              <w:t>Konserwacja wysiadki</w:t>
            </w:r>
          </w:p>
        </w:tc>
        <w:tc>
          <w:tcPr>
            <w:tcW w:w="749" w:type="pct"/>
            <w:tcBorders>
              <w:top w:val="single" w:sz="4" w:space="0" w:color="auto"/>
              <w:left w:val="single" w:sz="4" w:space="0" w:color="auto"/>
              <w:bottom w:val="single" w:sz="4" w:space="0" w:color="auto"/>
              <w:right w:val="single" w:sz="4" w:space="0" w:color="auto"/>
            </w:tcBorders>
          </w:tcPr>
          <w:p w14:paraId="5742DFCF" w14:textId="77777777" w:rsidR="0078150F" w:rsidRPr="008D1899" w:rsidRDefault="0078150F" w:rsidP="00966C4E">
            <w:pPr>
              <w:tabs>
                <w:tab w:val="left" w:pos="1026"/>
              </w:tabs>
              <w:suppressAutoHyphens w:val="0"/>
              <w:spacing w:before="120" w:line="257" w:lineRule="auto"/>
              <w:jc w:val="both"/>
              <w:rPr>
                <w:rFonts w:ascii="Cambria" w:eastAsia="Calibri" w:hAnsi="Cambria" w:cs="Arial"/>
                <w:bCs/>
                <w:iCs/>
                <w:sz w:val="24"/>
                <w:szCs w:val="24"/>
                <w:lang w:eastAsia="pl-PL"/>
              </w:rPr>
            </w:pPr>
            <w:r w:rsidRPr="008D1899">
              <w:rPr>
                <w:rFonts w:ascii="Cambria" w:eastAsia="Calibri" w:hAnsi="Cambria" w:cs="Arial"/>
                <w:bCs/>
                <w:iCs/>
                <w:sz w:val="24"/>
                <w:szCs w:val="24"/>
                <w:lang w:eastAsia="pl-PL"/>
              </w:rPr>
              <w:t>SZT</w:t>
            </w:r>
          </w:p>
        </w:tc>
      </w:tr>
      <w:tr w:rsidR="0078150F" w:rsidRPr="008D1899" w14:paraId="698EEFCC" w14:textId="77777777" w:rsidTr="005D6FE0">
        <w:trPr>
          <w:trHeight w:val="164"/>
          <w:jc w:val="center"/>
        </w:trPr>
        <w:tc>
          <w:tcPr>
            <w:tcW w:w="750" w:type="pct"/>
            <w:tcBorders>
              <w:top w:val="single" w:sz="4" w:space="0" w:color="auto"/>
              <w:left w:val="single" w:sz="4" w:space="0" w:color="auto"/>
              <w:bottom w:val="single" w:sz="4" w:space="0" w:color="auto"/>
              <w:right w:val="single" w:sz="4" w:space="0" w:color="auto"/>
            </w:tcBorders>
          </w:tcPr>
          <w:p w14:paraId="42D46D6E" w14:textId="6E2545C7" w:rsidR="0078150F" w:rsidRDefault="00E6381B" w:rsidP="00966C4E">
            <w:pPr>
              <w:suppressAutoHyphens w:val="0"/>
              <w:spacing w:before="120" w:line="257" w:lineRule="auto"/>
              <w:jc w:val="both"/>
              <w:rPr>
                <w:rFonts w:ascii="Cambria" w:eastAsia="Calibri" w:hAnsi="Cambria" w:cs="Arial"/>
                <w:bCs/>
                <w:iCs/>
                <w:sz w:val="24"/>
                <w:szCs w:val="24"/>
                <w:lang w:eastAsia="pl-PL"/>
              </w:rPr>
            </w:pPr>
            <w:r>
              <w:rPr>
                <w:rFonts w:ascii="Cambria" w:eastAsia="Calibri" w:hAnsi="Cambria" w:cs="Arial"/>
                <w:bCs/>
                <w:iCs/>
                <w:sz w:val="24"/>
                <w:szCs w:val="24"/>
                <w:lang w:eastAsia="pl-PL"/>
              </w:rPr>
              <w:t>431</w:t>
            </w:r>
          </w:p>
        </w:tc>
        <w:tc>
          <w:tcPr>
            <w:tcW w:w="811" w:type="pct"/>
            <w:tcBorders>
              <w:top w:val="single" w:sz="4" w:space="0" w:color="auto"/>
              <w:left w:val="single" w:sz="4" w:space="0" w:color="auto"/>
              <w:bottom w:val="single" w:sz="4" w:space="0" w:color="auto"/>
              <w:right w:val="single" w:sz="4" w:space="0" w:color="auto"/>
            </w:tcBorders>
          </w:tcPr>
          <w:p w14:paraId="6A76F577" w14:textId="77777777" w:rsidR="0078150F" w:rsidRPr="008D1899" w:rsidRDefault="0078150F" w:rsidP="00966C4E">
            <w:pPr>
              <w:suppressAutoHyphens w:val="0"/>
              <w:spacing w:before="120" w:line="257" w:lineRule="auto"/>
              <w:jc w:val="both"/>
              <w:rPr>
                <w:rFonts w:ascii="Cambria" w:eastAsia="Calibri" w:hAnsi="Cambria" w:cs="Arial"/>
                <w:bCs/>
                <w:iCs/>
                <w:sz w:val="24"/>
                <w:szCs w:val="24"/>
                <w:lang w:eastAsia="pl-PL"/>
              </w:rPr>
            </w:pPr>
            <w:r>
              <w:rPr>
                <w:rFonts w:ascii="Cambria" w:eastAsia="Calibri" w:hAnsi="Cambria" w:cs="Arial"/>
                <w:bCs/>
                <w:iCs/>
                <w:sz w:val="24"/>
                <w:szCs w:val="24"/>
                <w:lang w:eastAsia="pl-PL"/>
              </w:rPr>
              <w:t>ŁO-</w:t>
            </w:r>
            <w:r w:rsidRPr="008D1899">
              <w:rPr>
                <w:rFonts w:ascii="Cambria" w:eastAsia="Calibri" w:hAnsi="Cambria" w:cs="Arial"/>
                <w:bCs/>
                <w:iCs/>
                <w:sz w:val="24"/>
                <w:szCs w:val="24"/>
                <w:lang w:eastAsia="pl-PL"/>
              </w:rPr>
              <w:t>R</w:t>
            </w:r>
            <w:r>
              <w:rPr>
                <w:rFonts w:ascii="Cambria" w:eastAsia="Calibri" w:hAnsi="Cambria" w:cs="Arial"/>
                <w:bCs/>
                <w:iCs/>
                <w:sz w:val="24"/>
                <w:szCs w:val="24"/>
                <w:lang w:eastAsia="pl-PL"/>
              </w:rPr>
              <w:t>S</w:t>
            </w:r>
            <w:r w:rsidRPr="008D1899">
              <w:rPr>
                <w:rFonts w:ascii="Cambria" w:eastAsia="Calibri" w:hAnsi="Cambria" w:cs="Arial"/>
                <w:bCs/>
                <w:iCs/>
                <w:sz w:val="24"/>
                <w:szCs w:val="24"/>
                <w:lang w:eastAsia="pl-PL"/>
              </w:rPr>
              <w:t>NIAD</w:t>
            </w:r>
          </w:p>
        </w:tc>
        <w:tc>
          <w:tcPr>
            <w:tcW w:w="2690" w:type="pct"/>
            <w:tcBorders>
              <w:top w:val="single" w:sz="4" w:space="0" w:color="auto"/>
              <w:left w:val="single" w:sz="4" w:space="0" w:color="auto"/>
              <w:bottom w:val="single" w:sz="4" w:space="0" w:color="auto"/>
              <w:right w:val="single" w:sz="4" w:space="0" w:color="auto"/>
            </w:tcBorders>
          </w:tcPr>
          <w:p w14:paraId="70B3D4A2" w14:textId="77777777" w:rsidR="0078150F" w:rsidRPr="008D1899" w:rsidRDefault="0078150F" w:rsidP="00966C4E">
            <w:pPr>
              <w:widowControl w:val="0"/>
              <w:suppressAutoHyphens w:val="0"/>
              <w:spacing w:before="120" w:line="257" w:lineRule="auto"/>
              <w:jc w:val="both"/>
              <w:rPr>
                <w:rFonts w:ascii="Cambria" w:eastAsia="Calibri" w:hAnsi="Cambria" w:cs="Arial"/>
                <w:bCs/>
                <w:iCs/>
                <w:kern w:val="1"/>
                <w:sz w:val="24"/>
                <w:szCs w:val="24"/>
                <w:lang w:eastAsia="pl-PL" w:bidi="hi-IN"/>
              </w:rPr>
            </w:pPr>
            <w:r w:rsidRPr="008D1899">
              <w:rPr>
                <w:rFonts w:ascii="Cambria" w:eastAsia="Calibri" w:hAnsi="Cambria" w:cs="Arial"/>
                <w:bCs/>
                <w:iCs/>
                <w:kern w:val="1"/>
                <w:sz w:val="24"/>
                <w:szCs w:val="24"/>
                <w:lang w:eastAsia="pl-PL" w:bidi="hi-IN"/>
              </w:rPr>
              <w:t xml:space="preserve">Konserwacja </w:t>
            </w:r>
            <w:proofErr w:type="spellStart"/>
            <w:r w:rsidRPr="008D1899">
              <w:rPr>
                <w:rFonts w:ascii="Cambria" w:eastAsia="Calibri" w:hAnsi="Cambria" w:cs="Arial"/>
                <w:bCs/>
                <w:iCs/>
                <w:kern w:val="1"/>
                <w:sz w:val="24"/>
                <w:szCs w:val="24"/>
                <w:lang w:eastAsia="pl-PL" w:bidi="hi-IN"/>
              </w:rPr>
              <w:t>śniadaniska</w:t>
            </w:r>
            <w:proofErr w:type="spellEnd"/>
            <w:r w:rsidRPr="008D1899">
              <w:rPr>
                <w:rFonts w:ascii="Cambria" w:eastAsia="Calibri" w:hAnsi="Cambria" w:cs="Arial"/>
                <w:bCs/>
                <w:iCs/>
                <w:kern w:val="1"/>
                <w:sz w:val="24"/>
                <w:szCs w:val="24"/>
                <w:lang w:eastAsia="pl-PL" w:bidi="hi-IN"/>
              </w:rPr>
              <w:t xml:space="preserve"> </w:t>
            </w:r>
          </w:p>
        </w:tc>
        <w:tc>
          <w:tcPr>
            <w:tcW w:w="749" w:type="pct"/>
            <w:tcBorders>
              <w:top w:val="single" w:sz="4" w:space="0" w:color="auto"/>
              <w:left w:val="single" w:sz="4" w:space="0" w:color="auto"/>
              <w:bottom w:val="single" w:sz="4" w:space="0" w:color="auto"/>
              <w:right w:val="single" w:sz="4" w:space="0" w:color="auto"/>
            </w:tcBorders>
          </w:tcPr>
          <w:p w14:paraId="3DF1351A" w14:textId="77777777" w:rsidR="0078150F" w:rsidRPr="008D1899" w:rsidRDefault="0078150F" w:rsidP="00966C4E">
            <w:pPr>
              <w:tabs>
                <w:tab w:val="left" w:pos="1026"/>
              </w:tabs>
              <w:suppressAutoHyphens w:val="0"/>
              <w:spacing w:before="120" w:line="257" w:lineRule="auto"/>
              <w:jc w:val="both"/>
              <w:rPr>
                <w:rFonts w:ascii="Cambria" w:eastAsia="Calibri" w:hAnsi="Cambria" w:cs="Arial"/>
                <w:bCs/>
                <w:iCs/>
                <w:sz w:val="24"/>
                <w:szCs w:val="24"/>
                <w:lang w:eastAsia="pl-PL"/>
              </w:rPr>
            </w:pPr>
            <w:r w:rsidRPr="008D1899">
              <w:rPr>
                <w:rFonts w:ascii="Cambria" w:eastAsia="Calibri" w:hAnsi="Cambria" w:cs="Arial"/>
                <w:bCs/>
                <w:iCs/>
                <w:sz w:val="24"/>
                <w:szCs w:val="24"/>
                <w:lang w:eastAsia="pl-PL"/>
              </w:rPr>
              <w:t>SZT</w:t>
            </w:r>
          </w:p>
        </w:tc>
      </w:tr>
      <w:tr w:rsidR="0078150F" w:rsidRPr="008D1899" w14:paraId="1DB1553F" w14:textId="77777777" w:rsidTr="005D6FE0">
        <w:trPr>
          <w:trHeight w:val="164"/>
          <w:jc w:val="center"/>
        </w:trPr>
        <w:tc>
          <w:tcPr>
            <w:tcW w:w="750" w:type="pct"/>
            <w:tcBorders>
              <w:top w:val="single" w:sz="4" w:space="0" w:color="auto"/>
              <w:left w:val="single" w:sz="4" w:space="0" w:color="auto"/>
              <w:bottom w:val="single" w:sz="4" w:space="0" w:color="auto"/>
              <w:right w:val="single" w:sz="4" w:space="0" w:color="auto"/>
            </w:tcBorders>
          </w:tcPr>
          <w:p w14:paraId="2B925EA5" w14:textId="34405F1F" w:rsidR="0078150F" w:rsidRDefault="00E6381B" w:rsidP="00966C4E">
            <w:pPr>
              <w:suppressAutoHyphens w:val="0"/>
              <w:spacing w:before="120" w:line="257" w:lineRule="auto"/>
              <w:jc w:val="both"/>
              <w:rPr>
                <w:rFonts w:ascii="Cambria" w:eastAsia="Calibri" w:hAnsi="Cambria" w:cs="Arial"/>
                <w:bCs/>
                <w:iCs/>
                <w:sz w:val="24"/>
                <w:szCs w:val="24"/>
                <w:lang w:eastAsia="pl-PL"/>
              </w:rPr>
            </w:pPr>
            <w:r>
              <w:rPr>
                <w:rFonts w:ascii="Cambria" w:eastAsia="Calibri" w:hAnsi="Cambria" w:cs="Arial"/>
                <w:bCs/>
                <w:iCs/>
                <w:sz w:val="24"/>
                <w:szCs w:val="24"/>
                <w:lang w:eastAsia="pl-PL"/>
              </w:rPr>
              <w:t>432</w:t>
            </w:r>
          </w:p>
        </w:tc>
        <w:tc>
          <w:tcPr>
            <w:tcW w:w="811" w:type="pct"/>
            <w:tcBorders>
              <w:top w:val="single" w:sz="4" w:space="0" w:color="auto"/>
              <w:left w:val="single" w:sz="4" w:space="0" w:color="auto"/>
              <w:bottom w:val="single" w:sz="4" w:space="0" w:color="auto"/>
              <w:right w:val="single" w:sz="4" w:space="0" w:color="auto"/>
            </w:tcBorders>
          </w:tcPr>
          <w:p w14:paraId="2945AB3F" w14:textId="77777777" w:rsidR="0078150F" w:rsidRPr="008D1899" w:rsidRDefault="0078150F" w:rsidP="00966C4E">
            <w:pPr>
              <w:suppressAutoHyphens w:val="0"/>
              <w:spacing w:before="120" w:line="257" w:lineRule="auto"/>
              <w:jc w:val="both"/>
              <w:rPr>
                <w:rFonts w:ascii="Cambria" w:eastAsia="Calibri" w:hAnsi="Cambria" w:cs="Arial"/>
                <w:bCs/>
                <w:iCs/>
                <w:sz w:val="24"/>
                <w:szCs w:val="24"/>
                <w:lang w:eastAsia="pl-PL"/>
              </w:rPr>
            </w:pPr>
            <w:r>
              <w:rPr>
                <w:rFonts w:ascii="Cambria" w:eastAsia="Calibri" w:hAnsi="Cambria" w:cs="Arial"/>
                <w:bCs/>
                <w:iCs/>
                <w:sz w:val="24"/>
                <w:szCs w:val="24"/>
                <w:lang w:eastAsia="pl-PL"/>
              </w:rPr>
              <w:t>ŁO-R</w:t>
            </w:r>
            <w:r w:rsidRPr="008D1899">
              <w:rPr>
                <w:rFonts w:ascii="Cambria" w:eastAsia="Calibri" w:hAnsi="Cambria" w:cs="Arial"/>
                <w:bCs/>
                <w:iCs/>
                <w:sz w:val="24"/>
                <w:szCs w:val="24"/>
                <w:lang w:eastAsia="pl-PL"/>
              </w:rPr>
              <w:t>KOSZ</w:t>
            </w:r>
          </w:p>
        </w:tc>
        <w:tc>
          <w:tcPr>
            <w:tcW w:w="2690" w:type="pct"/>
            <w:tcBorders>
              <w:top w:val="single" w:sz="4" w:space="0" w:color="auto"/>
              <w:left w:val="single" w:sz="4" w:space="0" w:color="auto"/>
              <w:bottom w:val="single" w:sz="4" w:space="0" w:color="auto"/>
              <w:right w:val="single" w:sz="4" w:space="0" w:color="auto"/>
            </w:tcBorders>
          </w:tcPr>
          <w:p w14:paraId="70C7586A" w14:textId="77777777" w:rsidR="0078150F" w:rsidRPr="008D1899" w:rsidRDefault="0078150F" w:rsidP="00966C4E">
            <w:pPr>
              <w:widowControl w:val="0"/>
              <w:suppressAutoHyphens w:val="0"/>
              <w:spacing w:before="120" w:line="257" w:lineRule="auto"/>
              <w:jc w:val="both"/>
              <w:rPr>
                <w:rFonts w:ascii="Cambria" w:eastAsia="Calibri" w:hAnsi="Cambria" w:cs="Arial"/>
                <w:bCs/>
                <w:iCs/>
                <w:kern w:val="1"/>
                <w:sz w:val="24"/>
                <w:szCs w:val="24"/>
                <w:lang w:eastAsia="pl-PL" w:bidi="hi-IN"/>
              </w:rPr>
            </w:pPr>
            <w:r w:rsidRPr="008D1899">
              <w:rPr>
                <w:rFonts w:ascii="Cambria" w:eastAsia="Calibri" w:hAnsi="Cambria" w:cs="Arial"/>
                <w:bCs/>
                <w:iCs/>
                <w:kern w:val="1"/>
                <w:sz w:val="24"/>
                <w:szCs w:val="24"/>
                <w:lang w:eastAsia="pl-PL" w:bidi="hi-IN"/>
              </w:rPr>
              <w:t xml:space="preserve">Konserwacja </w:t>
            </w:r>
            <w:r>
              <w:rPr>
                <w:rFonts w:ascii="Cambria" w:eastAsia="Calibri" w:hAnsi="Cambria" w:cs="Arial"/>
                <w:bCs/>
                <w:iCs/>
                <w:kern w:val="1"/>
                <w:sz w:val="24"/>
                <w:szCs w:val="24"/>
                <w:lang w:eastAsia="pl-PL" w:bidi="hi-IN"/>
              </w:rPr>
              <w:t>nadziemnego stanowiska</w:t>
            </w:r>
          </w:p>
        </w:tc>
        <w:tc>
          <w:tcPr>
            <w:tcW w:w="749" w:type="pct"/>
            <w:tcBorders>
              <w:top w:val="single" w:sz="4" w:space="0" w:color="auto"/>
              <w:left w:val="single" w:sz="4" w:space="0" w:color="auto"/>
              <w:bottom w:val="single" w:sz="4" w:space="0" w:color="auto"/>
              <w:right w:val="single" w:sz="4" w:space="0" w:color="auto"/>
            </w:tcBorders>
          </w:tcPr>
          <w:p w14:paraId="2A97D41E" w14:textId="77777777" w:rsidR="0078150F" w:rsidRPr="008D1899" w:rsidRDefault="0078150F" w:rsidP="00966C4E">
            <w:pPr>
              <w:tabs>
                <w:tab w:val="left" w:pos="1026"/>
              </w:tabs>
              <w:suppressAutoHyphens w:val="0"/>
              <w:spacing w:before="120" w:line="257" w:lineRule="auto"/>
              <w:jc w:val="both"/>
              <w:rPr>
                <w:rFonts w:ascii="Cambria" w:eastAsia="Calibri" w:hAnsi="Cambria" w:cs="Arial"/>
                <w:bCs/>
                <w:iCs/>
                <w:sz w:val="24"/>
                <w:szCs w:val="24"/>
                <w:lang w:eastAsia="pl-PL"/>
              </w:rPr>
            </w:pPr>
            <w:r w:rsidRPr="008D1899">
              <w:rPr>
                <w:rFonts w:ascii="Cambria" w:eastAsia="Calibri" w:hAnsi="Cambria" w:cs="Arial"/>
                <w:bCs/>
                <w:iCs/>
                <w:sz w:val="24"/>
                <w:szCs w:val="24"/>
                <w:lang w:eastAsia="pl-PL"/>
              </w:rPr>
              <w:t>SZT</w:t>
            </w:r>
          </w:p>
        </w:tc>
      </w:tr>
    </w:tbl>
    <w:p w14:paraId="53944BFD" w14:textId="31D6A8E4" w:rsidR="0032679B" w:rsidRDefault="0078150F" w:rsidP="005B4F9C">
      <w:pPr>
        <w:widowControl w:val="0"/>
        <w:suppressAutoHyphens w:val="0"/>
        <w:spacing w:before="120" w:line="257" w:lineRule="auto"/>
        <w:jc w:val="both"/>
        <w:rPr>
          <w:rFonts w:ascii="Cambria" w:eastAsia="Calibri" w:hAnsi="Cambria" w:cs="Arial"/>
          <w:bCs/>
          <w:kern w:val="1"/>
          <w:sz w:val="24"/>
          <w:szCs w:val="24"/>
          <w:lang w:eastAsia="zh-CN" w:bidi="hi-IN"/>
        </w:rPr>
      </w:pPr>
      <w:r w:rsidRPr="00E358A9">
        <w:rPr>
          <w:rFonts w:ascii="Cambria" w:eastAsia="Calibri" w:hAnsi="Cambria" w:cs="Arial"/>
          <w:b/>
          <w:iCs/>
          <w:kern w:val="1"/>
          <w:sz w:val="24"/>
          <w:szCs w:val="24"/>
          <w:lang w:eastAsia="pl-PL" w:bidi="hi-IN"/>
        </w:rPr>
        <w:t>Standard technologii dla tej czynności obejmuje:</w:t>
      </w:r>
      <w:bookmarkStart w:id="56" w:name="_Hlk38451117"/>
      <w:r w:rsidR="005B4F9C">
        <w:rPr>
          <w:rFonts w:ascii="Cambria" w:eastAsia="Calibri" w:hAnsi="Cambria" w:cs="Arial"/>
          <w:b/>
          <w:iCs/>
          <w:kern w:val="1"/>
          <w:sz w:val="24"/>
          <w:szCs w:val="24"/>
          <w:lang w:eastAsia="pl-PL" w:bidi="hi-IN"/>
        </w:rPr>
        <w:br/>
      </w:r>
      <w:r w:rsidRPr="008D1899">
        <w:rPr>
          <w:rFonts w:ascii="Cambria" w:eastAsia="Calibri" w:hAnsi="Cambria" w:cs="Arial"/>
          <w:bCs/>
          <w:kern w:val="1"/>
          <w:sz w:val="24"/>
          <w:szCs w:val="24"/>
          <w:lang w:eastAsia="zh-CN" w:bidi="hi-IN"/>
        </w:rPr>
        <w:t xml:space="preserve">- demontaż uszkodzonych części (drabin, szczebli, siedzisk, koryt, ławek, stołów, itp.) </w:t>
      </w:r>
      <w:r w:rsidRPr="008D1899">
        <w:rPr>
          <w:rFonts w:ascii="Cambria" w:eastAsia="Calibri" w:hAnsi="Cambria" w:cs="Arial"/>
          <w:bCs/>
          <w:kern w:val="1"/>
          <w:sz w:val="24"/>
          <w:szCs w:val="24"/>
          <w:lang w:eastAsia="zh-CN" w:bidi="hi-IN"/>
        </w:rPr>
        <w:br/>
        <w:t>- wymiana zmurszałych</w:t>
      </w:r>
      <w:r>
        <w:rPr>
          <w:rFonts w:ascii="Cambria" w:eastAsia="Calibri" w:hAnsi="Cambria" w:cs="Arial"/>
          <w:bCs/>
          <w:kern w:val="1"/>
          <w:sz w:val="24"/>
          <w:szCs w:val="24"/>
          <w:lang w:eastAsia="zh-CN" w:bidi="hi-IN"/>
        </w:rPr>
        <w:t>, uszkodzonych (zużytych)</w:t>
      </w:r>
      <w:r w:rsidRPr="008D1899">
        <w:rPr>
          <w:rFonts w:ascii="Cambria" w:eastAsia="Calibri" w:hAnsi="Cambria" w:cs="Arial"/>
          <w:bCs/>
          <w:kern w:val="1"/>
          <w:sz w:val="24"/>
          <w:szCs w:val="24"/>
          <w:lang w:eastAsia="zh-CN" w:bidi="hi-IN"/>
        </w:rPr>
        <w:t xml:space="preserve"> elementów niebędących elementami nośnymi konstrukcji,</w:t>
      </w:r>
    </w:p>
    <w:p w14:paraId="742C519E" w14:textId="605DA856" w:rsidR="0032679B" w:rsidRDefault="0078150F" w:rsidP="0032679B">
      <w:pPr>
        <w:suppressAutoHyphens w:val="0"/>
        <w:spacing w:line="257" w:lineRule="auto"/>
        <w:jc w:val="both"/>
        <w:rPr>
          <w:rFonts w:ascii="Cambria" w:eastAsia="Calibri" w:hAnsi="Cambria" w:cs="Arial"/>
          <w:bCs/>
          <w:kern w:val="1"/>
          <w:sz w:val="24"/>
          <w:szCs w:val="24"/>
          <w:lang w:eastAsia="zh-CN" w:bidi="hi-IN"/>
        </w:rPr>
      </w:pPr>
      <w:r w:rsidRPr="008D1899">
        <w:rPr>
          <w:rFonts w:ascii="Cambria" w:eastAsia="Calibri" w:hAnsi="Cambria" w:cs="Arial"/>
          <w:bCs/>
          <w:kern w:val="1"/>
          <w:sz w:val="24"/>
          <w:szCs w:val="24"/>
          <w:lang w:eastAsia="zh-CN" w:bidi="hi-IN"/>
        </w:rPr>
        <w:t>- drobne naprawy w postaci, np. przybicia odstających elementów, wypoziomowania, ustabilizowania, itp.,</w:t>
      </w:r>
    </w:p>
    <w:p w14:paraId="64C38257" w14:textId="040FC323" w:rsidR="0032679B" w:rsidRDefault="0078150F" w:rsidP="0032679B">
      <w:pPr>
        <w:suppressAutoHyphens w:val="0"/>
        <w:spacing w:line="257" w:lineRule="auto"/>
        <w:jc w:val="both"/>
        <w:rPr>
          <w:rFonts w:ascii="Cambria" w:eastAsia="Calibri" w:hAnsi="Cambria" w:cs="Arial"/>
          <w:bCs/>
          <w:kern w:val="1"/>
          <w:sz w:val="24"/>
          <w:szCs w:val="24"/>
          <w:lang w:eastAsia="zh-CN" w:bidi="hi-IN"/>
        </w:rPr>
      </w:pPr>
      <w:r w:rsidRPr="008D1899">
        <w:rPr>
          <w:rFonts w:ascii="Cambria" w:eastAsia="Calibri" w:hAnsi="Cambria" w:cs="Arial"/>
          <w:bCs/>
          <w:kern w:val="1"/>
          <w:sz w:val="24"/>
          <w:szCs w:val="24"/>
          <w:lang w:eastAsia="zh-CN" w:bidi="hi-IN"/>
        </w:rPr>
        <w:t>- wymiana elementów poszycia dachowego,</w:t>
      </w:r>
    </w:p>
    <w:p w14:paraId="03D8EC48" w14:textId="77777777" w:rsidR="00B3382F" w:rsidRDefault="0078150F" w:rsidP="0032679B">
      <w:pPr>
        <w:suppressAutoHyphens w:val="0"/>
        <w:spacing w:line="257" w:lineRule="auto"/>
        <w:jc w:val="both"/>
        <w:rPr>
          <w:rFonts w:ascii="Cambria" w:eastAsia="Calibri" w:hAnsi="Cambria" w:cs="Arial"/>
          <w:bCs/>
          <w:kern w:val="1"/>
          <w:sz w:val="24"/>
          <w:szCs w:val="24"/>
          <w:lang w:eastAsia="zh-CN" w:bidi="hi-IN"/>
        </w:rPr>
      </w:pPr>
      <w:r w:rsidRPr="008D1899">
        <w:rPr>
          <w:rFonts w:ascii="Cambria" w:eastAsia="Calibri" w:hAnsi="Cambria" w:cs="Arial"/>
          <w:bCs/>
          <w:kern w:val="1"/>
          <w:sz w:val="24"/>
          <w:szCs w:val="24"/>
          <w:lang w:eastAsia="zh-CN" w:bidi="hi-IN"/>
        </w:rPr>
        <w:t xml:space="preserve">- załadunek i rozładunek rozebranych elementów, </w:t>
      </w:r>
      <w:r>
        <w:rPr>
          <w:rFonts w:ascii="Cambria" w:eastAsia="Calibri" w:hAnsi="Cambria" w:cs="Arial"/>
          <w:bCs/>
          <w:kern w:val="1"/>
          <w:sz w:val="24"/>
          <w:szCs w:val="24"/>
          <w:lang w:eastAsia="zh-CN" w:bidi="hi-IN"/>
        </w:rPr>
        <w:t>wraz z ich ułożeniem w miejscu wskazanym przez Zamawiającego,</w:t>
      </w:r>
    </w:p>
    <w:p w14:paraId="660F8933" w14:textId="3C618285" w:rsidR="0078150F" w:rsidRPr="008D1899" w:rsidRDefault="0078150F" w:rsidP="0032679B">
      <w:pPr>
        <w:suppressAutoHyphens w:val="0"/>
        <w:spacing w:line="257" w:lineRule="auto"/>
        <w:jc w:val="both"/>
        <w:rPr>
          <w:rFonts w:ascii="Cambria" w:eastAsia="Calibri" w:hAnsi="Cambria" w:cs="Arial"/>
          <w:bCs/>
          <w:kern w:val="1"/>
          <w:sz w:val="24"/>
          <w:szCs w:val="24"/>
          <w:lang w:eastAsia="zh-CN" w:bidi="hi-IN"/>
        </w:rPr>
      </w:pPr>
      <w:r w:rsidRPr="008D1899">
        <w:rPr>
          <w:rFonts w:ascii="Cambria" w:eastAsia="Calibri" w:hAnsi="Cambria" w:cs="Arial"/>
          <w:bCs/>
          <w:kern w:val="1"/>
          <w:sz w:val="24"/>
          <w:szCs w:val="24"/>
          <w:lang w:eastAsia="zh-CN" w:bidi="hi-IN"/>
        </w:rPr>
        <w:t xml:space="preserve">- transport </w:t>
      </w:r>
      <w:r>
        <w:rPr>
          <w:rFonts w:ascii="Cambria" w:eastAsia="Calibri" w:hAnsi="Cambria" w:cs="Arial"/>
          <w:bCs/>
          <w:kern w:val="1"/>
          <w:sz w:val="24"/>
          <w:szCs w:val="24"/>
          <w:lang w:eastAsia="zh-CN" w:bidi="hi-IN"/>
        </w:rPr>
        <w:t xml:space="preserve">elementów porozbiórkowych </w:t>
      </w:r>
      <w:r w:rsidRPr="008D1899">
        <w:rPr>
          <w:rFonts w:ascii="Cambria" w:eastAsia="Calibri" w:hAnsi="Cambria" w:cs="Arial"/>
          <w:bCs/>
          <w:kern w:val="1"/>
          <w:sz w:val="24"/>
          <w:szCs w:val="24"/>
          <w:lang w:eastAsia="zh-CN" w:bidi="hi-IN"/>
        </w:rPr>
        <w:t>na odległość maksymalną… km.</w:t>
      </w:r>
    </w:p>
    <w:p w14:paraId="7D0F5F03" w14:textId="77777777" w:rsidR="0078150F" w:rsidRPr="00E358A9" w:rsidRDefault="0078150F" w:rsidP="00966C4E">
      <w:pPr>
        <w:suppressAutoHyphens w:val="0"/>
        <w:spacing w:before="120" w:line="257" w:lineRule="auto"/>
        <w:jc w:val="both"/>
        <w:rPr>
          <w:rFonts w:ascii="Cambria" w:eastAsia="Calibri" w:hAnsi="Cambria" w:cs="Arial"/>
          <w:b/>
          <w:kern w:val="1"/>
          <w:sz w:val="24"/>
          <w:szCs w:val="24"/>
          <w:lang w:eastAsia="zh-CN" w:bidi="hi-IN"/>
        </w:rPr>
      </w:pPr>
      <w:r w:rsidRPr="00E358A9">
        <w:rPr>
          <w:rFonts w:ascii="Cambria" w:eastAsia="Calibri" w:hAnsi="Cambria" w:cs="Arial"/>
          <w:b/>
          <w:kern w:val="1"/>
          <w:sz w:val="24"/>
          <w:szCs w:val="24"/>
          <w:lang w:eastAsia="zh-CN" w:bidi="hi-IN"/>
        </w:rPr>
        <w:t>Uwagi:</w:t>
      </w:r>
    </w:p>
    <w:p w14:paraId="63977720" w14:textId="6A8CC192" w:rsidR="0078150F" w:rsidRDefault="0078150F" w:rsidP="00966C4E">
      <w:pPr>
        <w:spacing w:line="257" w:lineRule="auto"/>
        <w:jc w:val="both"/>
        <w:rPr>
          <w:rFonts w:ascii="Cambria" w:hAnsi="Cambria" w:cs="Arial"/>
          <w:bCs/>
          <w:sz w:val="24"/>
          <w:szCs w:val="24"/>
        </w:rPr>
      </w:pPr>
      <w:r w:rsidRPr="008D1899">
        <w:rPr>
          <w:rFonts w:ascii="Cambria" w:hAnsi="Cambria" w:cs="Arial"/>
          <w:bCs/>
          <w:sz w:val="24"/>
          <w:szCs w:val="24"/>
        </w:rPr>
        <w:t xml:space="preserve">Sprzęt, narzędzia, materiał (w tym: </w:t>
      </w:r>
      <w:r w:rsidRPr="008D1899">
        <w:rPr>
          <w:rFonts w:ascii="Cambria" w:hAnsi="Cambria"/>
          <w:sz w:val="24"/>
          <w:szCs w:val="24"/>
        </w:rPr>
        <w:t>ciągnik, przyczepa</w:t>
      </w:r>
      <w:r w:rsidRPr="008D1899">
        <w:rPr>
          <w:rFonts w:ascii="Cambria" w:eastAsia="Calibri" w:hAnsi="Cambria" w:cs="Arial"/>
          <w:bCs/>
          <w:kern w:val="1"/>
          <w:sz w:val="24"/>
          <w:szCs w:val="24"/>
          <w:lang w:eastAsia="zh-CN" w:bidi="hi-IN"/>
        </w:rPr>
        <w:t>, młotki, wkrętarki, piły, deski, żerdzie, gwoździe</w:t>
      </w:r>
      <w:r w:rsidRPr="008D1899">
        <w:rPr>
          <w:rFonts w:ascii="Cambria" w:hAnsi="Cambria" w:cs="Arial"/>
          <w:bCs/>
          <w:sz w:val="24"/>
          <w:szCs w:val="24"/>
        </w:rPr>
        <w:t>) zapewnia</w:t>
      </w:r>
      <w:r w:rsidR="00D35DC2">
        <w:rPr>
          <w:rFonts w:ascii="Cambria" w:hAnsi="Cambria" w:cs="Arial"/>
          <w:bCs/>
          <w:sz w:val="24"/>
          <w:szCs w:val="24"/>
        </w:rPr>
        <w:t xml:space="preserve"> </w:t>
      </w:r>
      <w:r w:rsidRPr="008D1899">
        <w:rPr>
          <w:rFonts w:ascii="Cambria" w:hAnsi="Cambria" w:cs="Arial"/>
          <w:bCs/>
          <w:sz w:val="24"/>
          <w:szCs w:val="24"/>
        </w:rPr>
        <w:t>Wykonawca</w:t>
      </w:r>
      <w:r w:rsidR="00D35DC2">
        <w:rPr>
          <w:rFonts w:ascii="Cambria" w:hAnsi="Cambria" w:cs="Arial"/>
          <w:bCs/>
          <w:sz w:val="24"/>
          <w:szCs w:val="24"/>
        </w:rPr>
        <w:t>.</w:t>
      </w:r>
    </w:p>
    <w:p w14:paraId="608D1BB5" w14:textId="77777777" w:rsidR="0078150F" w:rsidRDefault="0078150F" w:rsidP="00966C4E">
      <w:pPr>
        <w:spacing w:line="257" w:lineRule="auto"/>
        <w:jc w:val="both"/>
        <w:rPr>
          <w:rFonts w:ascii="Cambria" w:hAnsi="Cambria" w:cs="Arial"/>
          <w:b/>
          <w:sz w:val="24"/>
          <w:szCs w:val="24"/>
        </w:rPr>
      </w:pPr>
      <w:r>
        <w:rPr>
          <w:rFonts w:ascii="Cambria" w:hAnsi="Cambria" w:cs="Arial"/>
          <w:b/>
          <w:sz w:val="24"/>
          <w:szCs w:val="24"/>
        </w:rPr>
        <w:t>Procedura odbioru:</w:t>
      </w:r>
    </w:p>
    <w:p w14:paraId="206CCCCB" w14:textId="72DE8D5F" w:rsidR="0078150F" w:rsidRPr="008D1899" w:rsidRDefault="0078150F" w:rsidP="00966C4E">
      <w:pPr>
        <w:spacing w:line="257" w:lineRule="auto"/>
        <w:jc w:val="both"/>
        <w:rPr>
          <w:rFonts w:ascii="Cambria" w:eastAsia="Calibri" w:hAnsi="Cambria" w:cs="Arial"/>
          <w:bCs/>
          <w:iCs/>
          <w:kern w:val="1"/>
          <w:sz w:val="24"/>
          <w:szCs w:val="24"/>
          <w:lang w:eastAsia="pl-PL" w:bidi="hi-IN"/>
        </w:rPr>
      </w:pPr>
      <w:r w:rsidRPr="00EE10AC">
        <w:rPr>
          <w:rFonts w:ascii="Cambria" w:eastAsia="Calibri" w:hAnsi="Cambria" w:cs="Arial"/>
          <w:bCs/>
          <w:iCs/>
          <w:kern w:val="1"/>
          <w:sz w:val="24"/>
          <w:szCs w:val="24"/>
          <w:lang w:eastAsia="pl-PL" w:bidi="hi-IN"/>
        </w:rPr>
        <w:t xml:space="preserve">Jednostką miary stosowaną do rozliczenia między Zamawiającym a Wykonawcą jest sztuka </w:t>
      </w:r>
      <w:r w:rsidR="00211057">
        <w:rPr>
          <w:rFonts w:ascii="Cambria" w:eastAsia="Calibri" w:hAnsi="Cambria" w:cs="Arial"/>
          <w:bCs/>
          <w:iCs/>
          <w:kern w:val="1"/>
          <w:sz w:val="24"/>
          <w:szCs w:val="24"/>
          <w:lang w:eastAsia="pl-PL" w:bidi="hi-IN"/>
        </w:rPr>
        <w:t>[</w:t>
      </w:r>
      <w:r w:rsidRPr="00EE10AC">
        <w:rPr>
          <w:rFonts w:ascii="Cambria" w:eastAsia="Calibri" w:hAnsi="Cambria" w:cs="Arial"/>
          <w:bCs/>
          <w:iCs/>
          <w:kern w:val="1"/>
          <w:sz w:val="24"/>
          <w:szCs w:val="24"/>
          <w:lang w:eastAsia="pl-PL" w:bidi="hi-IN"/>
        </w:rPr>
        <w:t>SZT</w:t>
      </w:r>
      <w:r w:rsidR="00211057">
        <w:rPr>
          <w:rFonts w:ascii="Cambria" w:eastAsia="Calibri" w:hAnsi="Cambria" w:cs="Arial"/>
          <w:bCs/>
          <w:iCs/>
          <w:kern w:val="1"/>
          <w:sz w:val="24"/>
          <w:szCs w:val="24"/>
          <w:lang w:eastAsia="pl-PL" w:bidi="hi-IN"/>
        </w:rPr>
        <w:t>]</w:t>
      </w:r>
      <w:r>
        <w:rPr>
          <w:rFonts w:ascii="Cambria" w:eastAsia="Calibri" w:hAnsi="Cambria" w:cs="Arial"/>
          <w:bCs/>
          <w:iCs/>
          <w:kern w:val="1"/>
          <w:sz w:val="24"/>
          <w:szCs w:val="24"/>
          <w:lang w:eastAsia="pl-PL" w:bidi="hi-IN"/>
        </w:rPr>
        <w:t xml:space="preserve"> naprawionego (przywróconego do sprawności) urządzenia łowieckiego</w:t>
      </w:r>
      <w:r w:rsidRPr="00EE10AC">
        <w:rPr>
          <w:rFonts w:ascii="Cambria" w:eastAsia="Calibri" w:hAnsi="Cambria" w:cs="Arial"/>
          <w:bCs/>
          <w:iCs/>
          <w:kern w:val="1"/>
          <w:sz w:val="24"/>
          <w:szCs w:val="24"/>
          <w:lang w:eastAsia="pl-PL" w:bidi="hi-IN"/>
        </w:rPr>
        <w:t>.</w:t>
      </w:r>
      <w:r w:rsidRPr="00FC5860">
        <w:t xml:space="preserve"> </w:t>
      </w:r>
      <w:r w:rsidRPr="00FC5860">
        <w:rPr>
          <w:rFonts w:ascii="Cambria" w:eastAsia="Calibri" w:hAnsi="Cambria" w:cs="Arial"/>
          <w:bCs/>
          <w:iCs/>
          <w:kern w:val="1"/>
          <w:sz w:val="24"/>
          <w:szCs w:val="24"/>
          <w:lang w:eastAsia="pl-PL" w:bidi="hi-IN"/>
        </w:rPr>
        <w:t xml:space="preserve">Dla prac, gdzie jednostką rozliczeniową jest sztuka [SZT] odbiór prac nastąpi poprzez sprawdzenie prawidłowości </w:t>
      </w:r>
      <w:r>
        <w:rPr>
          <w:rFonts w:ascii="Cambria" w:eastAsia="Calibri" w:hAnsi="Cambria" w:cs="Arial"/>
          <w:bCs/>
          <w:iCs/>
          <w:kern w:val="1"/>
          <w:sz w:val="24"/>
          <w:szCs w:val="24"/>
          <w:lang w:eastAsia="pl-PL" w:bidi="hi-IN"/>
        </w:rPr>
        <w:t xml:space="preserve">i jakości </w:t>
      </w:r>
      <w:r w:rsidRPr="00FC5860">
        <w:rPr>
          <w:rFonts w:ascii="Cambria" w:eastAsia="Calibri" w:hAnsi="Cambria" w:cs="Arial"/>
          <w:bCs/>
          <w:iCs/>
          <w:kern w:val="1"/>
          <w:sz w:val="24"/>
          <w:szCs w:val="24"/>
          <w:lang w:eastAsia="pl-PL" w:bidi="hi-IN"/>
        </w:rPr>
        <w:t xml:space="preserve">wykonania prac z opisem czynności i zleceniem oraz poprzez określenie ilości wykonanych jednostek poprzez ich policzenie </w:t>
      </w:r>
      <w:proofErr w:type="spellStart"/>
      <w:r>
        <w:rPr>
          <w:rFonts w:ascii="Cambria" w:eastAsia="Calibri" w:hAnsi="Cambria" w:cs="Arial"/>
          <w:bCs/>
          <w:iCs/>
          <w:kern w:val="1"/>
          <w:sz w:val="24"/>
          <w:szCs w:val="24"/>
          <w:lang w:eastAsia="pl-PL" w:bidi="hi-IN"/>
        </w:rPr>
        <w:t>posztuczne</w:t>
      </w:r>
      <w:proofErr w:type="spellEnd"/>
      <w:r>
        <w:rPr>
          <w:rFonts w:ascii="Cambria" w:eastAsia="Calibri" w:hAnsi="Cambria" w:cs="Arial"/>
          <w:bCs/>
          <w:iCs/>
          <w:kern w:val="1"/>
          <w:sz w:val="24"/>
          <w:szCs w:val="24"/>
          <w:lang w:eastAsia="pl-PL" w:bidi="hi-IN"/>
        </w:rPr>
        <w:t>.</w:t>
      </w:r>
    </w:p>
    <w:bookmarkEnd w:id="56"/>
    <w:p w14:paraId="4E8A8D66" w14:textId="0B6E33CA" w:rsidR="0032679B" w:rsidRPr="008D1899" w:rsidRDefault="0078150F" w:rsidP="00966C4E">
      <w:pPr>
        <w:suppressAutoHyphens w:val="0"/>
        <w:spacing w:before="120" w:line="257" w:lineRule="auto"/>
        <w:jc w:val="both"/>
        <w:rPr>
          <w:rFonts w:ascii="Cambria" w:eastAsia="Calibri" w:hAnsi="Cambria" w:cs="Arial"/>
          <w:b/>
          <w:kern w:val="1"/>
          <w:sz w:val="24"/>
          <w:szCs w:val="24"/>
          <w:lang w:eastAsia="zh-CN" w:bidi="hi-IN"/>
        </w:rPr>
      </w:pPr>
      <w:r w:rsidRPr="008D1899">
        <w:rPr>
          <w:rFonts w:ascii="Cambria" w:eastAsia="Calibri" w:hAnsi="Cambria" w:cs="Arial"/>
          <w:b/>
          <w:kern w:val="1"/>
          <w:sz w:val="24"/>
          <w:szCs w:val="24"/>
          <w:lang w:eastAsia="zh-CN" w:bidi="hi-IN"/>
        </w:rPr>
        <w:t>Likwidacja urządzeń łowieckich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4"/>
        <w:gridCol w:w="1506"/>
        <w:gridCol w:w="4996"/>
        <w:gridCol w:w="1391"/>
      </w:tblGrid>
      <w:tr w:rsidR="0078150F" w:rsidRPr="008D1899" w14:paraId="716C44A0" w14:textId="77777777" w:rsidTr="005D6FE0">
        <w:trPr>
          <w:trHeight w:val="393"/>
          <w:jc w:val="center"/>
        </w:trPr>
        <w:tc>
          <w:tcPr>
            <w:tcW w:w="750" w:type="pct"/>
            <w:tcBorders>
              <w:top w:val="single" w:sz="4" w:space="0" w:color="auto"/>
              <w:left w:val="single" w:sz="4" w:space="0" w:color="auto"/>
              <w:bottom w:val="single" w:sz="4" w:space="0" w:color="auto"/>
              <w:right w:val="single" w:sz="4" w:space="0" w:color="auto"/>
            </w:tcBorders>
          </w:tcPr>
          <w:p w14:paraId="70085774" w14:textId="77777777" w:rsidR="0078150F" w:rsidRPr="008D1899" w:rsidRDefault="0078150F" w:rsidP="00966C4E">
            <w:pPr>
              <w:suppressAutoHyphens w:val="0"/>
              <w:spacing w:before="120" w:line="257" w:lineRule="auto"/>
              <w:jc w:val="both"/>
              <w:rPr>
                <w:rFonts w:ascii="Cambria" w:eastAsia="Calibri" w:hAnsi="Cambria" w:cs="Arial"/>
                <w:b/>
                <w:bCs/>
                <w:i/>
                <w:iCs/>
                <w:sz w:val="24"/>
                <w:szCs w:val="24"/>
                <w:lang w:eastAsia="pl-PL"/>
              </w:rPr>
            </w:pPr>
            <w:r>
              <w:rPr>
                <w:rFonts w:ascii="Cambria" w:eastAsia="Calibri" w:hAnsi="Cambria" w:cs="Arial"/>
                <w:b/>
                <w:bCs/>
                <w:i/>
                <w:iCs/>
                <w:sz w:val="24"/>
                <w:szCs w:val="24"/>
                <w:lang w:eastAsia="pl-PL"/>
              </w:rPr>
              <w:t>Nr</w:t>
            </w:r>
          </w:p>
        </w:tc>
        <w:tc>
          <w:tcPr>
            <w:tcW w:w="811" w:type="pct"/>
            <w:tcBorders>
              <w:top w:val="single" w:sz="4" w:space="0" w:color="auto"/>
              <w:left w:val="single" w:sz="4" w:space="0" w:color="auto"/>
              <w:bottom w:val="single" w:sz="4" w:space="0" w:color="auto"/>
              <w:right w:val="single" w:sz="4" w:space="0" w:color="auto"/>
            </w:tcBorders>
            <w:hideMark/>
          </w:tcPr>
          <w:p w14:paraId="0B0FEC7D" w14:textId="77777777" w:rsidR="0078150F" w:rsidRPr="008D1899" w:rsidRDefault="0078150F" w:rsidP="00966C4E">
            <w:pPr>
              <w:suppressAutoHyphens w:val="0"/>
              <w:spacing w:before="120" w:line="257" w:lineRule="auto"/>
              <w:jc w:val="both"/>
              <w:rPr>
                <w:rFonts w:ascii="Cambria" w:eastAsia="Calibri" w:hAnsi="Cambria" w:cs="Arial"/>
                <w:b/>
                <w:bCs/>
                <w:i/>
                <w:iCs/>
                <w:sz w:val="24"/>
                <w:szCs w:val="24"/>
                <w:lang w:eastAsia="pl-PL"/>
              </w:rPr>
            </w:pPr>
            <w:r w:rsidRPr="008D1899">
              <w:rPr>
                <w:rFonts w:ascii="Cambria" w:eastAsia="Calibri" w:hAnsi="Cambria" w:cs="Arial"/>
                <w:b/>
                <w:bCs/>
                <w:i/>
                <w:iCs/>
                <w:sz w:val="24"/>
                <w:szCs w:val="24"/>
                <w:lang w:eastAsia="pl-PL"/>
              </w:rPr>
              <w:t>Kod czynności</w:t>
            </w:r>
          </w:p>
        </w:tc>
        <w:tc>
          <w:tcPr>
            <w:tcW w:w="2690" w:type="pct"/>
            <w:tcBorders>
              <w:top w:val="single" w:sz="4" w:space="0" w:color="auto"/>
              <w:left w:val="single" w:sz="4" w:space="0" w:color="auto"/>
              <w:bottom w:val="single" w:sz="4" w:space="0" w:color="auto"/>
              <w:right w:val="single" w:sz="4" w:space="0" w:color="auto"/>
            </w:tcBorders>
            <w:hideMark/>
          </w:tcPr>
          <w:p w14:paraId="7CF027E3" w14:textId="77777777" w:rsidR="0078150F" w:rsidRPr="008D1899" w:rsidRDefault="0078150F" w:rsidP="00966C4E">
            <w:pPr>
              <w:suppressAutoHyphens w:val="0"/>
              <w:spacing w:before="120" w:line="257" w:lineRule="auto"/>
              <w:jc w:val="both"/>
              <w:rPr>
                <w:rFonts w:ascii="Cambria" w:eastAsia="Calibri" w:hAnsi="Cambria" w:cs="Arial"/>
                <w:b/>
                <w:bCs/>
                <w:i/>
                <w:iCs/>
                <w:sz w:val="24"/>
                <w:szCs w:val="24"/>
                <w:lang w:eastAsia="pl-PL"/>
              </w:rPr>
            </w:pPr>
            <w:r w:rsidRPr="008D1899">
              <w:rPr>
                <w:rFonts w:ascii="Cambria" w:eastAsia="Calibri" w:hAnsi="Cambria" w:cs="Arial"/>
                <w:b/>
                <w:bCs/>
                <w:i/>
                <w:iCs/>
                <w:sz w:val="24"/>
                <w:szCs w:val="24"/>
                <w:lang w:eastAsia="pl-PL"/>
              </w:rPr>
              <w:t>Opis kodu czynności</w:t>
            </w:r>
          </w:p>
        </w:tc>
        <w:tc>
          <w:tcPr>
            <w:tcW w:w="749" w:type="pct"/>
            <w:tcBorders>
              <w:top w:val="single" w:sz="4" w:space="0" w:color="auto"/>
              <w:left w:val="single" w:sz="4" w:space="0" w:color="auto"/>
              <w:bottom w:val="single" w:sz="4" w:space="0" w:color="auto"/>
              <w:right w:val="single" w:sz="4" w:space="0" w:color="auto"/>
            </w:tcBorders>
          </w:tcPr>
          <w:p w14:paraId="24371D50" w14:textId="77777777" w:rsidR="0078150F" w:rsidRPr="008D1899" w:rsidRDefault="0078150F" w:rsidP="00966C4E">
            <w:pPr>
              <w:tabs>
                <w:tab w:val="left" w:pos="1026"/>
              </w:tabs>
              <w:suppressAutoHyphens w:val="0"/>
              <w:spacing w:before="120" w:line="257" w:lineRule="auto"/>
              <w:jc w:val="both"/>
              <w:rPr>
                <w:rFonts w:ascii="Cambria" w:eastAsia="Calibri" w:hAnsi="Cambria" w:cs="Arial"/>
                <w:b/>
                <w:bCs/>
                <w:i/>
                <w:iCs/>
                <w:sz w:val="24"/>
                <w:szCs w:val="24"/>
                <w:lang w:eastAsia="pl-PL"/>
              </w:rPr>
            </w:pPr>
            <w:r w:rsidRPr="008D1899">
              <w:rPr>
                <w:rFonts w:ascii="Cambria" w:eastAsia="Calibri" w:hAnsi="Cambria" w:cs="Arial"/>
                <w:b/>
                <w:bCs/>
                <w:i/>
                <w:iCs/>
                <w:sz w:val="24"/>
                <w:szCs w:val="24"/>
                <w:lang w:eastAsia="pl-PL"/>
              </w:rPr>
              <w:t xml:space="preserve">Jednostka miary </w:t>
            </w:r>
          </w:p>
        </w:tc>
      </w:tr>
      <w:tr w:rsidR="0078150F" w:rsidRPr="008D1899" w14:paraId="6051E052" w14:textId="77777777" w:rsidTr="005D6FE0">
        <w:trPr>
          <w:trHeight w:val="164"/>
          <w:jc w:val="center"/>
        </w:trPr>
        <w:tc>
          <w:tcPr>
            <w:tcW w:w="750" w:type="pct"/>
            <w:tcBorders>
              <w:top w:val="single" w:sz="4" w:space="0" w:color="auto"/>
              <w:left w:val="single" w:sz="4" w:space="0" w:color="auto"/>
              <w:bottom w:val="single" w:sz="4" w:space="0" w:color="auto"/>
              <w:right w:val="single" w:sz="4" w:space="0" w:color="auto"/>
            </w:tcBorders>
          </w:tcPr>
          <w:p w14:paraId="6191A1AA" w14:textId="08A28E1B" w:rsidR="0078150F" w:rsidRDefault="003465F0" w:rsidP="00966C4E">
            <w:pPr>
              <w:suppressAutoHyphens w:val="0"/>
              <w:spacing w:before="120" w:line="257" w:lineRule="auto"/>
              <w:jc w:val="both"/>
              <w:rPr>
                <w:rFonts w:ascii="Cambria" w:eastAsia="Calibri" w:hAnsi="Cambria" w:cs="Arial"/>
                <w:bCs/>
                <w:iCs/>
                <w:sz w:val="24"/>
                <w:szCs w:val="24"/>
                <w:lang w:eastAsia="pl-PL"/>
              </w:rPr>
            </w:pPr>
            <w:r>
              <w:rPr>
                <w:rFonts w:ascii="Cambria" w:eastAsia="Calibri" w:hAnsi="Cambria" w:cs="Arial"/>
                <w:bCs/>
                <w:iCs/>
                <w:sz w:val="24"/>
                <w:szCs w:val="24"/>
                <w:lang w:eastAsia="pl-PL"/>
              </w:rPr>
              <w:t>4</w:t>
            </w:r>
            <w:r w:rsidR="00E6381B">
              <w:rPr>
                <w:rFonts w:ascii="Cambria" w:eastAsia="Calibri" w:hAnsi="Cambria" w:cs="Arial"/>
                <w:bCs/>
                <w:iCs/>
                <w:sz w:val="24"/>
                <w:szCs w:val="24"/>
                <w:lang w:eastAsia="pl-PL"/>
              </w:rPr>
              <w:t>33</w:t>
            </w:r>
          </w:p>
        </w:tc>
        <w:tc>
          <w:tcPr>
            <w:tcW w:w="811" w:type="pct"/>
            <w:tcBorders>
              <w:top w:val="single" w:sz="4" w:space="0" w:color="auto"/>
              <w:left w:val="single" w:sz="4" w:space="0" w:color="auto"/>
              <w:bottom w:val="single" w:sz="4" w:space="0" w:color="auto"/>
              <w:right w:val="single" w:sz="4" w:space="0" w:color="auto"/>
            </w:tcBorders>
            <w:hideMark/>
          </w:tcPr>
          <w:p w14:paraId="2AF3D432" w14:textId="7C188061" w:rsidR="0078150F" w:rsidRPr="008D1899" w:rsidRDefault="0078150F" w:rsidP="00966C4E">
            <w:pPr>
              <w:suppressAutoHyphens w:val="0"/>
              <w:spacing w:before="120" w:line="257" w:lineRule="auto"/>
              <w:jc w:val="both"/>
              <w:rPr>
                <w:rFonts w:ascii="Cambria" w:eastAsia="Calibri" w:hAnsi="Cambria" w:cs="Arial"/>
                <w:bCs/>
                <w:iCs/>
                <w:sz w:val="24"/>
                <w:szCs w:val="24"/>
                <w:lang w:eastAsia="pl-PL"/>
              </w:rPr>
            </w:pPr>
            <w:r>
              <w:rPr>
                <w:rFonts w:ascii="Cambria" w:eastAsia="Calibri" w:hAnsi="Cambria" w:cs="Arial"/>
                <w:bCs/>
                <w:iCs/>
                <w:sz w:val="24"/>
                <w:szCs w:val="24"/>
                <w:lang w:eastAsia="pl-PL"/>
              </w:rPr>
              <w:t>ŁO</w:t>
            </w:r>
            <w:r w:rsidRPr="008D1899">
              <w:rPr>
                <w:rFonts w:ascii="Cambria" w:eastAsia="Calibri" w:hAnsi="Cambria" w:cs="Arial"/>
                <w:bCs/>
                <w:iCs/>
                <w:sz w:val="24"/>
                <w:szCs w:val="24"/>
                <w:lang w:eastAsia="pl-PL"/>
              </w:rPr>
              <w:t>-</w:t>
            </w:r>
            <w:r w:rsidR="008D6624">
              <w:rPr>
                <w:rFonts w:ascii="Cambria" w:eastAsia="Calibri" w:hAnsi="Cambria" w:cs="Arial"/>
                <w:bCs/>
                <w:iCs/>
                <w:sz w:val="24"/>
                <w:szCs w:val="24"/>
                <w:lang w:eastAsia="pl-PL"/>
              </w:rPr>
              <w:t>L</w:t>
            </w:r>
            <w:r w:rsidRPr="008D1899">
              <w:rPr>
                <w:rFonts w:ascii="Cambria" w:eastAsia="Calibri" w:hAnsi="Cambria" w:cs="Arial"/>
                <w:bCs/>
                <w:iCs/>
                <w:sz w:val="24"/>
                <w:szCs w:val="24"/>
                <w:lang w:eastAsia="pl-PL"/>
              </w:rPr>
              <w:t>AMB</w:t>
            </w:r>
          </w:p>
        </w:tc>
        <w:tc>
          <w:tcPr>
            <w:tcW w:w="2690" w:type="pct"/>
            <w:tcBorders>
              <w:top w:val="single" w:sz="4" w:space="0" w:color="auto"/>
              <w:left w:val="single" w:sz="4" w:space="0" w:color="auto"/>
              <w:bottom w:val="single" w:sz="4" w:space="0" w:color="auto"/>
              <w:right w:val="single" w:sz="4" w:space="0" w:color="auto"/>
            </w:tcBorders>
            <w:hideMark/>
          </w:tcPr>
          <w:p w14:paraId="6720490B" w14:textId="77777777" w:rsidR="0078150F" w:rsidRPr="008D1899" w:rsidRDefault="0078150F" w:rsidP="00966C4E">
            <w:pPr>
              <w:widowControl w:val="0"/>
              <w:suppressAutoHyphens w:val="0"/>
              <w:spacing w:before="120" w:line="257" w:lineRule="auto"/>
              <w:jc w:val="both"/>
              <w:rPr>
                <w:rFonts w:ascii="Cambria" w:eastAsia="Calibri" w:hAnsi="Cambria" w:cs="Arial"/>
                <w:bCs/>
                <w:iCs/>
                <w:kern w:val="1"/>
                <w:sz w:val="24"/>
                <w:szCs w:val="24"/>
                <w:lang w:eastAsia="pl-PL" w:bidi="hi-IN"/>
              </w:rPr>
            </w:pPr>
            <w:r w:rsidRPr="008D1899">
              <w:rPr>
                <w:rFonts w:ascii="Cambria" w:eastAsia="Calibri" w:hAnsi="Cambria" w:cs="Arial"/>
                <w:bCs/>
                <w:iCs/>
                <w:kern w:val="1"/>
                <w:sz w:val="24"/>
                <w:szCs w:val="24"/>
                <w:lang w:eastAsia="pl-PL" w:bidi="hi-IN"/>
              </w:rPr>
              <w:t>Likwidacja ambony</w:t>
            </w:r>
          </w:p>
        </w:tc>
        <w:tc>
          <w:tcPr>
            <w:tcW w:w="749" w:type="pct"/>
            <w:tcBorders>
              <w:top w:val="single" w:sz="4" w:space="0" w:color="auto"/>
              <w:left w:val="single" w:sz="4" w:space="0" w:color="auto"/>
              <w:bottom w:val="single" w:sz="4" w:space="0" w:color="auto"/>
              <w:right w:val="single" w:sz="4" w:space="0" w:color="auto"/>
            </w:tcBorders>
          </w:tcPr>
          <w:p w14:paraId="5C9F24C1" w14:textId="77777777" w:rsidR="0078150F" w:rsidRPr="008D1899" w:rsidRDefault="0078150F" w:rsidP="00966C4E">
            <w:pPr>
              <w:tabs>
                <w:tab w:val="left" w:pos="1026"/>
              </w:tabs>
              <w:suppressAutoHyphens w:val="0"/>
              <w:spacing w:before="120" w:line="257" w:lineRule="auto"/>
              <w:jc w:val="both"/>
              <w:rPr>
                <w:rFonts w:ascii="Cambria" w:eastAsia="Calibri" w:hAnsi="Cambria" w:cs="Arial"/>
                <w:bCs/>
                <w:iCs/>
                <w:sz w:val="24"/>
                <w:szCs w:val="24"/>
                <w:lang w:eastAsia="pl-PL"/>
              </w:rPr>
            </w:pPr>
            <w:r w:rsidRPr="008D1899">
              <w:rPr>
                <w:rFonts w:ascii="Cambria" w:eastAsia="Calibri" w:hAnsi="Cambria" w:cs="Arial"/>
                <w:bCs/>
                <w:iCs/>
                <w:sz w:val="24"/>
                <w:szCs w:val="24"/>
                <w:lang w:eastAsia="pl-PL"/>
              </w:rPr>
              <w:t>SZT</w:t>
            </w:r>
          </w:p>
        </w:tc>
      </w:tr>
      <w:tr w:rsidR="0078150F" w:rsidRPr="008D1899" w14:paraId="46FE22F1" w14:textId="77777777" w:rsidTr="005D6FE0">
        <w:trPr>
          <w:trHeight w:val="164"/>
          <w:jc w:val="center"/>
        </w:trPr>
        <w:tc>
          <w:tcPr>
            <w:tcW w:w="750" w:type="pct"/>
            <w:tcBorders>
              <w:top w:val="single" w:sz="4" w:space="0" w:color="auto"/>
              <w:left w:val="single" w:sz="4" w:space="0" w:color="auto"/>
              <w:bottom w:val="single" w:sz="4" w:space="0" w:color="auto"/>
              <w:right w:val="single" w:sz="4" w:space="0" w:color="auto"/>
            </w:tcBorders>
          </w:tcPr>
          <w:p w14:paraId="40178C52" w14:textId="47BA865C" w:rsidR="0078150F" w:rsidRDefault="00E6381B" w:rsidP="00966C4E">
            <w:pPr>
              <w:suppressAutoHyphens w:val="0"/>
              <w:spacing w:before="120" w:line="257" w:lineRule="auto"/>
              <w:jc w:val="both"/>
              <w:rPr>
                <w:rFonts w:ascii="Cambria" w:eastAsia="Calibri" w:hAnsi="Cambria" w:cs="Arial"/>
                <w:bCs/>
                <w:iCs/>
                <w:sz w:val="24"/>
                <w:szCs w:val="24"/>
                <w:lang w:eastAsia="pl-PL"/>
              </w:rPr>
            </w:pPr>
            <w:r>
              <w:rPr>
                <w:rFonts w:ascii="Cambria" w:eastAsia="Calibri" w:hAnsi="Cambria" w:cs="Arial"/>
                <w:bCs/>
                <w:iCs/>
                <w:sz w:val="24"/>
                <w:szCs w:val="24"/>
                <w:lang w:eastAsia="pl-PL"/>
              </w:rPr>
              <w:t>434</w:t>
            </w:r>
          </w:p>
        </w:tc>
        <w:tc>
          <w:tcPr>
            <w:tcW w:w="811" w:type="pct"/>
            <w:tcBorders>
              <w:top w:val="single" w:sz="4" w:space="0" w:color="auto"/>
              <w:left w:val="single" w:sz="4" w:space="0" w:color="auto"/>
              <w:bottom w:val="single" w:sz="4" w:space="0" w:color="auto"/>
              <w:right w:val="single" w:sz="4" w:space="0" w:color="auto"/>
            </w:tcBorders>
          </w:tcPr>
          <w:p w14:paraId="626EFA28" w14:textId="77777777" w:rsidR="0078150F" w:rsidRPr="008D1899" w:rsidRDefault="0078150F" w:rsidP="00966C4E">
            <w:pPr>
              <w:suppressAutoHyphens w:val="0"/>
              <w:spacing w:before="120" w:line="257" w:lineRule="auto"/>
              <w:jc w:val="both"/>
              <w:rPr>
                <w:rFonts w:ascii="Cambria" w:eastAsia="Calibri" w:hAnsi="Cambria" w:cs="Arial"/>
                <w:bCs/>
                <w:iCs/>
                <w:sz w:val="24"/>
                <w:szCs w:val="24"/>
                <w:lang w:eastAsia="pl-PL"/>
              </w:rPr>
            </w:pPr>
            <w:r>
              <w:rPr>
                <w:rFonts w:ascii="Cambria" w:eastAsia="Calibri" w:hAnsi="Cambria" w:cs="Arial"/>
                <w:bCs/>
                <w:iCs/>
                <w:sz w:val="24"/>
                <w:szCs w:val="24"/>
                <w:lang w:eastAsia="pl-PL"/>
              </w:rPr>
              <w:t>ŁO-LS</w:t>
            </w:r>
            <w:r w:rsidRPr="008D1899">
              <w:rPr>
                <w:rFonts w:ascii="Cambria" w:eastAsia="Calibri" w:hAnsi="Cambria" w:cs="Arial"/>
                <w:bCs/>
                <w:iCs/>
                <w:sz w:val="24"/>
                <w:szCs w:val="24"/>
                <w:lang w:eastAsia="pl-PL"/>
              </w:rPr>
              <w:t>NIAD</w:t>
            </w:r>
          </w:p>
        </w:tc>
        <w:tc>
          <w:tcPr>
            <w:tcW w:w="2690" w:type="pct"/>
            <w:tcBorders>
              <w:top w:val="single" w:sz="4" w:space="0" w:color="auto"/>
              <w:left w:val="single" w:sz="4" w:space="0" w:color="auto"/>
              <w:bottom w:val="single" w:sz="4" w:space="0" w:color="auto"/>
              <w:right w:val="single" w:sz="4" w:space="0" w:color="auto"/>
            </w:tcBorders>
          </w:tcPr>
          <w:p w14:paraId="567FBE9A" w14:textId="77777777" w:rsidR="0078150F" w:rsidRPr="008D1899" w:rsidRDefault="0078150F" w:rsidP="00966C4E">
            <w:pPr>
              <w:widowControl w:val="0"/>
              <w:suppressAutoHyphens w:val="0"/>
              <w:spacing w:before="120" w:line="257" w:lineRule="auto"/>
              <w:jc w:val="both"/>
              <w:rPr>
                <w:rFonts w:ascii="Cambria" w:eastAsia="Calibri" w:hAnsi="Cambria" w:cs="Arial"/>
                <w:bCs/>
                <w:iCs/>
                <w:kern w:val="1"/>
                <w:sz w:val="24"/>
                <w:szCs w:val="24"/>
                <w:lang w:eastAsia="pl-PL" w:bidi="hi-IN"/>
              </w:rPr>
            </w:pPr>
            <w:r w:rsidRPr="008D1899">
              <w:rPr>
                <w:rFonts w:ascii="Cambria" w:eastAsia="Calibri" w:hAnsi="Cambria" w:cs="Arial"/>
                <w:bCs/>
                <w:iCs/>
                <w:kern w:val="1"/>
                <w:sz w:val="24"/>
                <w:szCs w:val="24"/>
                <w:lang w:eastAsia="pl-PL" w:bidi="hi-IN"/>
              </w:rPr>
              <w:t xml:space="preserve">Likwidacja </w:t>
            </w:r>
            <w:proofErr w:type="spellStart"/>
            <w:r w:rsidRPr="008D1899">
              <w:rPr>
                <w:rFonts w:ascii="Cambria" w:eastAsia="Calibri" w:hAnsi="Cambria" w:cs="Arial"/>
                <w:bCs/>
                <w:iCs/>
                <w:kern w:val="1"/>
                <w:sz w:val="24"/>
                <w:szCs w:val="24"/>
                <w:lang w:eastAsia="pl-PL" w:bidi="hi-IN"/>
              </w:rPr>
              <w:t>śniadaniska</w:t>
            </w:r>
            <w:proofErr w:type="spellEnd"/>
          </w:p>
        </w:tc>
        <w:tc>
          <w:tcPr>
            <w:tcW w:w="749" w:type="pct"/>
            <w:tcBorders>
              <w:top w:val="single" w:sz="4" w:space="0" w:color="auto"/>
              <w:left w:val="single" w:sz="4" w:space="0" w:color="auto"/>
              <w:bottom w:val="single" w:sz="4" w:space="0" w:color="auto"/>
              <w:right w:val="single" w:sz="4" w:space="0" w:color="auto"/>
            </w:tcBorders>
          </w:tcPr>
          <w:p w14:paraId="7DBFED43" w14:textId="77777777" w:rsidR="0078150F" w:rsidRPr="008D1899" w:rsidRDefault="0078150F" w:rsidP="00966C4E">
            <w:pPr>
              <w:tabs>
                <w:tab w:val="left" w:pos="1026"/>
              </w:tabs>
              <w:suppressAutoHyphens w:val="0"/>
              <w:spacing w:before="120" w:line="257" w:lineRule="auto"/>
              <w:jc w:val="both"/>
              <w:rPr>
                <w:rFonts w:ascii="Cambria" w:eastAsia="Calibri" w:hAnsi="Cambria" w:cs="Arial"/>
                <w:bCs/>
                <w:iCs/>
                <w:sz w:val="24"/>
                <w:szCs w:val="24"/>
                <w:lang w:eastAsia="pl-PL"/>
              </w:rPr>
            </w:pPr>
            <w:r w:rsidRPr="008D1899">
              <w:rPr>
                <w:rFonts w:ascii="Cambria" w:eastAsia="Calibri" w:hAnsi="Cambria" w:cs="Arial"/>
                <w:bCs/>
                <w:iCs/>
                <w:sz w:val="24"/>
                <w:szCs w:val="24"/>
                <w:lang w:eastAsia="pl-PL"/>
              </w:rPr>
              <w:t>SZT</w:t>
            </w:r>
          </w:p>
        </w:tc>
      </w:tr>
      <w:tr w:rsidR="0078150F" w:rsidRPr="008D1899" w14:paraId="6FA890AC" w14:textId="77777777" w:rsidTr="005D6FE0">
        <w:trPr>
          <w:trHeight w:val="164"/>
          <w:jc w:val="center"/>
        </w:trPr>
        <w:tc>
          <w:tcPr>
            <w:tcW w:w="750" w:type="pct"/>
            <w:tcBorders>
              <w:top w:val="single" w:sz="4" w:space="0" w:color="auto"/>
              <w:left w:val="single" w:sz="4" w:space="0" w:color="auto"/>
              <w:bottom w:val="single" w:sz="4" w:space="0" w:color="auto"/>
              <w:right w:val="single" w:sz="4" w:space="0" w:color="auto"/>
            </w:tcBorders>
          </w:tcPr>
          <w:p w14:paraId="1E8F5E48" w14:textId="363BC22B" w:rsidR="0078150F" w:rsidRDefault="00E6381B" w:rsidP="00966C4E">
            <w:pPr>
              <w:suppressAutoHyphens w:val="0"/>
              <w:spacing w:before="120" w:line="257" w:lineRule="auto"/>
              <w:jc w:val="both"/>
              <w:rPr>
                <w:rFonts w:ascii="Cambria" w:eastAsia="Calibri" w:hAnsi="Cambria" w:cs="Arial"/>
                <w:bCs/>
                <w:iCs/>
                <w:sz w:val="24"/>
                <w:szCs w:val="24"/>
                <w:lang w:eastAsia="pl-PL"/>
              </w:rPr>
            </w:pPr>
            <w:r>
              <w:rPr>
                <w:rFonts w:ascii="Cambria" w:eastAsia="Calibri" w:hAnsi="Cambria" w:cs="Arial"/>
                <w:bCs/>
                <w:iCs/>
                <w:sz w:val="24"/>
                <w:szCs w:val="24"/>
                <w:lang w:eastAsia="pl-PL"/>
              </w:rPr>
              <w:t>435</w:t>
            </w:r>
          </w:p>
        </w:tc>
        <w:tc>
          <w:tcPr>
            <w:tcW w:w="811" w:type="pct"/>
            <w:tcBorders>
              <w:top w:val="single" w:sz="4" w:space="0" w:color="auto"/>
              <w:left w:val="single" w:sz="4" w:space="0" w:color="auto"/>
              <w:bottom w:val="single" w:sz="4" w:space="0" w:color="auto"/>
              <w:right w:val="single" w:sz="4" w:space="0" w:color="auto"/>
            </w:tcBorders>
          </w:tcPr>
          <w:p w14:paraId="7D20A4C1" w14:textId="77777777" w:rsidR="0078150F" w:rsidRPr="008D1899" w:rsidRDefault="0078150F" w:rsidP="00966C4E">
            <w:pPr>
              <w:suppressAutoHyphens w:val="0"/>
              <w:spacing w:before="120" w:line="257" w:lineRule="auto"/>
              <w:jc w:val="both"/>
              <w:rPr>
                <w:rFonts w:ascii="Cambria" w:eastAsia="Calibri" w:hAnsi="Cambria" w:cs="Arial"/>
                <w:bCs/>
                <w:iCs/>
                <w:sz w:val="24"/>
                <w:szCs w:val="24"/>
                <w:lang w:eastAsia="pl-PL"/>
              </w:rPr>
            </w:pPr>
            <w:r>
              <w:rPr>
                <w:rFonts w:ascii="Cambria" w:eastAsia="Calibri" w:hAnsi="Cambria" w:cs="Arial"/>
                <w:bCs/>
                <w:iCs/>
                <w:sz w:val="24"/>
                <w:szCs w:val="24"/>
                <w:lang w:eastAsia="pl-PL"/>
              </w:rPr>
              <w:t>ŁO-L</w:t>
            </w:r>
            <w:r w:rsidRPr="008D1899">
              <w:rPr>
                <w:rFonts w:ascii="Cambria" w:eastAsia="Calibri" w:hAnsi="Cambria" w:cs="Arial"/>
                <w:bCs/>
                <w:iCs/>
                <w:sz w:val="24"/>
                <w:szCs w:val="24"/>
                <w:lang w:eastAsia="pl-PL"/>
              </w:rPr>
              <w:t>WYS</w:t>
            </w:r>
          </w:p>
        </w:tc>
        <w:tc>
          <w:tcPr>
            <w:tcW w:w="2690" w:type="pct"/>
            <w:tcBorders>
              <w:top w:val="single" w:sz="4" w:space="0" w:color="auto"/>
              <w:left w:val="single" w:sz="4" w:space="0" w:color="auto"/>
              <w:bottom w:val="single" w:sz="4" w:space="0" w:color="auto"/>
              <w:right w:val="single" w:sz="4" w:space="0" w:color="auto"/>
            </w:tcBorders>
          </w:tcPr>
          <w:p w14:paraId="685D6D95" w14:textId="77777777" w:rsidR="0078150F" w:rsidRPr="008D1899" w:rsidRDefault="0078150F" w:rsidP="00966C4E">
            <w:pPr>
              <w:widowControl w:val="0"/>
              <w:suppressAutoHyphens w:val="0"/>
              <w:spacing w:before="120" w:line="257" w:lineRule="auto"/>
              <w:jc w:val="both"/>
              <w:rPr>
                <w:rFonts w:ascii="Cambria" w:eastAsia="Calibri" w:hAnsi="Cambria" w:cs="Arial"/>
                <w:bCs/>
                <w:iCs/>
                <w:kern w:val="1"/>
                <w:sz w:val="24"/>
                <w:szCs w:val="24"/>
                <w:lang w:eastAsia="pl-PL" w:bidi="hi-IN"/>
              </w:rPr>
            </w:pPr>
            <w:r w:rsidRPr="008D1899">
              <w:rPr>
                <w:rFonts w:ascii="Cambria" w:eastAsia="Calibri" w:hAnsi="Cambria" w:cs="Arial"/>
                <w:bCs/>
                <w:iCs/>
                <w:kern w:val="1"/>
                <w:sz w:val="24"/>
                <w:szCs w:val="24"/>
                <w:lang w:eastAsia="pl-PL" w:bidi="hi-IN"/>
              </w:rPr>
              <w:t>Likwidacja wysiadki</w:t>
            </w:r>
          </w:p>
        </w:tc>
        <w:tc>
          <w:tcPr>
            <w:tcW w:w="749" w:type="pct"/>
            <w:tcBorders>
              <w:top w:val="single" w:sz="4" w:space="0" w:color="auto"/>
              <w:left w:val="single" w:sz="4" w:space="0" w:color="auto"/>
              <w:bottom w:val="single" w:sz="4" w:space="0" w:color="auto"/>
              <w:right w:val="single" w:sz="4" w:space="0" w:color="auto"/>
            </w:tcBorders>
          </w:tcPr>
          <w:p w14:paraId="6341D581" w14:textId="77777777" w:rsidR="0078150F" w:rsidRPr="008D1899" w:rsidRDefault="0078150F" w:rsidP="00966C4E">
            <w:pPr>
              <w:tabs>
                <w:tab w:val="left" w:pos="1026"/>
              </w:tabs>
              <w:suppressAutoHyphens w:val="0"/>
              <w:spacing w:before="120" w:line="257" w:lineRule="auto"/>
              <w:jc w:val="both"/>
              <w:rPr>
                <w:rFonts w:ascii="Cambria" w:eastAsia="Calibri" w:hAnsi="Cambria" w:cs="Arial"/>
                <w:bCs/>
                <w:iCs/>
                <w:sz w:val="24"/>
                <w:szCs w:val="24"/>
                <w:lang w:eastAsia="pl-PL"/>
              </w:rPr>
            </w:pPr>
            <w:r w:rsidRPr="008D1899">
              <w:rPr>
                <w:rFonts w:ascii="Cambria" w:eastAsia="Calibri" w:hAnsi="Cambria" w:cs="Arial"/>
                <w:bCs/>
                <w:iCs/>
                <w:sz w:val="24"/>
                <w:szCs w:val="24"/>
                <w:lang w:eastAsia="pl-PL"/>
              </w:rPr>
              <w:t>SZT</w:t>
            </w:r>
          </w:p>
        </w:tc>
      </w:tr>
      <w:tr w:rsidR="0078150F" w:rsidRPr="008D1899" w14:paraId="16C6E4A2" w14:textId="77777777" w:rsidTr="005D6FE0">
        <w:trPr>
          <w:trHeight w:val="164"/>
          <w:jc w:val="center"/>
        </w:trPr>
        <w:tc>
          <w:tcPr>
            <w:tcW w:w="750" w:type="pct"/>
            <w:tcBorders>
              <w:top w:val="single" w:sz="4" w:space="0" w:color="auto"/>
              <w:left w:val="single" w:sz="4" w:space="0" w:color="auto"/>
              <w:bottom w:val="single" w:sz="4" w:space="0" w:color="auto"/>
              <w:right w:val="single" w:sz="4" w:space="0" w:color="auto"/>
            </w:tcBorders>
          </w:tcPr>
          <w:p w14:paraId="30C31C62" w14:textId="435F1FF9" w:rsidR="0078150F" w:rsidRDefault="00E6381B" w:rsidP="00966C4E">
            <w:pPr>
              <w:suppressAutoHyphens w:val="0"/>
              <w:spacing w:before="120" w:line="257" w:lineRule="auto"/>
              <w:jc w:val="both"/>
              <w:rPr>
                <w:rFonts w:ascii="Cambria" w:eastAsia="Calibri" w:hAnsi="Cambria" w:cs="Arial"/>
                <w:bCs/>
                <w:iCs/>
                <w:sz w:val="24"/>
                <w:szCs w:val="24"/>
                <w:lang w:eastAsia="pl-PL"/>
              </w:rPr>
            </w:pPr>
            <w:r>
              <w:rPr>
                <w:rFonts w:ascii="Cambria" w:eastAsia="Calibri" w:hAnsi="Cambria" w:cs="Arial"/>
                <w:bCs/>
                <w:iCs/>
                <w:sz w:val="24"/>
                <w:szCs w:val="24"/>
                <w:lang w:eastAsia="pl-PL"/>
              </w:rPr>
              <w:lastRenderedPageBreak/>
              <w:t>436</w:t>
            </w:r>
          </w:p>
        </w:tc>
        <w:tc>
          <w:tcPr>
            <w:tcW w:w="811" w:type="pct"/>
            <w:tcBorders>
              <w:top w:val="single" w:sz="4" w:space="0" w:color="auto"/>
              <w:left w:val="single" w:sz="4" w:space="0" w:color="auto"/>
              <w:bottom w:val="single" w:sz="4" w:space="0" w:color="auto"/>
              <w:right w:val="single" w:sz="4" w:space="0" w:color="auto"/>
            </w:tcBorders>
          </w:tcPr>
          <w:p w14:paraId="4824A5DB" w14:textId="77777777" w:rsidR="0078150F" w:rsidRPr="008D1899" w:rsidRDefault="0078150F" w:rsidP="00966C4E">
            <w:pPr>
              <w:suppressAutoHyphens w:val="0"/>
              <w:spacing w:before="120" w:line="257" w:lineRule="auto"/>
              <w:jc w:val="both"/>
              <w:rPr>
                <w:rFonts w:ascii="Cambria" w:eastAsia="Calibri" w:hAnsi="Cambria" w:cs="Arial"/>
                <w:bCs/>
                <w:iCs/>
                <w:sz w:val="24"/>
                <w:szCs w:val="24"/>
                <w:lang w:eastAsia="pl-PL"/>
              </w:rPr>
            </w:pPr>
            <w:r>
              <w:rPr>
                <w:rFonts w:ascii="Cambria" w:eastAsia="Calibri" w:hAnsi="Cambria" w:cs="Arial"/>
                <w:bCs/>
                <w:iCs/>
                <w:sz w:val="24"/>
                <w:szCs w:val="24"/>
                <w:lang w:eastAsia="pl-PL"/>
              </w:rPr>
              <w:t>ŁO-L</w:t>
            </w:r>
            <w:r w:rsidRPr="008D1899">
              <w:rPr>
                <w:rFonts w:ascii="Cambria" w:eastAsia="Calibri" w:hAnsi="Cambria" w:cs="Arial"/>
                <w:bCs/>
                <w:iCs/>
                <w:sz w:val="24"/>
                <w:szCs w:val="24"/>
                <w:lang w:eastAsia="pl-PL"/>
              </w:rPr>
              <w:t>KOSZ</w:t>
            </w:r>
          </w:p>
        </w:tc>
        <w:tc>
          <w:tcPr>
            <w:tcW w:w="2690" w:type="pct"/>
            <w:tcBorders>
              <w:top w:val="single" w:sz="4" w:space="0" w:color="auto"/>
              <w:left w:val="single" w:sz="4" w:space="0" w:color="auto"/>
              <w:bottom w:val="single" w:sz="4" w:space="0" w:color="auto"/>
              <w:right w:val="single" w:sz="4" w:space="0" w:color="auto"/>
            </w:tcBorders>
          </w:tcPr>
          <w:p w14:paraId="40FB9C9F" w14:textId="77777777" w:rsidR="0078150F" w:rsidRPr="008D1899" w:rsidRDefault="0078150F" w:rsidP="00966C4E">
            <w:pPr>
              <w:widowControl w:val="0"/>
              <w:suppressAutoHyphens w:val="0"/>
              <w:spacing w:before="120" w:line="257" w:lineRule="auto"/>
              <w:jc w:val="both"/>
              <w:rPr>
                <w:rFonts w:ascii="Cambria" w:eastAsia="Calibri" w:hAnsi="Cambria" w:cs="Arial"/>
                <w:bCs/>
                <w:iCs/>
                <w:kern w:val="1"/>
                <w:sz w:val="24"/>
                <w:szCs w:val="24"/>
                <w:lang w:eastAsia="pl-PL" w:bidi="hi-IN"/>
              </w:rPr>
            </w:pPr>
            <w:r w:rsidRPr="008D1899">
              <w:rPr>
                <w:rFonts w:ascii="Cambria" w:eastAsia="Calibri" w:hAnsi="Cambria" w:cs="Arial"/>
                <w:bCs/>
                <w:iCs/>
                <w:kern w:val="1"/>
                <w:sz w:val="24"/>
                <w:szCs w:val="24"/>
                <w:lang w:eastAsia="pl-PL" w:bidi="hi-IN"/>
              </w:rPr>
              <w:t xml:space="preserve">Likwidacja </w:t>
            </w:r>
            <w:r>
              <w:rPr>
                <w:rFonts w:ascii="Cambria" w:eastAsia="Calibri" w:hAnsi="Cambria" w:cs="Arial"/>
                <w:bCs/>
                <w:iCs/>
                <w:kern w:val="1"/>
                <w:sz w:val="24"/>
                <w:szCs w:val="24"/>
                <w:lang w:eastAsia="pl-PL" w:bidi="hi-IN"/>
              </w:rPr>
              <w:t>stanowiska nadziemnego</w:t>
            </w:r>
          </w:p>
        </w:tc>
        <w:tc>
          <w:tcPr>
            <w:tcW w:w="749" w:type="pct"/>
            <w:tcBorders>
              <w:top w:val="single" w:sz="4" w:space="0" w:color="auto"/>
              <w:left w:val="single" w:sz="4" w:space="0" w:color="auto"/>
              <w:bottom w:val="single" w:sz="4" w:space="0" w:color="auto"/>
              <w:right w:val="single" w:sz="4" w:space="0" w:color="auto"/>
            </w:tcBorders>
          </w:tcPr>
          <w:p w14:paraId="0FB46658" w14:textId="77777777" w:rsidR="0078150F" w:rsidRPr="008D1899" w:rsidRDefault="0078150F" w:rsidP="00966C4E">
            <w:pPr>
              <w:tabs>
                <w:tab w:val="left" w:pos="1026"/>
              </w:tabs>
              <w:suppressAutoHyphens w:val="0"/>
              <w:spacing w:before="120" w:line="257" w:lineRule="auto"/>
              <w:jc w:val="both"/>
              <w:rPr>
                <w:rFonts w:ascii="Cambria" w:eastAsia="Calibri" w:hAnsi="Cambria" w:cs="Arial"/>
                <w:bCs/>
                <w:iCs/>
                <w:sz w:val="24"/>
                <w:szCs w:val="24"/>
                <w:lang w:eastAsia="pl-PL"/>
              </w:rPr>
            </w:pPr>
            <w:r w:rsidRPr="008D1899">
              <w:rPr>
                <w:rFonts w:ascii="Cambria" w:eastAsia="Calibri" w:hAnsi="Cambria" w:cs="Arial"/>
                <w:bCs/>
                <w:iCs/>
                <w:sz w:val="24"/>
                <w:szCs w:val="24"/>
                <w:lang w:eastAsia="pl-PL"/>
              </w:rPr>
              <w:t>SZT</w:t>
            </w:r>
          </w:p>
        </w:tc>
      </w:tr>
      <w:tr w:rsidR="0078150F" w:rsidRPr="008D1899" w14:paraId="3E06828B" w14:textId="77777777" w:rsidTr="005D6FE0">
        <w:trPr>
          <w:trHeight w:val="164"/>
          <w:jc w:val="center"/>
        </w:trPr>
        <w:tc>
          <w:tcPr>
            <w:tcW w:w="750" w:type="pct"/>
            <w:tcBorders>
              <w:top w:val="single" w:sz="4" w:space="0" w:color="auto"/>
              <w:left w:val="single" w:sz="4" w:space="0" w:color="auto"/>
              <w:bottom w:val="single" w:sz="4" w:space="0" w:color="auto"/>
              <w:right w:val="single" w:sz="4" w:space="0" w:color="auto"/>
            </w:tcBorders>
          </w:tcPr>
          <w:p w14:paraId="673DEA33" w14:textId="555218D9" w:rsidR="0078150F" w:rsidRDefault="00E6381B" w:rsidP="00966C4E">
            <w:pPr>
              <w:suppressAutoHyphens w:val="0"/>
              <w:spacing w:before="120" w:line="257" w:lineRule="auto"/>
              <w:jc w:val="both"/>
              <w:rPr>
                <w:rFonts w:ascii="Cambria" w:eastAsia="Calibri" w:hAnsi="Cambria" w:cs="Arial"/>
                <w:bCs/>
                <w:iCs/>
                <w:sz w:val="24"/>
                <w:szCs w:val="24"/>
                <w:lang w:eastAsia="pl-PL"/>
              </w:rPr>
            </w:pPr>
            <w:r>
              <w:rPr>
                <w:rFonts w:ascii="Cambria" w:eastAsia="Calibri" w:hAnsi="Cambria" w:cs="Arial"/>
                <w:bCs/>
                <w:iCs/>
                <w:sz w:val="24"/>
                <w:szCs w:val="24"/>
                <w:lang w:eastAsia="pl-PL"/>
              </w:rPr>
              <w:t>437</w:t>
            </w:r>
          </w:p>
        </w:tc>
        <w:tc>
          <w:tcPr>
            <w:tcW w:w="811" w:type="pct"/>
            <w:tcBorders>
              <w:top w:val="single" w:sz="4" w:space="0" w:color="auto"/>
              <w:left w:val="single" w:sz="4" w:space="0" w:color="auto"/>
              <w:bottom w:val="single" w:sz="4" w:space="0" w:color="auto"/>
              <w:right w:val="single" w:sz="4" w:space="0" w:color="auto"/>
            </w:tcBorders>
          </w:tcPr>
          <w:p w14:paraId="4D4E8E14" w14:textId="77777777" w:rsidR="0078150F" w:rsidRPr="008D1899" w:rsidRDefault="0078150F" w:rsidP="00966C4E">
            <w:pPr>
              <w:suppressAutoHyphens w:val="0"/>
              <w:spacing w:before="120" w:line="257" w:lineRule="auto"/>
              <w:jc w:val="both"/>
              <w:rPr>
                <w:rFonts w:ascii="Cambria" w:eastAsia="Calibri" w:hAnsi="Cambria" w:cs="Arial"/>
                <w:bCs/>
                <w:iCs/>
                <w:sz w:val="24"/>
                <w:szCs w:val="24"/>
                <w:lang w:eastAsia="pl-PL"/>
              </w:rPr>
            </w:pPr>
            <w:r>
              <w:rPr>
                <w:rFonts w:ascii="Cambria" w:eastAsia="Calibri" w:hAnsi="Cambria" w:cs="Arial"/>
                <w:bCs/>
                <w:iCs/>
                <w:sz w:val="24"/>
                <w:szCs w:val="24"/>
                <w:lang w:eastAsia="pl-PL"/>
              </w:rPr>
              <w:t>ŁO-LPASN</w:t>
            </w:r>
          </w:p>
        </w:tc>
        <w:tc>
          <w:tcPr>
            <w:tcW w:w="2690" w:type="pct"/>
            <w:tcBorders>
              <w:top w:val="single" w:sz="4" w:space="0" w:color="auto"/>
              <w:left w:val="single" w:sz="4" w:space="0" w:color="auto"/>
              <w:bottom w:val="single" w:sz="4" w:space="0" w:color="auto"/>
              <w:right w:val="single" w:sz="4" w:space="0" w:color="auto"/>
            </w:tcBorders>
          </w:tcPr>
          <w:p w14:paraId="59AD7027" w14:textId="77777777" w:rsidR="0078150F" w:rsidRPr="008D1899" w:rsidRDefault="0078150F" w:rsidP="00966C4E">
            <w:pPr>
              <w:widowControl w:val="0"/>
              <w:suppressAutoHyphens w:val="0"/>
              <w:spacing w:before="120" w:line="257" w:lineRule="auto"/>
              <w:jc w:val="both"/>
              <w:rPr>
                <w:rFonts w:ascii="Cambria" w:eastAsia="Calibri" w:hAnsi="Cambria" w:cs="Arial"/>
                <w:bCs/>
                <w:iCs/>
                <w:kern w:val="1"/>
                <w:sz w:val="24"/>
                <w:szCs w:val="24"/>
                <w:lang w:eastAsia="pl-PL" w:bidi="hi-IN"/>
              </w:rPr>
            </w:pPr>
            <w:r w:rsidRPr="008D1899">
              <w:rPr>
                <w:rFonts w:ascii="Cambria" w:eastAsia="Calibri" w:hAnsi="Cambria" w:cs="Arial"/>
                <w:bCs/>
                <w:iCs/>
                <w:kern w:val="1"/>
                <w:sz w:val="24"/>
                <w:szCs w:val="24"/>
                <w:lang w:eastAsia="pl-PL" w:bidi="hi-IN"/>
              </w:rPr>
              <w:t xml:space="preserve">Likwidacja </w:t>
            </w:r>
            <w:r>
              <w:rPr>
                <w:rFonts w:ascii="Cambria" w:eastAsia="Calibri" w:hAnsi="Cambria" w:cs="Arial"/>
                <w:bCs/>
                <w:iCs/>
                <w:kern w:val="1"/>
                <w:sz w:val="24"/>
                <w:szCs w:val="24"/>
                <w:lang w:eastAsia="pl-PL" w:bidi="hi-IN"/>
              </w:rPr>
              <w:t>paśnika</w:t>
            </w:r>
          </w:p>
        </w:tc>
        <w:tc>
          <w:tcPr>
            <w:tcW w:w="749" w:type="pct"/>
            <w:tcBorders>
              <w:top w:val="single" w:sz="4" w:space="0" w:color="auto"/>
              <w:left w:val="single" w:sz="4" w:space="0" w:color="auto"/>
              <w:bottom w:val="single" w:sz="4" w:space="0" w:color="auto"/>
              <w:right w:val="single" w:sz="4" w:space="0" w:color="auto"/>
            </w:tcBorders>
          </w:tcPr>
          <w:p w14:paraId="6DB46EAB" w14:textId="77777777" w:rsidR="0078150F" w:rsidRPr="008D1899" w:rsidRDefault="0078150F" w:rsidP="00966C4E">
            <w:pPr>
              <w:tabs>
                <w:tab w:val="left" w:pos="1026"/>
              </w:tabs>
              <w:suppressAutoHyphens w:val="0"/>
              <w:spacing w:before="120" w:line="257" w:lineRule="auto"/>
              <w:jc w:val="both"/>
              <w:rPr>
                <w:rFonts w:ascii="Cambria" w:eastAsia="Calibri" w:hAnsi="Cambria" w:cs="Arial"/>
                <w:bCs/>
                <w:iCs/>
                <w:sz w:val="24"/>
                <w:szCs w:val="24"/>
                <w:lang w:eastAsia="pl-PL"/>
              </w:rPr>
            </w:pPr>
            <w:r w:rsidRPr="008D1899">
              <w:rPr>
                <w:rFonts w:ascii="Cambria" w:eastAsia="Calibri" w:hAnsi="Cambria" w:cs="Arial"/>
                <w:bCs/>
                <w:iCs/>
                <w:sz w:val="24"/>
                <w:szCs w:val="24"/>
                <w:lang w:eastAsia="pl-PL"/>
              </w:rPr>
              <w:t>SZT</w:t>
            </w:r>
          </w:p>
        </w:tc>
      </w:tr>
      <w:tr w:rsidR="0078150F" w:rsidRPr="008D1899" w14:paraId="3C72CBC9" w14:textId="77777777" w:rsidTr="005D6FE0">
        <w:trPr>
          <w:trHeight w:val="164"/>
          <w:jc w:val="center"/>
        </w:trPr>
        <w:tc>
          <w:tcPr>
            <w:tcW w:w="750" w:type="pct"/>
            <w:tcBorders>
              <w:top w:val="single" w:sz="4" w:space="0" w:color="auto"/>
              <w:left w:val="single" w:sz="4" w:space="0" w:color="auto"/>
              <w:bottom w:val="single" w:sz="4" w:space="0" w:color="auto"/>
              <w:right w:val="single" w:sz="4" w:space="0" w:color="auto"/>
            </w:tcBorders>
          </w:tcPr>
          <w:p w14:paraId="1ACAE20B" w14:textId="7E2AC27D" w:rsidR="0078150F" w:rsidRDefault="00E6381B" w:rsidP="00966C4E">
            <w:pPr>
              <w:suppressAutoHyphens w:val="0"/>
              <w:spacing w:before="120" w:line="257" w:lineRule="auto"/>
              <w:jc w:val="both"/>
              <w:rPr>
                <w:rFonts w:ascii="Cambria" w:eastAsia="Calibri" w:hAnsi="Cambria" w:cs="Arial"/>
                <w:bCs/>
                <w:iCs/>
                <w:sz w:val="24"/>
                <w:szCs w:val="24"/>
                <w:lang w:eastAsia="pl-PL"/>
              </w:rPr>
            </w:pPr>
            <w:r>
              <w:rPr>
                <w:rFonts w:ascii="Cambria" w:eastAsia="Calibri" w:hAnsi="Cambria" w:cs="Arial"/>
                <w:bCs/>
                <w:iCs/>
                <w:sz w:val="24"/>
                <w:szCs w:val="24"/>
                <w:lang w:eastAsia="pl-PL"/>
              </w:rPr>
              <w:t>438</w:t>
            </w:r>
          </w:p>
        </w:tc>
        <w:tc>
          <w:tcPr>
            <w:tcW w:w="811" w:type="pct"/>
            <w:tcBorders>
              <w:top w:val="single" w:sz="4" w:space="0" w:color="auto"/>
              <w:left w:val="single" w:sz="4" w:space="0" w:color="auto"/>
              <w:bottom w:val="single" w:sz="4" w:space="0" w:color="auto"/>
              <w:right w:val="single" w:sz="4" w:space="0" w:color="auto"/>
            </w:tcBorders>
          </w:tcPr>
          <w:p w14:paraId="744E87C6" w14:textId="77777777" w:rsidR="0078150F" w:rsidRPr="008D1899" w:rsidRDefault="0078150F" w:rsidP="00966C4E">
            <w:pPr>
              <w:suppressAutoHyphens w:val="0"/>
              <w:spacing w:before="120" w:line="257" w:lineRule="auto"/>
              <w:jc w:val="both"/>
              <w:rPr>
                <w:rFonts w:ascii="Cambria" w:eastAsia="Calibri" w:hAnsi="Cambria" w:cs="Arial"/>
                <w:bCs/>
                <w:iCs/>
                <w:sz w:val="24"/>
                <w:szCs w:val="24"/>
                <w:lang w:eastAsia="pl-PL"/>
              </w:rPr>
            </w:pPr>
            <w:r>
              <w:rPr>
                <w:rFonts w:ascii="Cambria" w:eastAsia="Calibri" w:hAnsi="Cambria" w:cs="Arial"/>
                <w:bCs/>
                <w:iCs/>
                <w:sz w:val="24"/>
                <w:szCs w:val="24"/>
                <w:lang w:eastAsia="pl-PL"/>
              </w:rPr>
              <w:t>ŁO-L</w:t>
            </w:r>
            <w:r w:rsidRPr="008D1899">
              <w:rPr>
                <w:rFonts w:ascii="Cambria" w:eastAsia="Calibri" w:hAnsi="Cambria" w:cs="Arial"/>
                <w:bCs/>
                <w:iCs/>
                <w:sz w:val="24"/>
                <w:szCs w:val="24"/>
                <w:lang w:eastAsia="pl-PL"/>
              </w:rPr>
              <w:t>LIZ</w:t>
            </w:r>
          </w:p>
        </w:tc>
        <w:tc>
          <w:tcPr>
            <w:tcW w:w="2690" w:type="pct"/>
            <w:tcBorders>
              <w:top w:val="single" w:sz="4" w:space="0" w:color="auto"/>
              <w:left w:val="single" w:sz="4" w:space="0" w:color="auto"/>
              <w:bottom w:val="single" w:sz="4" w:space="0" w:color="auto"/>
              <w:right w:val="single" w:sz="4" w:space="0" w:color="auto"/>
            </w:tcBorders>
          </w:tcPr>
          <w:p w14:paraId="03BBB796" w14:textId="77777777" w:rsidR="0078150F" w:rsidRPr="008D1899" w:rsidRDefault="0078150F" w:rsidP="00966C4E">
            <w:pPr>
              <w:widowControl w:val="0"/>
              <w:suppressAutoHyphens w:val="0"/>
              <w:spacing w:before="120" w:line="257" w:lineRule="auto"/>
              <w:jc w:val="both"/>
              <w:rPr>
                <w:rFonts w:ascii="Cambria" w:eastAsia="Calibri" w:hAnsi="Cambria" w:cs="Arial"/>
                <w:bCs/>
                <w:iCs/>
                <w:kern w:val="1"/>
                <w:sz w:val="24"/>
                <w:szCs w:val="24"/>
                <w:lang w:eastAsia="pl-PL" w:bidi="hi-IN"/>
              </w:rPr>
            </w:pPr>
            <w:r w:rsidRPr="008D1899">
              <w:rPr>
                <w:rFonts w:ascii="Cambria" w:eastAsia="Calibri" w:hAnsi="Cambria" w:cs="Arial"/>
                <w:bCs/>
                <w:iCs/>
                <w:kern w:val="1"/>
                <w:sz w:val="24"/>
                <w:szCs w:val="24"/>
                <w:lang w:eastAsia="pl-PL" w:bidi="hi-IN"/>
              </w:rPr>
              <w:t>Likwidacja lizawki</w:t>
            </w:r>
          </w:p>
        </w:tc>
        <w:tc>
          <w:tcPr>
            <w:tcW w:w="749" w:type="pct"/>
            <w:tcBorders>
              <w:top w:val="single" w:sz="4" w:space="0" w:color="auto"/>
              <w:left w:val="single" w:sz="4" w:space="0" w:color="auto"/>
              <w:bottom w:val="single" w:sz="4" w:space="0" w:color="auto"/>
              <w:right w:val="single" w:sz="4" w:space="0" w:color="auto"/>
            </w:tcBorders>
          </w:tcPr>
          <w:p w14:paraId="537EA452" w14:textId="77777777" w:rsidR="0078150F" w:rsidRPr="008D1899" w:rsidRDefault="0078150F" w:rsidP="00966C4E">
            <w:pPr>
              <w:tabs>
                <w:tab w:val="left" w:pos="1026"/>
              </w:tabs>
              <w:suppressAutoHyphens w:val="0"/>
              <w:spacing w:before="120" w:line="257" w:lineRule="auto"/>
              <w:jc w:val="both"/>
              <w:rPr>
                <w:rFonts w:ascii="Cambria" w:eastAsia="Calibri" w:hAnsi="Cambria" w:cs="Arial"/>
                <w:bCs/>
                <w:iCs/>
                <w:sz w:val="24"/>
                <w:szCs w:val="24"/>
                <w:lang w:eastAsia="pl-PL"/>
              </w:rPr>
            </w:pPr>
            <w:r w:rsidRPr="008D1899">
              <w:rPr>
                <w:rFonts w:ascii="Cambria" w:eastAsia="Calibri" w:hAnsi="Cambria" w:cs="Arial"/>
                <w:bCs/>
                <w:iCs/>
                <w:sz w:val="24"/>
                <w:szCs w:val="24"/>
                <w:lang w:eastAsia="pl-PL"/>
              </w:rPr>
              <w:t>SZT</w:t>
            </w:r>
          </w:p>
        </w:tc>
      </w:tr>
    </w:tbl>
    <w:p w14:paraId="334CD326" w14:textId="77777777" w:rsidR="00D35DC2" w:rsidRDefault="00D35DC2" w:rsidP="0032679B">
      <w:pPr>
        <w:widowControl w:val="0"/>
        <w:suppressAutoHyphens w:val="0"/>
        <w:spacing w:before="240" w:line="257" w:lineRule="auto"/>
        <w:jc w:val="both"/>
        <w:rPr>
          <w:rFonts w:ascii="Cambria" w:eastAsia="Calibri" w:hAnsi="Cambria" w:cs="Arial"/>
          <w:b/>
          <w:iCs/>
          <w:kern w:val="1"/>
          <w:sz w:val="24"/>
          <w:szCs w:val="24"/>
          <w:lang w:eastAsia="pl-PL" w:bidi="hi-IN"/>
        </w:rPr>
      </w:pPr>
      <w:bookmarkStart w:id="57" w:name="_Hlk38451737"/>
    </w:p>
    <w:p w14:paraId="1A441C28" w14:textId="77777777" w:rsidR="00D35DC2" w:rsidRDefault="00D35DC2" w:rsidP="0032679B">
      <w:pPr>
        <w:widowControl w:val="0"/>
        <w:suppressAutoHyphens w:val="0"/>
        <w:spacing w:before="240" w:line="257" w:lineRule="auto"/>
        <w:jc w:val="both"/>
        <w:rPr>
          <w:rFonts w:ascii="Cambria" w:eastAsia="Calibri" w:hAnsi="Cambria" w:cs="Arial"/>
          <w:b/>
          <w:iCs/>
          <w:kern w:val="1"/>
          <w:sz w:val="24"/>
          <w:szCs w:val="24"/>
          <w:lang w:eastAsia="pl-PL" w:bidi="hi-IN"/>
        </w:rPr>
      </w:pPr>
    </w:p>
    <w:p w14:paraId="1B00AA60" w14:textId="254D1C51" w:rsidR="0078150F" w:rsidRPr="00E358A9" w:rsidRDefault="0078150F" w:rsidP="0032679B">
      <w:pPr>
        <w:widowControl w:val="0"/>
        <w:suppressAutoHyphens w:val="0"/>
        <w:spacing w:before="240" w:line="257" w:lineRule="auto"/>
        <w:jc w:val="both"/>
        <w:rPr>
          <w:rFonts w:ascii="Cambria" w:eastAsia="Calibri" w:hAnsi="Cambria" w:cs="Arial"/>
          <w:b/>
          <w:iCs/>
          <w:kern w:val="1"/>
          <w:sz w:val="24"/>
          <w:szCs w:val="24"/>
          <w:lang w:eastAsia="pl-PL" w:bidi="hi-IN"/>
        </w:rPr>
      </w:pPr>
      <w:r w:rsidRPr="00E358A9">
        <w:rPr>
          <w:rFonts w:ascii="Cambria" w:eastAsia="Calibri" w:hAnsi="Cambria" w:cs="Arial"/>
          <w:b/>
          <w:iCs/>
          <w:kern w:val="1"/>
          <w:sz w:val="24"/>
          <w:szCs w:val="24"/>
          <w:lang w:eastAsia="pl-PL" w:bidi="hi-IN"/>
        </w:rPr>
        <w:t>Standard technologii dla tej czynności obejmuje:</w:t>
      </w:r>
    </w:p>
    <w:bookmarkEnd w:id="57"/>
    <w:p w14:paraId="71895153" w14:textId="77777777" w:rsidR="0032679B" w:rsidRDefault="0078150F" w:rsidP="0032679B">
      <w:pPr>
        <w:suppressAutoHyphens w:val="0"/>
        <w:spacing w:line="257" w:lineRule="auto"/>
        <w:jc w:val="both"/>
        <w:rPr>
          <w:rFonts w:ascii="Cambria" w:eastAsia="Calibri" w:hAnsi="Cambria" w:cs="Arial"/>
          <w:bCs/>
          <w:kern w:val="1"/>
          <w:sz w:val="24"/>
          <w:szCs w:val="24"/>
          <w:lang w:eastAsia="zh-CN" w:bidi="hi-IN"/>
        </w:rPr>
      </w:pPr>
      <w:r w:rsidRPr="008D1899">
        <w:rPr>
          <w:rFonts w:ascii="Cambria" w:eastAsia="Calibri" w:hAnsi="Cambria" w:cs="Arial"/>
          <w:bCs/>
          <w:kern w:val="1"/>
          <w:sz w:val="24"/>
          <w:szCs w:val="24"/>
          <w:lang w:eastAsia="zh-CN" w:bidi="hi-IN"/>
        </w:rPr>
        <w:t>- demontaż urządzenia,</w:t>
      </w:r>
      <w:bookmarkStart w:id="58" w:name="_Hlk38451159"/>
      <w:bookmarkStart w:id="59" w:name="_Hlk38451291"/>
    </w:p>
    <w:p w14:paraId="4A33E14E" w14:textId="77777777" w:rsidR="0032679B" w:rsidRDefault="0078150F" w:rsidP="0032679B">
      <w:pPr>
        <w:suppressAutoHyphens w:val="0"/>
        <w:spacing w:line="257" w:lineRule="auto"/>
        <w:jc w:val="both"/>
        <w:rPr>
          <w:rFonts w:ascii="Cambria" w:eastAsia="Calibri" w:hAnsi="Cambria" w:cs="Arial"/>
          <w:bCs/>
          <w:kern w:val="1"/>
          <w:sz w:val="24"/>
          <w:szCs w:val="24"/>
          <w:lang w:eastAsia="zh-CN" w:bidi="hi-IN"/>
        </w:rPr>
      </w:pPr>
      <w:r w:rsidRPr="008D1899">
        <w:rPr>
          <w:rFonts w:ascii="Cambria" w:eastAsia="Calibri" w:hAnsi="Cambria" w:cs="Arial"/>
          <w:bCs/>
          <w:kern w:val="1"/>
          <w:sz w:val="24"/>
          <w:szCs w:val="24"/>
          <w:lang w:eastAsia="zh-CN" w:bidi="hi-IN"/>
        </w:rPr>
        <w:t>- załadunek i rozładunek rozebranych elementów,</w:t>
      </w:r>
      <w:bookmarkEnd w:id="58"/>
    </w:p>
    <w:p w14:paraId="08ED48CD" w14:textId="77777777" w:rsidR="0032679B" w:rsidRDefault="0078150F" w:rsidP="0032679B">
      <w:pPr>
        <w:suppressAutoHyphens w:val="0"/>
        <w:spacing w:line="257" w:lineRule="auto"/>
        <w:jc w:val="both"/>
        <w:rPr>
          <w:rFonts w:ascii="Cambria" w:eastAsia="Calibri" w:hAnsi="Cambria" w:cs="Arial"/>
          <w:bCs/>
          <w:kern w:val="1"/>
          <w:sz w:val="24"/>
          <w:szCs w:val="24"/>
          <w:lang w:eastAsia="zh-CN" w:bidi="hi-IN"/>
        </w:rPr>
      </w:pPr>
      <w:r w:rsidRPr="008D1899">
        <w:rPr>
          <w:rFonts w:ascii="Cambria" w:eastAsia="Calibri" w:hAnsi="Cambria" w:cs="Arial"/>
          <w:bCs/>
          <w:kern w:val="1"/>
          <w:sz w:val="24"/>
          <w:szCs w:val="24"/>
          <w:lang w:eastAsia="zh-CN" w:bidi="hi-IN"/>
        </w:rPr>
        <w:t xml:space="preserve">- transport </w:t>
      </w:r>
      <w:r>
        <w:rPr>
          <w:rFonts w:ascii="Cambria" w:eastAsia="Calibri" w:hAnsi="Cambria" w:cs="Arial"/>
          <w:bCs/>
          <w:kern w:val="1"/>
          <w:sz w:val="24"/>
          <w:szCs w:val="24"/>
          <w:lang w:eastAsia="zh-CN" w:bidi="hi-IN"/>
        </w:rPr>
        <w:t xml:space="preserve">rozebranych elementów </w:t>
      </w:r>
      <w:r w:rsidRPr="008D1899">
        <w:rPr>
          <w:rFonts w:ascii="Cambria" w:eastAsia="Calibri" w:hAnsi="Cambria" w:cs="Arial"/>
          <w:bCs/>
          <w:kern w:val="1"/>
          <w:sz w:val="24"/>
          <w:szCs w:val="24"/>
          <w:lang w:eastAsia="zh-CN" w:bidi="hi-IN"/>
        </w:rPr>
        <w:t>na odległość maksymalną… km,</w:t>
      </w:r>
      <w:bookmarkEnd w:id="59"/>
    </w:p>
    <w:p w14:paraId="0394DBE0" w14:textId="3A3CEB98" w:rsidR="0078150F" w:rsidRDefault="0078150F" w:rsidP="0032679B">
      <w:pPr>
        <w:suppressAutoHyphens w:val="0"/>
        <w:spacing w:line="257" w:lineRule="auto"/>
        <w:jc w:val="both"/>
        <w:rPr>
          <w:rFonts w:ascii="Cambria" w:eastAsia="Calibri" w:hAnsi="Cambria" w:cs="Arial"/>
          <w:b/>
          <w:kern w:val="1"/>
          <w:sz w:val="24"/>
          <w:szCs w:val="24"/>
          <w:lang w:eastAsia="zh-CN" w:bidi="hi-IN"/>
        </w:rPr>
      </w:pPr>
      <w:r w:rsidRPr="008D1899">
        <w:rPr>
          <w:rFonts w:ascii="Cambria" w:eastAsia="Calibri" w:hAnsi="Cambria" w:cs="Arial"/>
          <w:bCs/>
          <w:kern w:val="1"/>
          <w:sz w:val="24"/>
          <w:szCs w:val="24"/>
          <w:lang w:eastAsia="zh-CN" w:bidi="hi-IN"/>
        </w:rPr>
        <w:t>-</w:t>
      </w:r>
      <w:r w:rsidR="0032679B">
        <w:rPr>
          <w:rFonts w:ascii="Cambria" w:eastAsia="Calibri" w:hAnsi="Cambria" w:cs="Arial"/>
          <w:bCs/>
          <w:kern w:val="1"/>
          <w:sz w:val="24"/>
          <w:szCs w:val="24"/>
          <w:lang w:eastAsia="zh-CN" w:bidi="hi-IN"/>
        </w:rPr>
        <w:t xml:space="preserve"> </w:t>
      </w:r>
      <w:r w:rsidRPr="008D1899">
        <w:rPr>
          <w:rFonts w:ascii="Cambria" w:eastAsia="Calibri" w:hAnsi="Cambria" w:cs="Arial"/>
          <w:bCs/>
          <w:kern w:val="1"/>
          <w:sz w:val="24"/>
          <w:szCs w:val="24"/>
          <w:lang w:eastAsia="zh-CN" w:bidi="hi-IN"/>
        </w:rPr>
        <w:t>uprzątnięcie terenu wokół zlikwidowanego urządzenia.</w:t>
      </w:r>
    </w:p>
    <w:p w14:paraId="00C3E04B" w14:textId="77777777" w:rsidR="0078150F" w:rsidRPr="008D1899" w:rsidRDefault="0078150F" w:rsidP="00966C4E">
      <w:pPr>
        <w:suppressAutoHyphens w:val="0"/>
        <w:spacing w:before="120" w:line="257" w:lineRule="auto"/>
        <w:jc w:val="both"/>
        <w:rPr>
          <w:rFonts w:ascii="Cambria" w:eastAsia="Calibri" w:hAnsi="Cambria" w:cs="Arial"/>
          <w:bCs/>
          <w:kern w:val="1"/>
          <w:sz w:val="24"/>
          <w:szCs w:val="24"/>
          <w:lang w:eastAsia="zh-CN" w:bidi="hi-IN"/>
        </w:rPr>
      </w:pPr>
      <w:r w:rsidRPr="00E358A9">
        <w:rPr>
          <w:rFonts w:ascii="Cambria" w:eastAsia="Calibri" w:hAnsi="Cambria" w:cs="Arial"/>
          <w:b/>
          <w:kern w:val="1"/>
          <w:sz w:val="24"/>
          <w:szCs w:val="24"/>
          <w:lang w:eastAsia="zh-CN" w:bidi="hi-IN"/>
        </w:rPr>
        <w:t>Uwagi:</w:t>
      </w:r>
    </w:p>
    <w:p w14:paraId="75804E65" w14:textId="77777777" w:rsidR="0078150F" w:rsidRPr="008D1899" w:rsidRDefault="0078150F" w:rsidP="00966C4E">
      <w:pPr>
        <w:spacing w:line="257" w:lineRule="auto"/>
        <w:jc w:val="both"/>
        <w:rPr>
          <w:rFonts w:ascii="Cambria" w:hAnsi="Cambria" w:cs="Arial"/>
          <w:bCs/>
          <w:sz w:val="24"/>
          <w:szCs w:val="24"/>
        </w:rPr>
      </w:pPr>
      <w:r w:rsidRPr="008D1899">
        <w:rPr>
          <w:rFonts w:ascii="Cambria" w:hAnsi="Cambria" w:cs="Arial"/>
          <w:bCs/>
          <w:sz w:val="24"/>
          <w:szCs w:val="24"/>
        </w:rPr>
        <w:t xml:space="preserve">Sprzęt, narzędzia, materiał (w tym: </w:t>
      </w:r>
      <w:r w:rsidRPr="008D1899">
        <w:rPr>
          <w:rFonts w:ascii="Cambria" w:hAnsi="Cambria"/>
          <w:sz w:val="24"/>
          <w:szCs w:val="24"/>
        </w:rPr>
        <w:t>ciągnik, przyczepa</w:t>
      </w:r>
      <w:r w:rsidRPr="008D1899">
        <w:rPr>
          <w:rFonts w:ascii="Cambria" w:eastAsia="Calibri" w:hAnsi="Cambria" w:cs="Arial"/>
          <w:bCs/>
          <w:kern w:val="1"/>
          <w:sz w:val="24"/>
          <w:szCs w:val="24"/>
          <w:lang w:eastAsia="zh-CN" w:bidi="hi-IN"/>
        </w:rPr>
        <w:t>, młotki, wkrętarki, piły</w:t>
      </w:r>
      <w:r w:rsidRPr="008D1899">
        <w:rPr>
          <w:rFonts w:ascii="Cambria" w:hAnsi="Cambria" w:cs="Arial"/>
          <w:bCs/>
          <w:sz w:val="24"/>
          <w:szCs w:val="24"/>
        </w:rPr>
        <w:t>) zapewnia:</w:t>
      </w:r>
    </w:p>
    <w:p w14:paraId="564C7EE3" w14:textId="77777777" w:rsidR="0078150F" w:rsidRPr="008D1899" w:rsidRDefault="0078150F" w:rsidP="00966C4E">
      <w:pPr>
        <w:spacing w:line="257" w:lineRule="auto"/>
        <w:jc w:val="both"/>
        <w:rPr>
          <w:rFonts w:ascii="Cambria" w:hAnsi="Cambria" w:cs="Arial"/>
          <w:bCs/>
          <w:sz w:val="24"/>
          <w:szCs w:val="24"/>
        </w:rPr>
      </w:pPr>
      <w:r w:rsidRPr="008D1899">
        <w:rPr>
          <w:rFonts w:ascii="Cambria" w:hAnsi="Cambria" w:cs="Arial"/>
          <w:bCs/>
          <w:sz w:val="24"/>
          <w:szCs w:val="24"/>
        </w:rPr>
        <w:t>- Wykonawca: …………(wymienić)</w:t>
      </w:r>
    </w:p>
    <w:p w14:paraId="30BA2CE2" w14:textId="1205A7A2" w:rsidR="0078150F" w:rsidRPr="00696FC4" w:rsidRDefault="0078150F" w:rsidP="00966C4E">
      <w:pPr>
        <w:spacing w:line="257" w:lineRule="auto"/>
        <w:jc w:val="both"/>
        <w:rPr>
          <w:rFonts w:ascii="Cambria" w:hAnsi="Cambria" w:cs="Arial"/>
          <w:bCs/>
          <w:sz w:val="24"/>
          <w:szCs w:val="24"/>
        </w:rPr>
      </w:pPr>
      <w:r w:rsidRPr="008D1899">
        <w:rPr>
          <w:rFonts w:ascii="Cambria" w:hAnsi="Cambria" w:cs="Arial"/>
          <w:bCs/>
          <w:sz w:val="24"/>
          <w:szCs w:val="24"/>
        </w:rPr>
        <w:t>- Zamawiający: ……………(wymienić)</w:t>
      </w:r>
    </w:p>
    <w:p w14:paraId="16F4F479" w14:textId="77777777" w:rsidR="005B4F9C" w:rsidRDefault="005B4F9C" w:rsidP="00966C4E">
      <w:pPr>
        <w:spacing w:line="257" w:lineRule="auto"/>
        <w:jc w:val="both"/>
        <w:rPr>
          <w:rFonts w:ascii="Cambria" w:hAnsi="Cambria" w:cs="Arial"/>
          <w:b/>
          <w:sz w:val="24"/>
          <w:szCs w:val="24"/>
        </w:rPr>
      </w:pPr>
    </w:p>
    <w:p w14:paraId="7158AD58" w14:textId="413E8805" w:rsidR="0078150F" w:rsidRDefault="0078150F" w:rsidP="00966C4E">
      <w:pPr>
        <w:spacing w:line="257" w:lineRule="auto"/>
        <w:jc w:val="both"/>
        <w:rPr>
          <w:rFonts w:ascii="Cambria" w:hAnsi="Cambria" w:cs="Arial"/>
          <w:b/>
          <w:sz w:val="24"/>
          <w:szCs w:val="24"/>
        </w:rPr>
      </w:pPr>
      <w:r>
        <w:rPr>
          <w:rFonts w:ascii="Cambria" w:hAnsi="Cambria" w:cs="Arial"/>
          <w:b/>
          <w:sz w:val="24"/>
          <w:szCs w:val="24"/>
        </w:rPr>
        <w:t>Procedura odbioru:</w:t>
      </w:r>
    </w:p>
    <w:p w14:paraId="5EED5BDE" w14:textId="2B426032" w:rsidR="0078150F" w:rsidRDefault="0078150F" w:rsidP="00966C4E">
      <w:pPr>
        <w:spacing w:line="257" w:lineRule="auto"/>
        <w:jc w:val="both"/>
        <w:rPr>
          <w:rFonts w:ascii="Cambria" w:eastAsia="Calibri" w:hAnsi="Cambria" w:cs="Arial"/>
          <w:bCs/>
          <w:iCs/>
          <w:kern w:val="1"/>
          <w:sz w:val="24"/>
          <w:szCs w:val="24"/>
          <w:lang w:eastAsia="pl-PL" w:bidi="hi-IN"/>
        </w:rPr>
      </w:pPr>
      <w:r w:rsidRPr="00EE10AC">
        <w:rPr>
          <w:rFonts w:ascii="Cambria" w:eastAsia="Calibri" w:hAnsi="Cambria" w:cs="Arial"/>
          <w:bCs/>
          <w:iCs/>
          <w:kern w:val="1"/>
          <w:sz w:val="24"/>
          <w:szCs w:val="24"/>
          <w:lang w:eastAsia="pl-PL" w:bidi="hi-IN"/>
        </w:rPr>
        <w:t xml:space="preserve">Jednostką miary stosowaną do rozliczenia między Zamawiającym a Wykonawcą jest sztuka </w:t>
      </w:r>
      <w:r w:rsidR="0032679B">
        <w:rPr>
          <w:rFonts w:ascii="Cambria" w:eastAsia="Calibri" w:hAnsi="Cambria" w:cs="Arial"/>
          <w:bCs/>
          <w:iCs/>
          <w:kern w:val="1"/>
          <w:sz w:val="24"/>
          <w:szCs w:val="24"/>
          <w:lang w:eastAsia="pl-PL" w:bidi="hi-IN"/>
        </w:rPr>
        <w:t>[</w:t>
      </w:r>
      <w:r w:rsidRPr="00EE10AC">
        <w:rPr>
          <w:rFonts w:ascii="Cambria" w:eastAsia="Calibri" w:hAnsi="Cambria" w:cs="Arial"/>
          <w:bCs/>
          <w:iCs/>
          <w:kern w:val="1"/>
          <w:sz w:val="24"/>
          <w:szCs w:val="24"/>
          <w:lang w:eastAsia="pl-PL" w:bidi="hi-IN"/>
        </w:rPr>
        <w:t>SZT</w:t>
      </w:r>
      <w:r w:rsidR="0032679B">
        <w:rPr>
          <w:rFonts w:ascii="Cambria" w:eastAsia="Calibri" w:hAnsi="Cambria" w:cs="Arial"/>
          <w:bCs/>
          <w:iCs/>
          <w:kern w:val="1"/>
          <w:sz w:val="24"/>
          <w:szCs w:val="24"/>
          <w:lang w:eastAsia="pl-PL" w:bidi="hi-IN"/>
        </w:rPr>
        <w:t>]</w:t>
      </w:r>
      <w:r>
        <w:rPr>
          <w:rFonts w:ascii="Cambria" w:eastAsia="Calibri" w:hAnsi="Cambria" w:cs="Arial"/>
          <w:bCs/>
          <w:iCs/>
          <w:kern w:val="1"/>
          <w:sz w:val="24"/>
          <w:szCs w:val="24"/>
          <w:lang w:eastAsia="pl-PL" w:bidi="hi-IN"/>
        </w:rPr>
        <w:t xml:space="preserve"> zlikwidowanego urządzenia łowieckiego</w:t>
      </w:r>
      <w:r w:rsidRPr="00EE10AC">
        <w:rPr>
          <w:rFonts w:ascii="Cambria" w:eastAsia="Calibri" w:hAnsi="Cambria" w:cs="Arial"/>
          <w:bCs/>
          <w:iCs/>
          <w:kern w:val="1"/>
          <w:sz w:val="24"/>
          <w:szCs w:val="24"/>
          <w:lang w:eastAsia="pl-PL" w:bidi="hi-IN"/>
        </w:rPr>
        <w:t>.</w:t>
      </w:r>
      <w:r w:rsidRPr="00FC5860">
        <w:t xml:space="preserve"> </w:t>
      </w:r>
      <w:r w:rsidRPr="00FC5860">
        <w:rPr>
          <w:rFonts w:ascii="Cambria" w:eastAsia="Calibri" w:hAnsi="Cambria" w:cs="Arial"/>
          <w:bCs/>
          <w:iCs/>
          <w:kern w:val="1"/>
          <w:sz w:val="24"/>
          <w:szCs w:val="24"/>
          <w:lang w:eastAsia="pl-PL" w:bidi="hi-IN"/>
        </w:rPr>
        <w:t xml:space="preserve">Dla prac, gdzie jednostką rozliczeniową jest sztuka [SZT] odbiór prac nastąpi poprzez sprawdzenie prawidłowości </w:t>
      </w:r>
      <w:r>
        <w:rPr>
          <w:rFonts w:ascii="Cambria" w:eastAsia="Calibri" w:hAnsi="Cambria" w:cs="Arial"/>
          <w:bCs/>
          <w:iCs/>
          <w:kern w:val="1"/>
          <w:sz w:val="24"/>
          <w:szCs w:val="24"/>
          <w:lang w:eastAsia="pl-PL" w:bidi="hi-IN"/>
        </w:rPr>
        <w:t xml:space="preserve">i jakości </w:t>
      </w:r>
      <w:r w:rsidRPr="00FC5860">
        <w:rPr>
          <w:rFonts w:ascii="Cambria" w:eastAsia="Calibri" w:hAnsi="Cambria" w:cs="Arial"/>
          <w:bCs/>
          <w:iCs/>
          <w:kern w:val="1"/>
          <w:sz w:val="24"/>
          <w:szCs w:val="24"/>
          <w:lang w:eastAsia="pl-PL" w:bidi="hi-IN"/>
        </w:rPr>
        <w:t xml:space="preserve">wykonania prac z opisem czynności i zleceniem oraz poprzez określenie ilości wykonanych jednostek poprzez ich policzenie </w:t>
      </w:r>
      <w:proofErr w:type="spellStart"/>
      <w:r>
        <w:rPr>
          <w:rFonts w:ascii="Cambria" w:eastAsia="Calibri" w:hAnsi="Cambria" w:cs="Arial"/>
          <w:bCs/>
          <w:iCs/>
          <w:kern w:val="1"/>
          <w:sz w:val="24"/>
          <w:szCs w:val="24"/>
          <w:lang w:eastAsia="pl-PL" w:bidi="hi-IN"/>
        </w:rPr>
        <w:t>posztuczne</w:t>
      </w:r>
      <w:proofErr w:type="spellEnd"/>
      <w:r>
        <w:rPr>
          <w:rFonts w:ascii="Cambria" w:eastAsia="Calibri" w:hAnsi="Cambria" w:cs="Arial"/>
          <w:bCs/>
          <w:iCs/>
          <w:kern w:val="1"/>
          <w:sz w:val="24"/>
          <w:szCs w:val="24"/>
          <w:lang w:eastAsia="pl-PL" w:bidi="hi-IN"/>
        </w:rPr>
        <w:t>.</w:t>
      </w:r>
    </w:p>
    <w:p w14:paraId="12D3D50A" w14:textId="77777777" w:rsidR="00C10F44" w:rsidRDefault="00C10F44" w:rsidP="00966C4E">
      <w:pPr>
        <w:suppressAutoHyphens w:val="0"/>
        <w:spacing w:before="120" w:line="257" w:lineRule="auto"/>
        <w:jc w:val="both"/>
        <w:rPr>
          <w:rFonts w:ascii="Cambria" w:eastAsia="Calibri" w:hAnsi="Cambria" w:cs="Arial"/>
          <w:bCs/>
          <w:iCs/>
          <w:kern w:val="1"/>
          <w:sz w:val="24"/>
          <w:szCs w:val="24"/>
          <w:lang w:eastAsia="pl-PL" w:bidi="hi-IN"/>
        </w:rPr>
      </w:pPr>
      <w:bookmarkStart w:id="60" w:name="_Hlk38448071"/>
    </w:p>
    <w:p w14:paraId="7E0AD8A1" w14:textId="1C1954B8" w:rsidR="0078150F" w:rsidRPr="008D1899" w:rsidRDefault="0078150F" w:rsidP="00966C4E">
      <w:pPr>
        <w:suppressAutoHyphens w:val="0"/>
        <w:spacing w:before="120" w:line="257" w:lineRule="auto"/>
        <w:jc w:val="both"/>
        <w:rPr>
          <w:rFonts w:ascii="Cambria" w:eastAsia="Calibri" w:hAnsi="Cambria" w:cs="Arial"/>
          <w:b/>
          <w:kern w:val="1"/>
          <w:sz w:val="24"/>
          <w:szCs w:val="24"/>
          <w:lang w:eastAsia="zh-CN" w:bidi="hi-IN"/>
        </w:rPr>
      </w:pPr>
      <w:r w:rsidRPr="008D1899">
        <w:rPr>
          <w:rFonts w:ascii="Cambria" w:eastAsia="Calibri" w:hAnsi="Cambria" w:cs="Arial"/>
          <w:b/>
          <w:kern w:val="1"/>
          <w:sz w:val="24"/>
          <w:szCs w:val="24"/>
          <w:lang w:eastAsia="zh-CN" w:bidi="hi-IN"/>
        </w:rPr>
        <w:t>Dokarmianie i nęcenie zwierzyny</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3"/>
        <w:gridCol w:w="1651"/>
        <w:gridCol w:w="4852"/>
        <w:gridCol w:w="1391"/>
      </w:tblGrid>
      <w:tr w:rsidR="0078150F" w:rsidRPr="008D1899" w14:paraId="4D0BA5E8" w14:textId="77777777" w:rsidTr="005D6FE0">
        <w:trPr>
          <w:trHeight w:val="393"/>
          <w:jc w:val="center"/>
        </w:trPr>
        <w:tc>
          <w:tcPr>
            <w:tcW w:w="750" w:type="pct"/>
            <w:tcBorders>
              <w:top w:val="single" w:sz="4" w:space="0" w:color="auto"/>
              <w:left w:val="single" w:sz="4" w:space="0" w:color="auto"/>
              <w:bottom w:val="single" w:sz="4" w:space="0" w:color="auto"/>
              <w:right w:val="single" w:sz="4" w:space="0" w:color="auto"/>
            </w:tcBorders>
          </w:tcPr>
          <w:p w14:paraId="012591A7" w14:textId="77777777" w:rsidR="0078150F" w:rsidRPr="008D1899" w:rsidRDefault="0078150F" w:rsidP="00966C4E">
            <w:pPr>
              <w:suppressAutoHyphens w:val="0"/>
              <w:spacing w:before="120" w:line="257" w:lineRule="auto"/>
              <w:jc w:val="both"/>
              <w:rPr>
                <w:rFonts w:ascii="Cambria" w:eastAsia="Calibri" w:hAnsi="Cambria" w:cs="Arial"/>
                <w:b/>
                <w:bCs/>
                <w:i/>
                <w:iCs/>
                <w:sz w:val="24"/>
                <w:szCs w:val="24"/>
                <w:lang w:eastAsia="pl-PL"/>
              </w:rPr>
            </w:pPr>
            <w:r>
              <w:rPr>
                <w:rFonts w:ascii="Cambria" w:eastAsia="Calibri" w:hAnsi="Cambria" w:cs="Arial"/>
                <w:b/>
                <w:bCs/>
                <w:i/>
                <w:iCs/>
                <w:sz w:val="24"/>
                <w:szCs w:val="24"/>
                <w:lang w:eastAsia="pl-PL"/>
              </w:rPr>
              <w:t>Nr</w:t>
            </w:r>
          </w:p>
        </w:tc>
        <w:tc>
          <w:tcPr>
            <w:tcW w:w="889" w:type="pct"/>
            <w:tcBorders>
              <w:top w:val="single" w:sz="4" w:space="0" w:color="auto"/>
              <w:left w:val="single" w:sz="4" w:space="0" w:color="auto"/>
              <w:bottom w:val="single" w:sz="4" w:space="0" w:color="auto"/>
              <w:right w:val="single" w:sz="4" w:space="0" w:color="auto"/>
            </w:tcBorders>
            <w:hideMark/>
          </w:tcPr>
          <w:p w14:paraId="19515C35" w14:textId="77777777" w:rsidR="0078150F" w:rsidRPr="008D1899" w:rsidRDefault="0078150F" w:rsidP="00966C4E">
            <w:pPr>
              <w:suppressAutoHyphens w:val="0"/>
              <w:spacing w:before="120" w:line="257" w:lineRule="auto"/>
              <w:jc w:val="both"/>
              <w:rPr>
                <w:rFonts w:ascii="Cambria" w:eastAsia="Calibri" w:hAnsi="Cambria" w:cs="Arial"/>
                <w:b/>
                <w:bCs/>
                <w:i/>
                <w:iCs/>
                <w:sz w:val="24"/>
                <w:szCs w:val="24"/>
                <w:lang w:eastAsia="pl-PL"/>
              </w:rPr>
            </w:pPr>
            <w:r w:rsidRPr="008D1899">
              <w:rPr>
                <w:rFonts w:ascii="Cambria" w:eastAsia="Calibri" w:hAnsi="Cambria" w:cs="Arial"/>
                <w:b/>
                <w:bCs/>
                <w:i/>
                <w:iCs/>
                <w:sz w:val="24"/>
                <w:szCs w:val="24"/>
                <w:lang w:eastAsia="pl-PL"/>
              </w:rPr>
              <w:t>Kod czynności</w:t>
            </w:r>
          </w:p>
        </w:tc>
        <w:tc>
          <w:tcPr>
            <w:tcW w:w="2611" w:type="pct"/>
            <w:tcBorders>
              <w:top w:val="single" w:sz="4" w:space="0" w:color="auto"/>
              <w:left w:val="single" w:sz="4" w:space="0" w:color="auto"/>
              <w:bottom w:val="single" w:sz="4" w:space="0" w:color="auto"/>
              <w:right w:val="single" w:sz="4" w:space="0" w:color="auto"/>
            </w:tcBorders>
            <w:hideMark/>
          </w:tcPr>
          <w:p w14:paraId="614B1AFF" w14:textId="77777777" w:rsidR="0078150F" w:rsidRPr="008D1899" w:rsidRDefault="0078150F" w:rsidP="00966C4E">
            <w:pPr>
              <w:suppressAutoHyphens w:val="0"/>
              <w:spacing w:before="120" w:line="257" w:lineRule="auto"/>
              <w:jc w:val="both"/>
              <w:rPr>
                <w:rFonts w:ascii="Cambria" w:eastAsia="Calibri" w:hAnsi="Cambria" w:cs="Arial"/>
                <w:b/>
                <w:bCs/>
                <w:i/>
                <w:iCs/>
                <w:sz w:val="24"/>
                <w:szCs w:val="24"/>
                <w:lang w:eastAsia="pl-PL"/>
              </w:rPr>
            </w:pPr>
            <w:r w:rsidRPr="008D1899">
              <w:rPr>
                <w:rFonts w:ascii="Cambria" w:eastAsia="Calibri" w:hAnsi="Cambria" w:cs="Arial"/>
                <w:b/>
                <w:bCs/>
                <w:i/>
                <w:iCs/>
                <w:sz w:val="24"/>
                <w:szCs w:val="24"/>
                <w:lang w:eastAsia="pl-PL"/>
              </w:rPr>
              <w:t>Opis kodu czynności</w:t>
            </w:r>
          </w:p>
        </w:tc>
        <w:tc>
          <w:tcPr>
            <w:tcW w:w="749" w:type="pct"/>
            <w:tcBorders>
              <w:top w:val="single" w:sz="4" w:space="0" w:color="auto"/>
              <w:left w:val="single" w:sz="4" w:space="0" w:color="auto"/>
              <w:bottom w:val="single" w:sz="4" w:space="0" w:color="auto"/>
              <w:right w:val="single" w:sz="4" w:space="0" w:color="auto"/>
            </w:tcBorders>
          </w:tcPr>
          <w:p w14:paraId="19578164" w14:textId="77777777" w:rsidR="0078150F" w:rsidRPr="008D1899" w:rsidRDefault="0078150F" w:rsidP="00966C4E">
            <w:pPr>
              <w:tabs>
                <w:tab w:val="left" w:pos="1026"/>
              </w:tabs>
              <w:suppressAutoHyphens w:val="0"/>
              <w:spacing w:before="120" w:line="257" w:lineRule="auto"/>
              <w:jc w:val="both"/>
              <w:rPr>
                <w:rFonts w:ascii="Cambria" w:eastAsia="Calibri" w:hAnsi="Cambria" w:cs="Arial"/>
                <w:b/>
                <w:bCs/>
                <w:i/>
                <w:iCs/>
                <w:sz w:val="24"/>
                <w:szCs w:val="24"/>
                <w:lang w:eastAsia="pl-PL"/>
              </w:rPr>
            </w:pPr>
            <w:r w:rsidRPr="008D1899">
              <w:rPr>
                <w:rFonts w:ascii="Cambria" w:eastAsia="Calibri" w:hAnsi="Cambria" w:cs="Arial"/>
                <w:b/>
                <w:bCs/>
                <w:i/>
                <w:iCs/>
                <w:sz w:val="24"/>
                <w:szCs w:val="24"/>
                <w:lang w:eastAsia="pl-PL"/>
              </w:rPr>
              <w:t xml:space="preserve">Jednostka miary </w:t>
            </w:r>
          </w:p>
        </w:tc>
      </w:tr>
      <w:tr w:rsidR="0078150F" w:rsidRPr="008D1899" w14:paraId="6C4A255F" w14:textId="77777777" w:rsidTr="005D6FE0">
        <w:trPr>
          <w:trHeight w:val="164"/>
          <w:jc w:val="center"/>
        </w:trPr>
        <w:tc>
          <w:tcPr>
            <w:tcW w:w="750" w:type="pct"/>
            <w:tcBorders>
              <w:top w:val="single" w:sz="4" w:space="0" w:color="auto"/>
              <w:left w:val="single" w:sz="4" w:space="0" w:color="auto"/>
              <w:bottom w:val="single" w:sz="4" w:space="0" w:color="auto"/>
              <w:right w:val="single" w:sz="4" w:space="0" w:color="auto"/>
            </w:tcBorders>
          </w:tcPr>
          <w:p w14:paraId="52E8812F" w14:textId="321607B1" w:rsidR="0078150F" w:rsidRDefault="003465F0" w:rsidP="00966C4E">
            <w:pPr>
              <w:suppressAutoHyphens w:val="0"/>
              <w:spacing w:before="120" w:line="257" w:lineRule="auto"/>
              <w:jc w:val="both"/>
              <w:rPr>
                <w:rFonts w:ascii="Cambria" w:eastAsia="Calibri" w:hAnsi="Cambria" w:cs="Arial"/>
                <w:bCs/>
                <w:iCs/>
                <w:sz w:val="24"/>
                <w:szCs w:val="24"/>
                <w:lang w:eastAsia="pl-PL"/>
              </w:rPr>
            </w:pPr>
            <w:r>
              <w:rPr>
                <w:rFonts w:ascii="Cambria" w:eastAsia="Calibri" w:hAnsi="Cambria" w:cs="Arial"/>
                <w:bCs/>
                <w:iCs/>
                <w:sz w:val="24"/>
                <w:szCs w:val="24"/>
                <w:lang w:eastAsia="pl-PL"/>
              </w:rPr>
              <w:t>4</w:t>
            </w:r>
            <w:r w:rsidR="00E6381B">
              <w:rPr>
                <w:rFonts w:ascii="Cambria" w:eastAsia="Calibri" w:hAnsi="Cambria" w:cs="Arial"/>
                <w:bCs/>
                <w:iCs/>
                <w:sz w:val="24"/>
                <w:szCs w:val="24"/>
                <w:lang w:eastAsia="pl-PL"/>
              </w:rPr>
              <w:t>39</w:t>
            </w:r>
          </w:p>
        </w:tc>
        <w:tc>
          <w:tcPr>
            <w:tcW w:w="889" w:type="pct"/>
            <w:tcBorders>
              <w:top w:val="single" w:sz="4" w:space="0" w:color="auto"/>
              <w:left w:val="single" w:sz="4" w:space="0" w:color="auto"/>
              <w:bottom w:val="single" w:sz="4" w:space="0" w:color="auto"/>
              <w:right w:val="single" w:sz="4" w:space="0" w:color="auto"/>
            </w:tcBorders>
            <w:hideMark/>
          </w:tcPr>
          <w:p w14:paraId="3CB0C1FD" w14:textId="77777777" w:rsidR="0078150F" w:rsidRPr="008D1899" w:rsidRDefault="0078150F" w:rsidP="00966C4E">
            <w:pPr>
              <w:suppressAutoHyphens w:val="0"/>
              <w:spacing w:before="120" w:line="257" w:lineRule="auto"/>
              <w:jc w:val="both"/>
              <w:rPr>
                <w:rFonts w:ascii="Cambria" w:eastAsia="Calibri" w:hAnsi="Cambria" w:cs="Arial"/>
                <w:bCs/>
                <w:iCs/>
                <w:sz w:val="24"/>
                <w:szCs w:val="24"/>
                <w:lang w:eastAsia="pl-PL"/>
              </w:rPr>
            </w:pPr>
            <w:r>
              <w:rPr>
                <w:rFonts w:ascii="Cambria" w:eastAsia="Calibri" w:hAnsi="Cambria" w:cs="Arial"/>
                <w:bCs/>
                <w:iCs/>
                <w:sz w:val="24"/>
                <w:szCs w:val="24"/>
                <w:lang w:eastAsia="pl-PL"/>
              </w:rPr>
              <w:t>ŁO-W</w:t>
            </w:r>
            <w:r w:rsidRPr="008D1899">
              <w:rPr>
                <w:rFonts w:ascii="Cambria" w:eastAsia="Calibri" w:hAnsi="Cambria" w:cs="Arial"/>
                <w:bCs/>
                <w:iCs/>
                <w:sz w:val="24"/>
                <w:szCs w:val="24"/>
                <w:lang w:eastAsia="pl-PL"/>
              </w:rPr>
              <w:t>KARM</w:t>
            </w:r>
          </w:p>
        </w:tc>
        <w:tc>
          <w:tcPr>
            <w:tcW w:w="2611" w:type="pct"/>
            <w:tcBorders>
              <w:top w:val="single" w:sz="4" w:space="0" w:color="auto"/>
              <w:left w:val="single" w:sz="4" w:space="0" w:color="auto"/>
              <w:bottom w:val="single" w:sz="4" w:space="0" w:color="auto"/>
              <w:right w:val="single" w:sz="4" w:space="0" w:color="auto"/>
            </w:tcBorders>
            <w:hideMark/>
          </w:tcPr>
          <w:p w14:paraId="640EDF8C" w14:textId="77777777" w:rsidR="0078150F" w:rsidRPr="008D1899" w:rsidRDefault="0078150F" w:rsidP="00966C4E">
            <w:pPr>
              <w:widowControl w:val="0"/>
              <w:suppressAutoHyphens w:val="0"/>
              <w:spacing w:before="120" w:line="257" w:lineRule="auto"/>
              <w:jc w:val="both"/>
              <w:rPr>
                <w:rFonts w:ascii="Cambria" w:eastAsia="Calibri" w:hAnsi="Cambria" w:cs="Arial"/>
                <w:bCs/>
                <w:iCs/>
                <w:kern w:val="1"/>
                <w:sz w:val="24"/>
                <w:szCs w:val="24"/>
                <w:lang w:eastAsia="pl-PL" w:bidi="hi-IN"/>
              </w:rPr>
            </w:pPr>
            <w:r w:rsidRPr="008D1899">
              <w:rPr>
                <w:rFonts w:ascii="Cambria" w:eastAsia="Calibri" w:hAnsi="Cambria" w:cs="Arial"/>
                <w:bCs/>
                <w:iCs/>
                <w:kern w:val="1"/>
                <w:sz w:val="24"/>
                <w:szCs w:val="24"/>
                <w:lang w:eastAsia="pl-PL" w:bidi="hi-IN"/>
              </w:rPr>
              <w:t>Wykładanie karmy</w:t>
            </w:r>
          </w:p>
        </w:tc>
        <w:tc>
          <w:tcPr>
            <w:tcW w:w="749" w:type="pct"/>
            <w:tcBorders>
              <w:top w:val="single" w:sz="4" w:space="0" w:color="auto"/>
              <w:left w:val="single" w:sz="4" w:space="0" w:color="auto"/>
              <w:bottom w:val="single" w:sz="4" w:space="0" w:color="auto"/>
              <w:right w:val="single" w:sz="4" w:space="0" w:color="auto"/>
            </w:tcBorders>
          </w:tcPr>
          <w:p w14:paraId="29A2F97E" w14:textId="77777777" w:rsidR="0078150F" w:rsidRPr="008D1899" w:rsidRDefault="0078150F" w:rsidP="00966C4E">
            <w:pPr>
              <w:tabs>
                <w:tab w:val="left" w:pos="1026"/>
              </w:tabs>
              <w:suppressAutoHyphens w:val="0"/>
              <w:spacing w:before="120" w:line="257" w:lineRule="auto"/>
              <w:jc w:val="both"/>
              <w:rPr>
                <w:rFonts w:ascii="Cambria" w:eastAsia="Calibri" w:hAnsi="Cambria" w:cs="Arial"/>
                <w:bCs/>
                <w:iCs/>
                <w:sz w:val="24"/>
                <w:szCs w:val="24"/>
                <w:lang w:eastAsia="pl-PL"/>
              </w:rPr>
            </w:pPr>
            <w:r w:rsidRPr="008D1899">
              <w:rPr>
                <w:rFonts w:ascii="Cambria" w:eastAsia="Calibri" w:hAnsi="Cambria" w:cs="Arial"/>
                <w:bCs/>
                <w:iCs/>
                <w:sz w:val="24"/>
                <w:szCs w:val="24"/>
                <w:lang w:eastAsia="pl-PL"/>
              </w:rPr>
              <w:t>TONA</w:t>
            </w:r>
          </w:p>
        </w:tc>
      </w:tr>
      <w:tr w:rsidR="0078150F" w:rsidRPr="008D1899" w14:paraId="03CF7848" w14:textId="77777777" w:rsidTr="005D6FE0">
        <w:trPr>
          <w:trHeight w:val="164"/>
          <w:jc w:val="center"/>
        </w:trPr>
        <w:tc>
          <w:tcPr>
            <w:tcW w:w="750" w:type="pct"/>
            <w:tcBorders>
              <w:top w:val="single" w:sz="4" w:space="0" w:color="auto"/>
              <w:left w:val="single" w:sz="4" w:space="0" w:color="auto"/>
              <w:bottom w:val="single" w:sz="4" w:space="0" w:color="auto"/>
              <w:right w:val="single" w:sz="4" w:space="0" w:color="auto"/>
            </w:tcBorders>
          </w:tcPr>
          <w:p w14:paraId="73889C1A" w14:textId="6DBBE7E9" w:rsidR="0078150F" w:rsidRDefault="00E6381B" w:rsidP="00966C4E">
            <w:pPr>
              <w:suppressAutoHyphens w:val="0"/>
              <w:spacing w:before="120" w:line="257" w:lineRule="auto"/>
              <w:jc w:val="both"/>
              <w:rPr>
                <w:rFonts w:ascii="Cambria" w:eastAsia="Calibri" w:hAnsi="Cambria" w:cs="Arial"/>
                <w:bCs/>
                <w:iCs/>
                <w:sz w:val="24"/>
                <w:szCs w:val="24"/>
                <w:lang w:eastAsia="pl-PL"/>
              </w:rPr>
            </w:pPr>
            <w:r>
              <w:rPr>
                <w:rFonts w:ascii="Cambria" w:eastAsia="Calibri" w:hAnsi="Cambria" w:cs="Arial"/>
                <w:bCs/>
                <w:iCs/>
                <w:sz w:val="24"/>
                <w:szCs w:val="24"/>
                <w:lang w:eastAsia="pl-PL"/>
              </w:rPr>
              <w:t>440</w:t>
            </w:r>
          </w:p>
        </w:tc>
        <w:tc>
          <w:tcPr>
            <w:tcW w:w="889" w:type="pct"/>
            <w:tcBorders>
              <w:top w:val="single" w:sz="4" w:space="0" w:color="auto"/>
              <w:left w:val="single" w:sz="4" w:space="0" w:color="auto"/>
              <w:bottom w:val="single" w:sz="4" w:space="0" w:color="auto"/>
              <w:right w:val="single" w:sz="4" w:space="0" w:color="auto"/>
            </w:tcBorders>
          </w:tcPr>
          <w:p w14:paraId="5AD9958B" w14:textId="77777777" w:rsidR="0078150F" w:rsidRPr="008D1899" w:rsidRDefault="0078150F" w:rsidP="00966C4E">
            <w:pPr>
              <w:suppressAutoHyphens w:val="0"/>
              <w:spacing w:before="120" w:line="257" w:lineRule="auto"/>
              <w:jc w:val="both"/>
              <w:rPr>
                <w:rFonts w:ascii="Cambria" w:eastAsia="Calibri" w:hAnsi="Cambria" w:cs="Arial"/>
                <w:bCs/>
                <w:iCs/>
                <w:sz w:val="24"/>
                <w:szCs w:val="24"/>
                <w:lang w:eastAsia="pl-PL"/>
              </w:rPr>
            </w:pPr>
            <w:r>
              <w:rPr>
                <w:rFonts w:ascii="Cambria" w:eastAsia="Calibri" w:hAnsi="Cambria" w:cs="Arial"/>
                <w:bCs/>
                <w:iCs/>
                <w:sz w:val="24"/>
                <w:szCs w:val="24"/>
                <w:lang w:eastAsia="pl-PL"/>
              </w:rPr>
              <w:t>ŁO-W</w:t>
            </w:r>
            <w:r w:rsidRPr="008D1899">
              <w:rPr>
                <w:rFonts w:ascii="Cambria" w:eastAsia="Calibri" w:hAnsi="Cambria" w:cs="Arial"/>
                <w:bCs/>
                <w:iCs/>
                <w:sz w:val="24"/>
                <w:szCs w:val="24"/>
                <w:lang w:eastAsia="pl-PL"/>
              </w:rPr>
              <w:t>SOLI</w:t>
            </w:r>
          </w:p>
        </w:tc>
        <w:tc>
          <w:tcPr>
            <w:tcW w:w="2611" w:type="pct"/>
            <w:tcBorders>
              <w:top w:val="single" w:sz="4" w:space="0" w:color="auto"/>
              <w:left w:val="single" w:sz="4" w:space="0" w:color="auto"/>
              <w:bottom w:val="single" w:sz="4" w:space="0" w:color="auto"/>
              <w:right w:val="single" w:sz="4" w:space="0" w:color="auto"/>
            </w:tcBorders>
          </w:tcPr>
          <w:p w14:paraId="684AD853" w14:textId="77777777" w:rsidR="0078150F" w:rsidRPr="008D1899" w:rsidRDefault="0078150F" w:rsidP="00966C4E">
            <w:pPr>
              <w:widowControl w:val="0"/>
              <w:suppressAutoHyphens w:val="0"/>
              <w:spacing w:before="120" w:line="257" w:lineRule="auto"/>
              <w:jc w:val="both"/>
              <w:rPr>
                <w:rFonts w:ascii="Cambria" w:eastAsia="Calibri" w:hAnsi="Cambria" w:cs="Arial"/>
                <w:bCs/>
                <w:iCs/>
                <w:kern w:val="1"/>
                <w:sz w:val="24"/>
                <w:szCs w:val="24"/>
                <w:lang w:eastAsia="pl-PL" w:bidi="hi-IN"/>
              </w:rPr>
            </w:pPr>
            <w:r w:rsidRPr="008D1899">
              <w:rPr>
                <w:rFonts w:ascii="Cambria" w:eastAsia="Calibri" w:hAnsi="Cambria" w:cs="Arial"/>
                <w:bCs/>
                <w:iCs/>
                <w:kern w:val="1"/>
                <w:sz w:val="24"/>
                <w:szCs w:val="24"/>
                <w:lang w:eastAsia="pl-PL" w:bidi="hi-IN"/>
              </w:rPr>
              <w:t>Wykładanie soli</w:t>
            </w:r>
          </w:p>
        </w:tc>
        <w:tc>
          <w:tcPr>
            <w:tcW w:w="749" w:type="pct"/>
            <w:tcBorders>
              <w:top w:val="single" w:sz="4" w:space="0" w:color="auto"/>
              <w:left w:val="single" w:sz="4" w:space="0" w:color="auto"/>
              <w:bottom w:val="single" w:sz="4" w:space="0" w:color="auto"/>
              <w:right w:val="single" w:sz="4" w:space="0" w:color="auto"/>
            </w:tcBorders>
          </w:tcPr>
          <w:p w14:paraId="1A59D866" w14:textId="77777777" w:rsidR="0078150F" w:rsidRPr="008D1899" w:rsidRDefault="0078150F" w:rsidP="00966C4E">
            <w:pPr>
              <w:tabs>
                <w:tab w:val="left" w:pos="1026"/>
              </w:tabs>
              <w:suppressAutoHyphens w:val="0"/>
              <w:spacing w:before="120" w:line="257" w:lineRule="auto"/>
              <w:jc w:val="both"/>
              <w:rPr>
                <w:rFonts w:ascii="Cambria" w:eastAsia="Calibri" w:hAnsi="Cambria" w:cs="Arial"/>
                <w:bCs/>
                <w:iCs/>
                <w:sz w:val="24"/>
                <w:szCs w:val="24"/>
                <w:lang w:eastAsia="pl-PL"/>
              </w:rPr>
            </w:pPr>
            <w:r>
              <w:rPr>
                <w:rFonts w:ascii="Cambria" w:eastAsia="Calibri" w:hAnsi="Cambria" w:cs="Arial"/>
                <w:bCs/>
                <w:iCs/>
                <w:sz w:val="24"/>
                <w:szCs w:val="24"/>
                <w:lang w:eastAsia="pl-PL"/>
              </w:rPr>
              <w:t>KG</w:t>
            </w:r>
          </w:p>
        </w:tc>
      </w:tr>
      <w:tr w:rsidR="0078150F" w:rsidRPr="008D1899" w14:paraId="1E67C83C" w14:textId="77777777" w:rsidTr="005D6FE0">
        <w:trPr>
          <w:trHeight w:val="164"/>
          <w:jc w:val="center"/>
        </w:trPr>
        <w:tc>
          <w:tcPr>
            <w:tcW w:w="750" w:type="pct"/>
            <w:tcBorders>
              <w:top w:val="single" w:sz="4" w:space="0" w:color="auto"/>
              <w:left w:val="single" w:sz="4" w:space="0" w:color="auto"/>
              <w:bottom w:val="single" w:sz="4" w:space="0" w:color="auto"/>
              <w:right w:val="single" w:sz="4" w:space="0" w:color="auto"/>
            </w:tcBorders>
          </w:tcPr>
          <w:p w14:paraId="4946109D" w14:textId="4B5D101C" w:rsidR="0078150F" w:rsidRDefault="00E6381B" w:rsidP="00966C4E">
            <w:pPr>
              <w:suppressAutoHyphens w:val="0"/>
              <w:spacing w:before="120" w:line="257" w:lineRule="auto"/>
              <w:jc w:val="both"/>
              <w:rPr>
                <w:rFonts w:ascii="Cambria" w:eastAsia="Calibri" w:hAnsi="Cambria" w:cs="Arial"/>
                <w:bCs/>
                <w:iCs/>
                <w:sz w:val="24"/>
                <w:szCs w:val="24"/>
                <w:lang w:eastAsia="pl-PL"/>
              </w:rPr>
            </w:pPr>
            <w:r>
              <w:rPr>
                <w:rFonts w:ascii="Cambria" w:eastAsia="Calibri" w:hAnsi="Cambria" w:cs="Arial"/>
                <w:bCs/>
                <w:iCs/>
                <w:sz w:val="24"/>
                <w:szCs w:val="24"/>
                <w:lang w:eastAsia="pl-PL"/>
              </w:rPr>
              <w:t>441</w:t>
            </w:r>
          </w:p>
        </w:tc>
        <w:tc>
          <w:tcPr>
            <w:tcW w:w="889" w:type="pct"/>
            <w:tcBorders>
              <w:top w:val="single" w:sz="4" w:space="0" w:color="auto"/>
              <w:left w:val="single" w:sz="4" w:space="0" w:color="auto"/>
              <w:bottom w:val="single" w:sz="4" w:space="0" w:color="auto"/>
              <w:right w:val="single" w:sz="4" w:space="0" w:color="auto"/>
            </w:tcBorders>
          </w:tcPr>
          <w:p w14:paraId="1FF82231" w14:textId="77777777" w:rsidR="0078150F" w:rsidRPr="008D1899" w:rsidRDefault="0078150F" w:rsidP="00966C4E">
            <w:pPr>
              <w:suppressAutoHyphens w:val="0"/>
              <w:spacing w:before="120" w:line="257" w:lineRule="auto"/>
              <w:jc w:val="both"/>
              <w:rPr>
                <w:rFonts w:ascii="Cambria" w:eastAsia="Calibri" w:hAnsi="Cambria" w:cs="Arial"/>
                <w:bCs/>
                <w:iCs/>
                <w:sz w:val="24"/>
                <w:szCs w:val="24"/>
                <w:lang w:eastAsia="pl-PL"/>
              </w:rPr>
            </w:pPr>
            <w:r>
              <w:rPr>
                <w:rFonts w:ascii="Cambria" w:eastAsia="Calibri" w:hAnsi="Cambria" w:cs="Arial"/>
                <w:bCs/>
                <w:iCs/>
                <w:sz w:val="24"/>
                <w:szCs w:val="24"/>
                <w:lang w:eastAsia="pl-PL"/>
              </w:rPr>
              <w:t>ŁO-W</w:t>
            </w:r>
            <w:r w:rsidRPr="008D1899">
              <w:rPr>
                <w:rFonts w:ascii="Cambria" w:eastAsia="Calibri" w:hAnsi="Cambria" w:cs="Arial"/>
                <w:bCs/>
                <w:iCs/>
                <w:sz w:val="24"/>
                <w:szCs w:val="24"/>
                <w:lang w:eastAsia="pl-PL"/>
              </w:rPr>
              <w:t>KUK</w:t>
            </w:r>
          </w:p>
        </w:tc>
        <w:tc>
          <w:tcPr>
            <w:tcW w:w="2611" w:type="pct"/>
            <w:tcBorders>
              <w:top w:val="single" w:sz="4" w:space="0" w:color="auto"/>
              <w:left w:val="single" w:sz="4" w:space="0" w:color="auto"/>
              <w:bottom w:val="single" w:sz="4" w:space="0" w:color="auto"/>
              <w:right w:val="single" w:sz="4" w:space="0" w:color="auto"/>
            </w:tcBorders>
          </w:tcPr>
          <w:p w14:paraId="0D446C66" w14:textId="77777777" w:rsidR="0078150F" w:rsidRPr="008D1899" w:rsidRDefault="0078150F" w:rsidP="00966C4E">
            <w:pPr>
              <w:widowControl w:val="0"/>
              <w:suppressAutoHyphens w:val="0"/>
              <w:spacing w:before="120" w:line="257" w:lineRule="auto"/>
              <w:jc w:val="both"/>
              <w:rPr>
                <w:rFonts w:ascii="Cambria" w:eastAsia="Calibri" w:hAnsi="Cambria" w:cs="Arial"/>
                <w:bCs/>
                <w:iCs/>
                <w:kern w:val="1"/>
                <w:sz w:val="24"/>
                <w:szCs w:val="24"/>
                <w:lang w:eastAsia="pl-PL" w:bidi="hi-IN"/>
              </w:rPr>
            </w:pPr>
            <w:r w:rsidRPr="008D1899">
              <w:rPr>
                <w:rFonts w:ascii="Cambria" w:eastAsia="Calibri" w:hAnsi="Cambria" w:cs="Arial"/>
                <w:bCs/>
                <w:iCs/>
                <w:kern w:val="1"/>
                <w:sz w:val="24"/>
                <w:szCs w:val="24"/>
                <w:lang w:eastAsia="pl-PL" w:bidi="hi-IN"/>
              </w:rPr>
              <w:t xml:space="preserve">Zadawanie kukurydzy siewnikiem </w:t>
            </w:r>
          </w:p>
        </w:tc>
        <w:tc>
          <w:tcPr>
            <w:tcW w:w="749" w:type="pct"/>
            <w:tcBorders>
              <w:top w:val="single" w:sz="4" w:space="0" w:color="auto"/>
              <w:left w:val="single" w:sz="4" w:space="0" w:color="auto"/>
              <w:bottom w:val="single" w:sz="4" w:space="0" w:color="auto"/>
              <w:right w:val="single" w:sz="4" w:space="0" w:color="auto"/>
            </w:tcBorders>
          </w:tcPr>
          <w:p w14:paraId="14FF3A2F" w14:textId="77777777" w:rsidR="0078150F" w:rsidRPr="008D1899" w:rsidRDefault="0078150F" w:rsidP="00966C4E">
            <w:pPr>
              <w:tabs>
                <w:tab w:val="left" w:pos="1026"/>
              </w:tabs>
              <w:suppressAutoHyphens w:val="0"/>
              <w:spacing w:before="120" w:line="257" w:lineRule="auto"/>
              <w:jc w:val="both"/>
              <w:rPr>
                <w:rFonts w:ascii="Cambria" w:eastAsia="Calibri" w:hAnsi="Cambria" w:cs="Arial"/>
                <w:bCs/>
                <w:iCs/>
                <w:sz w:val="24"/>
                <w:szCs w:val="24"/>
                <w:lang w:eastAsia="pl-PL"/>
              </w:rPr>
            </w:pPr>
            <w:r w:rsidRPr="008D1899">
              <w:rPr>
                <w:rFonts w:ascii="Cambria" w:eastAsia="Calibri" w:hAnsi="Cambria" w:cs="Arial"/>
                <w:bCs/>
                <w:iCs/>
                <w:sz w:val="24"/>
                <w:szCs w:val="24"/>
                <w:lang w:eastAsia="pl-PL"/>
              </w:rPr>
              <w:t>TONA</w:t>
            </w:r>
          </w:p>
        </w:tc>
      </w:tr>
    </w:tbl>
    <w:bookmarkEnd w:id="60"/>
    <w:p w14:paraId="0E797141" w14:textId="77777777" w:rsidR="0078150F" w:rsidRPr="00E358A9" w:rsidRDefault="0078150F" w:rsidP="00966C4E">
      <w:pPr>
        <w:widowControl w:val="0"/>
        <w:suppressAutoHyphens w:val="0"/>
        <w:spacing w:before="120" w:line="257" w:lineRule="auto"/>
        <w:jc w:val="both"/>
        <w:rPr>
          <w:rFonts w:ascii="Cambria" w:eastAsia="Calibri" w:hAnsi="Cambria" w:cs="Arial"/>
          <w:b/>
          <w:iCs/>
          <w:kern w:val="1"/>
          <w:sz w:val="24"/>
          <w:szCs w:val="24"/>
          <w:lang w:eastAsia="pl-PL" w:bidi="hi-IN"/>
        </w:rPr>
      </w:pPr>
      <w:r w:rsidRPr="00E358A9">
        <w:rPr>
          <w:rFonts w:ascii="Cambria" w:eastAsia="Calibri" w:hAnsi="Cambria" w:cs="Arial"/>
          <w:b/>
          <w:iCs/>
          <w:kern w:val="1"/>
          <w:sz w:val="24"/>
          <w:szCs w:val="24"/>
          <w:lang w:eastAsia="pl-PL" w:bidi="hi-IN"/>
        </w:rPr>
        <w:t>Standard technologii dla tej czynności obejmuje:</w:t>
      </w:r>
    </w:p>
    <w:p w14:paraId="63FA7AB7" w14:textId="1B26F4DC" w:rsidR="0078150F" w:rsidRPr="008D1899" w:rsidRDefault="0078150F" w:rsidP="00966C4E">
      <w:pPr>
        <w:spacing w:line="257" w:lineRule="auto"/>
        <w:jc w:val="both"/>
        <w:rPr>
          <w:rFonts w:ascii="Cambria" w:hAnsi="Cambria"/>
          <w:sz w:val="24"/>
          <w:szCs w:val="24"/>
        </w:rPr>
      </w:pPr>
      <w:r w:rsidRPr="008D1899">
        <w:rPr>
          <w:rFonts w:ascii="Cambria" w:hAnsi="Cambria"/>
          <w:sz w:val="24"/>
          <w:szCs w:val="24"/>
        </w:rPr>
        <w:t>- załadunek karmy/soli z miejsca jej przechowywania</w:t>
      </w:r>
      <w:r w:rsidR="00D35DC2">
        <w:rPr>
          <w:rFonts w:ascii="Cambria" w:hAnsi="Cambria"/>
          <w:sz w:val="24"/>
          <w:szCs w:val="24"/>
        </w:rPr>
        <w:t xml:space="preserve"> </w:t>
      </w:r>
      <w:r w:rsidRPr="008D1899">
        <w:rPr>
          <w:rFonts w:ascii="Cambria" w:hAnsi="Cambria"/>
          <w:sz w:val="24"/>
          <w:szCs w:val="24"/>
        </w:rPr>
        <w:t>na środek transportowy i rozładunek karmy ze środka transportowego w miejscu dokarmiania,</w:t>
      </w:r>
    </w:p>
    <w:p w14:paraId="1B42AFD9" w14:textId="65A23FA8" w:rsidR="0078150F" w:rsidRPr="008D1899" w:rsidRDefault="0078150F" w:rsidP="00966C4E">
      <w:pPr>
        <w:spacing w:line="257" w:lineRule="auto"/>
        <w:jc w:val="both"/>
        <w:rPr>
          <w:rFonts w:ascii="Cambria" w:hAnsi="Cambria"/>
          <w:sz w:val="24"/>
          <w:szCs w:val="24"/>
        </w:rPr>
      </w:pPr>
      <w:r w:rsidRPr="008D1899">
        <w:rPr>
          <w:rFonts w:ascii="Cambria" w:hAnsi="Cambria"/>
          <w:sz w:val="24"/>
          <w:szCs w:val="24"/>
        </w:rPr>
        <w:t xml:space="preserve">- transport karmy/soli </w:t>
      </w:r>
      <w:r>
        <w:rPr>
          <w:rFonts w:ascii="Cambria" w:hAnsi="Cambria"/>
          <w:sz w:val="24"/>
          <w:szCs w:val="24"/>
        </w:rPr>
        <w:t xml:space="preserve">do wyznaczonych przez Zamawiającego miejsc dokarmiania, na </w:t>
      </w:r>
      <w:r w:rsidRPr="008D1899">
        <w:rPr>
          <w:rFonts w:ascii="Cambria" w:hAnsi="Cambria"/>
          <w:sz w:val="24"/>
          <w:szCs w:val="24"/>
        </w:rPr>
        <w:t>odległość maksymalną</w:t>
      </w:r>
      <w:r w:rsidR="00D35DC2">
        <w:rPr>
          <w:rFonts w:ascii="Cambria" w:hAnsi="Cambria"/>
          <w:sz w:val="24"/>
          <w:szCs w:val="24"/>
        </w:rPr>
        <w:t xml:space="preserve"> 20</w:t>
      </w:r>
      <w:r w:rsidRPr="008D1899">
        <w:rPr>
          <w:rFonts w:ascii="Cambria" w:hAnsi="Cambria"/>
          <w:sz w:val="24"/>
          <w:szCs w:val="24"/>
        </w:rPr>
        <w:t xml:space="preserve"> km,</w:t>
      </w:r>
    </w:p>
    <w:p w14:paraId="6860EADA" w14:textId="77777777" w:rsidR="0078150F" w:rsidRPr="008D1899" w:rsidRDefault="0078150F" w:rsidP="00966C4E">
      <w:pPr>
        <w:spacing w:line="257" w:lineRule="auto"/>
        <w:jc w:val="both"/>
        <w:rPr>
          <w:rFonts w:ascii="Cambria" w:hAnsi="Cambria"/>
          <w:sz w:val="24"/>
          <w:szCs w:val="24"/>
        </w:rPr>
      </w:pPr>
      <w:r w:rsidRPr="008D1899">
        <w:rPr>
          <w:rFonts w:ascii="Cambria" w:hAnsi="Cambria"/>
          <w:sz w:val="24"/>
          <w:szCs w:val="24"/>
        </w:rPr>
        <w:t>- wyłożenie karmy w paśnikach, na buchtowiskach, pasach zaporowych,</w:t>
      </w:r>
    </w:p>
    <w:p w14:paraId="691E90EC" w14:textId="77777777" w:rsidR="0078150F" w:rsidRPr="008D1899" w:rsidRDefault="0078150F" w:rsidP="00966C4E">
      <w:pPr>
        <w:spacing w:line="257" w:lineRule="auto"/>
        <w:jc w:val="both"/>
        <w:rPr>
          <w:rFonts w:ascii="Cambria" w:hAnsi="Cambria"/>
          <w:sz w:val="24"/>
          <w:szCs w:val="24"/>
        </w:rPr>
      </w:pPr>
      <w:r w:rsidRPr="008D1899">
        <w:rPr>
          <w:rFonts w:ascii="Cambria" w:hAnsi="Cambria"/>
          <w:sz w:val="24"/>
          <w:szCs w:val="24"/>
        </w:rPr>
        <w:t>- uzupełnienie soli w lizawkach,</w:t>
      </w:r>
    </w:p>
    <w:p w14:paraId="54AAA4DF" w14:textId="77777777" w:rsidR="0078150F" w:rsidRPr="008D1899" w:rsidRDefault="0078150F" w:rsidP="00966C4E">
      <w:pPr>
        <w:spacing w:line="257" w:lineRule="auto"/>
        <w:jc w:val="both"/>
        <w:rPr>
          <w:rFonts w:ascii="Cambria" w:hAnsi="Cambria"/>
          <w:sz w:val="24"/>
          <w:szCs w:val="24"/>
        </w:rPr>
      </w:pPr>
      <w:r w:rsidRPr="008D1899">
        <w:rPr>
          <w:rFonts w:ascii="Cambria" w:hAnsi="Cambria"/>
          <w:sz w:val="24"/>
          <w:szCs w:val="24"/>
        </w:rPr>
        <w:t>- płytkie przyoranie</w:t>
      </w:r>
      <w:r>
        <w:rPr>
          <w:rFonts w:ascii="Cambria" w:hAnsi="Cambria"/>
          <w:sz w:val="24"/>
          <w:szCs w:val="24"/>
        </w:rPr>
        <w:t xml:space="preserve">, do 5 cm, </w:t>
      </w:r>
      <w:r w:rsidRPr="008D1899">
        <w:rPr>
          <w:rFonts w:ascii="Cambria" w:hAnsi="Cambria"/>
          <w:sz w:val="24"/>
          <w:szCs w:val="24"/>
        </w:rPr>
        <w:t>dostarczonej karmy na pasach zaporowych, buchtowiskach,</w:t>
      </w:r>
    </w:p>
    <w:p w14:paraId="3183D182" w14:textId="77777777" w:rsidR="0078150F" w:rsidRDefault="0078150F" w:rsidP="00966C4E">
      <w:pPr>
        <w:spacing w:line="257" w:lineRule="auto"/>
        <w:jc w:val="both"/>
        <w:rPr>
          <w:rFonts w:ascii="Cambria" w:hAnsi="Cambria"/>
          <w:sz w:val="24"/>
          <w:szCs w:val="24"/>
        </w:rPr>
      </w:pPr>
      <w:r w:rsidRPr="008D1899">
        <w:rPr>
          <w:rFonts w:ascii="Cambria" w:hAnsi="Cambria"/>
          <w:sz w:val="24"/>
          <w:szCs w:val="24"/>
        </w:rPr>
        <w:lastRenderedPageBreak/>
        <w:t>- zadawanie doglebowo kukurydzy siewnikiem z płytkim</w:t>
      </w:r>
      <w:r>
        <w:rPr>
          <w:rFonts w:ascii="Cambria" w:hAnsi="Cambria"/>
          <w:sz w:val="24"/>
          <w:szCs w:val="24"/>
        </w:rPr>
        <w:t>, powierzchniowym</w:t>
      </w:r>
      <w:r w:rsidRPr="008D1899">
        <w:rPr>
          <w:rFonts w:ascii="Cambria" w:hAnsi="Cambria"/>
          <w:sz w:val="24"/>
          <w:szCs w:val="24"/>
        </w:rPr>
        <w:t xml:space="preserve"> przemieszaniem z glebą</w:t>
      </w:r>
      <w:r>
        <w:rPr>
          <w:rFonts w:ascii="Cambria" w:hAnsi="Cambria"/>
          <w:sz w:val="24"/>
          <w:szCs w:val="24"/>
        </w:rPr>
        <w:t xml:space="preserve"> (max. 4 cm).</w:t>
      </w:r>
    </w:p>
    <w:p w14:paraId="2909418B" w14:textId="77777777" w:rsidR="0078150F" w:rsidRDefault="0078150F" w:rsidP="00966C4E">
      <w:pPr>
        <w:spacing w:line="257" w:lineRule="auto"/>
        <w:jc w:val="both"/>
        <w:rPr>
          <w:rFonts w:ascii="Cambria" w:hAnsi="Cambria"/>
          <w:b/>
          <w:bCs/>
          <w:sz w:val="24"/>
          <w:szCs w:val="24"/>
        </w:rPr>
      </w:pPr>
    </w:p>
    <w:p w14:paraId="632438C0" w14:textId="77777777" w:rsidR="0078150F" w:rsidRPr="00E358A9" w:rsidRDefault="0078150F" w:rsidP="00966C4E">
      <w:pPr>
        <w:spacing w:line="257" w:lineRule="auto"/>
        <w:jc w:val="both"/>
        <w:rPr>
          <w:rFonts w:ascii="Cambria" w:hAnsi="Cambria"/>
          <w:b/>
          <w:bCs/>
          <w:sz w:val="24"/>
          <w:szCs w:val="24"/>
        </w:rPr>
      </w:pPr>
      <w:r w:rsidRPr="00E358A9">
        <w:rPr>
          <w:rFonts w:ascii="Cambria" w:hAnsi="Cambria"/>
          <w:b/>
          <w:bCs/>
          <w:sz w:val="24"/>
          <w:szCs w:val="24"/>
        </w:rPr>
        <w:t>Uwagi:</w:t>
      </w:r>
    </w:p>
    <w:p w14:paraId="7FA213FC" w14:textId="77777777" w:rsidR="0078150F" w:rsidRPr="008D1899" w:rsidRDefault="0078150F" w:rsidP="00966C4E">
      <w:pPr>
        <w:spacing w:line="257" w:lineRule="auto"/>
        <w:jc w:val="both"/>
        <w:rPr>
          <w:rFonts w:ascii="Cambria" w:hAnsi="Cambria" w:cs="Arial"/>
          <w:bCs/>
          <w:sz w:val="24"/>
          <w:szCs w:val="24"/>
        </w:rPr>
      </w:pPr>
      <w:bookmarkStart w:id="61" w:name="_Hlk39514042"/>
      <w:r w:rsidRPr="008D1899">
        <w:rPr>
          <w:rFonts w:ascii="Cambria" w:hAnsi="Cambria" w:cs="Arial"/>
          <w:bCs/>
          <w:sz w:val="24"/>
          <w:szCs w:val="24"/>
        </w:rPr>
        <w:t xml:space="preserve">Sprzęt, narzędzia, materiał (w tym: </w:t>
      </w:r>
      <w:r w:rsidRPr="008D1899">
        <w:rPr>
          <w:rFonts w:ascii="Cambria" w:hAnsi="Cambria"/>
          <w:sz w:val="24"/>
          <w:szCs w:val="24"/>
        </w:rPr>
        <w:t>ciągnik, przyczepa, brona, siewnik, sól, kukurydza</w:t>
      </w:r>
      <w:r>
        <w:rPr>
          <w:rFonts w:ascii="Cambria" w:hAnsi="Cambria"/>
          <w:sz w:val="24"/>
          <w:szCs w:val="24"/>
        </w:rPr>
        <w:t>, itd.</w:t>
      </w:r>
      <w:r w:rsidRPr="008D1899">
        <w:rPr>
          <w:rFonts w:ascii="Cambria" w:hAnsi="Cambria" w:cs="Arial"/>
          <w:bCs/>
          <w:sz w:val="24"/>
          <w:szCs w:val="24"/>
        </w:rPr>
        <w:t>) zapewnia:</w:t>
      </w:r>
    </w:p>
    <w:p w14:paraId="07E59C84" w14:textId="3E88DEF4" w:rsidR="0078150F" w:rsidRPr="008D1899" w:rsidRDefault="0078150F" w:rsidP="00966C4E">
      <w:pPr>
        <w:spacing w:line="257" w:lineRule="auto"/>
        <w:jc w:val="both"/>
        <w:rPr>
          <w:rFonts w:ascii="Cambria" w:hAnsi="Cambria" w:cs="Arial"/>
          <w:bCs/>
          <w:sz w:val="24"/>
          <w:szCs w:val="24"/>
        </w:rPr>
      </w:pPr>
      <w:r w:rsidRPr="008D1899">
        <w:rPr>
          <w:rFonts w:ascii="Cambria" w:hAnsi="Cambria" w:cs="Arial"/>
          <w:bCs/>
          <w:sz w:val="24"/>
          <w:szCs w:val="24"/>
        </w:rPr>
        <w:t xml:space="preserve">- Wykonawca: </w:t>
      </w:r>
      <w:r w:rsidR="00D35DC2">
        <w:rPr>
          <w:rFonts w:ascii="Cambria" w:hAnsi="Cambria" w:cs="Arial"/>
          <w:bCs/>
          <w:sz w:val="24"/>
          <w:szCs w:val="24"/>
        </w:rPr>
        <w:t>ciągnik, przyczepa, pług</w:t>
      </w:r>
    </w:p>
    <w:p w14:paraId="759E41AE" w14:textId="06EED8F9" w:rsidR="0032679B" w:rsidRDefault="0078150F" w:rsidP="00966C4E">
      <w:pPr>
        <w:spacing w:line="257" w:lineRule="auto"/>
        <w:jc w:val="both"/>
        <w:rPr>
          <w:rFonts w:ascii="Cambria" w:hAnsi="Cambria" w:cs="Arial"/>
          <w:bCs/>
          <w:sz w:val="24"/>
          <w:szCs w:val="24"/>
        </w:rPr>
      </w:pPr>
      <w:r w:rsidRPr="008D1899">
        <w:rPr>
          <w:rFonts w:ascii="Cambria" w:hAnsi="Cambria" w:cs="Arial"/>
          <w:bCs/>
          <w:sz w:val="24"/>
          <w:szCs w:val="24"/>
        </w:rPr>
        <w:t xml:space="preserve">- Zamawiający: </w:t>
      </w:r>
      <w:r w:rsidR="00611649">
        <w:rPr>
          <w:rFonts w:ascii="Cambria" w:hAnsi="Cambria" w:cs="Arial"/>
          <w:bCs/>
          <w:sz w:val="24"/>
          <w:szCs w:val="24"/>
        </w:rPr>
        <w:t>wysłodki buraczane, sól</w:t>
      </w:r>
    </w:p>
    <w:p w14:paraId="479A0118" w14:textId="77777777" w:rsidR="0059548F" w:rsidRDefault="0059548F" w:rsidP="00966C4E">
      <w:pPr>
        <w:spacing w:line="257" w:lineRule="auto"/>
        <w:jc w:val="both"/>
        <w:rPr>
          <w:rFonts w:ascii="Cambria" w:hAnsi="Cambria" w:cs="Arial"/>
          <w:b/>
          <w:sz w:val="24"/>
          <w:szCs w:val="24"/>
        </w:rPr>
      </w:pPr>
    </w:p>
    <w:p w14:paraId="0BC36636" w14:textId="77777777" w:rsidR="0059548F" w:rsidRDefault="0059548F" w:rsidP="00966C4E">
      <w:pPr>
        <w:spacing w:line="257" w:lineRule="auto"/>
        <w:jc w:val="both"/>
        <w:rPr>
          <w:rFonts w:ascii="Cambria" w:hAnsi="Cambria" w:cs="Arial"/>
          <w:b/>
          <w:sz w:val="24"/>
          <w:szCs w:val="24"/>
        </w:rPr>
      </w:pPr>
    </w:p>
    <w:p w14:paraId="22F274B8" w14:textId="7A28D6BF" w:rsidR="0078150F" w:rsidRPr="0032679B" w:rsidRDefault="0078150F" w:rsidP="00966C4E">
      <w:pPr>
        <w:spacing w:line="257" w:lineRule="auto"/>
        <w:jc w:val="both"/>
        <w:rPr>
          <w:rFonts w:ascii="Cambria" w:hAnsi="Cambria" w:cs="Arial"/>
          <w:bCs/>
          <w:sz w:val="24"/>
          <w:szCs w:val="24"/>
        </w:rPr>
      </w:pPr>
      <w:r>
        <w:rPr>
          <w:rFonts w:ascii="Cambria" w:hAnsi="Cambria" w:cs="Arial"/>
          <w:b/>
          <w:sz w:val="24"/>
          <w:szCs w:val="24"/>
        </w:rPr>
        <w:t>Procedura odbioru:</w:t>
      </w:r>
    </w:p>
    <w:p w14:paraId="2AFF2416" w14:textId="61F1C715" w:rsidR="0032679B" w:rsidRDefault="0078150F" w:rsidP="0032679B">
      <w:pPr>
        <w:spacing w:line="257" w:lineRule="auto"/>
        <w:jc w:val="both"/>
        <w:rPr>
          <w:rFonts w:ascii="Cambria" w:hAnsi="Cambria" w:cs="Arial"/>
          <w:bCs/>
          <w:sz w:val="24"/>
          <w:szCs w:val="24"/>
        </w:rPr>
      </w:pPr>
      <w:r w:rsidRPr="00182D6C">
        <w:rPr>
          <w:rFonts w:ascii="Cambria" w:hAnsi="Cambria" w:cs="Arial"/>
          <w:bCs/>
          <w:sz w:val="24"/>
          <w:szCs w:val="24"/>
        </w:rPr>
        <w:t>Odbiór prac nastąpi poprzez zweryfikowanie prawidłowości ich wykonania z opisem czynności i Zleceniem poprzez sprawdzenie i potwierdzenie w terenie</w:t>
      </w:r>
      <w:r>
        <w:rPr>
          <w:rFonts w:ascii="Cambria" w:hAnsi="Cambria" w:cs="Arial"/>
          <w:bCs/>
          <w:sz w:val="24"/>
          <w:szCs w:val="24"/>
        </w:rPr>
        <w:t>. Rozliczenie nastąpi na podstawie ilości wydanej do wyłożenia karmy i/lub soli w tonach lub kilogramach.</w:t>
      </w:r>
      <w:bookmarkStart w:id="62" w:name="_Hlk38479230"/>
      <w:bookmarkEnd w:id="61"/>
    </w:p>
    <w:p w14:paraId="44EAD7EC" w14:textId="43FE4DE0" w:rsidR="0078150F" w:rsidRPr="008D1899" w:rsidRDefault="0078150F" w:rsidP="00966C4E">
      <w:pPr>
        <w:suppressAutoHyphens w:val="0"/>
        <w:spacing w:before="120" w:line="257" w:lineRule="auto"/>
        <w:jc w:val="both"/>
        <w:rPr>
          <w:rFonts w:ascii="Cambria" w:eastAsia="Calibri" w:hAnsi="Cambria" w:cs="Arial"/>
          <w:b/>
          <w:kern w:val="1"/>
          <w:sz w:val="24"/>
          <w:szCs w:val="24"/>
          <w:lang w:eastAsia="zh-CN" w:bidi="hi-IN"/>
        </w:rPr>
      </w:pPr>
      <w:r w:rsidRPr="008D1899">
        <w:rPr>
          <w:rFonts w:ascii="Cambria" w:eastAsia="Calibri" w:hAnsi="Cambria" w:cs="Arial"/>
          <w:b/>
          <w:kern w:val="1"/>
          <w:sz w:val="24"/>
          <w:szCs w:val="24"/>
          <w:lang w:eastAsia="zh-CN" w:bidi="hi-IN"/>
        </w:rPr>
        <w:t>Budowa</w:t>
      </w:r>
      <w:r>
        <w:rPr>
          <w:rFonts w:ascii="Cambria" w:eastAsia="Calibri" w:hAnsi="Cambria" w:cs="Arial"/>
          <w:b/>
          <w:kern w:val="1"/>
          <w:sz w:val="24"/>
          <w:szCs w:val="24"/>
          <w:lang w:eastAsia="zh-CN" w:bidi="hi-IN"/>
        </w:rPr>
        <w:t xml:space="preserve">, </w:t>
      </w:r>
      <w:r w:rsidRPr="008D1899">
        <w:rPr>
          <w:rFonts w:ascii="Cambria" w:eastAsia="Calibri" w:hAnsi="Cambria" w:cs="Arial"/>
          <w:b/>
          <w:kern w:val="1"/>
          <w:sz w:val="24"/>
          <w:szCs w:val="24"/>
          <w:lang w:eastAsia="zh-CN" w:bidi="hi-IN"/>
        </w:rPr>
        <w:t>utrzymanie</w:t>
      </w:r>
      <w:r>
        <w:rPr>
          <w:rFonts w:ascii="Cambria" w:eastAsia="Calibri" w:hAnsi="Cambria" w:cs="Arial"/>
          <w:b/>
          <w:kern w:val="1"/>
          <w:sz w:val="24"/>
          <w:szCs w:val="24"/>
          <w:lang w:eastAsia="zh-CN" w:bidi="hi-IN"/>
        </w:rPr>
        <w:t xml:space="preserve"> i demontaż</w:t>
      </w:r>
      <w:r w:rsidRPr="008D1899">
        <w:rPr>
          <w:rFonts w:ascii="Cambria" w:eastAsia="Calibri" w:hAnsi="Cambria" w:cs="Arial"/>
          <w:b/>
          <w:kern w:val="1"/>
          <w:sz w:val="24"/>
          <w:szCs w:val="24"/>
          <w:lang w:eastAsia="zh-CN" w:bidi="hi-IN"/>
        </w:rPr>
        <w:t xml:space="preserve"> ogrodzeń elektrycznych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4"/>
        <w:gridCol w:w="1506"/>
        <w:gridCol w:w="4996"/>
        <w:gridCol w:w="1391"/>
      </w:tblGrid>
      <w:tr w:rsidR="0078150F" w:rsidRPr="008D1899" w14:paraId="78CCA77C" w14:textId="77777777" w:rsidTr="005D6FE0">
        <w:trPr>
          <w:trHeight w:val="393"/>
          <w:jc w:val="center"/>
        </w:trPr>
        <w:tc>
          <w:tcPr>
            <w:tcW w:w="750" w:type="pct"/>
            <w:tcBorders>
              <w:top w:val="single" w:sz="4" w:space="0" w:color="auto"/>
              <w:left w:val="single" w:sz="4" w:space="0" w:color="auto"/>
              <w:bottom w:val="single" w:sz="4" w:space="0" w:color="auto"/>
              <w:right w:val="single" w:sz="4" w:space="0" w:color="auto"/>
            </w:tcBorders>
          </w:tcPr>
          <w:p w14:paraId="006A4684" w14:textId="77777777" w:rsidR="0078150F" w:rsidRPr="008D1899" w:rsidRDefault="0078150F" w:rsidP="00966C4E">
            <w:pPr>
              <w:suppressAutoHyphens w:val="0"/>
              <w:spacing w:before="120" w:line="257" w:lineRule="auto"/>
              <w:jc w:val="both"/>
              <w:rPr>
                <w:rFonts w:ascii="Cambria" w:eastAsia="Calibri" w:hAnsi="Cambria" w:cs="Arial"/>
                <w:b/>
                <w:bCs/>
                <w:i/>
                <w:iCs/>
                <w:sz w:val="24"/>
                <w:szCs w:val="24"/>
                <w:lang w:eastAsia="pl-PL"/>
              </w:rPr>
            </w:pPr>
            <w:r>
              <w:rPr>
                <w:rFonts w:ascii="Cambria" w:eastAsia="Calibri" w:hAnsi="Cambria" w:cs="Arial"/>
                <w:b/>
                <w:bCs/>
                <w:i/>
                <w:iCs/>
                <w:sz w:val="24"/>
                <w:szCs w:val="24"/>
                <w:lang w:eastAsia="pl-PL"/>
              </w:rPr>
              <w:t>Nr</w:t>
            </w:r>
          </w:p>
        </w:tc>
        <w:tc>
          <w:tcPr>
            <w:tcW w:w="811" w:type="pct"/>
            <w:tcBorders>
              <w:top w:val="single" w:sz="4" w:space="0" w:color="auto"/>
              <w:left w:val="single" w:sz="4" w:space="0" w:color="auto"/>
              <w:bottom w:val="single" w:sz="4" w:space="0" w:color="auto"/>
              <w:right w:val="single" w:sz="4" w:space="0" w:color="auto"/>
            </w:tcBorders>
            <w:hideMark/>
          </w:tcPr>
          <w:p w14:paraId="081FD7E6" w14:textId="77777777" w:rsidR="0078150F" w:rsidRPr="008D1899" w:rsidRDefault="0078150F" w:rsidP="00966C4E">
            <w:pPr>
              <w:suppressAutoHyphens w:val="0"/>
              <w:spacing w:before="120" w:line="257" w:lineRule="auto"/>
              <w:jc w:val="both"/>
              <w:rPr>
                <w:rFonts w:ascii="Cambria" w:eastAsia="Calibri" w:hAnsi="Cambria" w:cs="Arial"/>
                <w:b/>
                <w:bCs/>
                <w:i/>
                <w:iCs/>
                <w:sz w:val="24"/>
                <w:szCs w:val="24"/>
                <w:lang w:eastAsia="pl-PL"/>
              </w:rPr>
            </w:pPr>
            <w:r w:rsidRPr="008D1899">
              <w:rPr>
                <w:rFonts w:ascii="Cambria" w:eastAsia="Calibri" w:hAnsi="Cambria" w:cs="Arial"/>
                <w:b/>
                <w:bCs/>
                <w:i/>
                <w:iCs/>
                <w:sz w:val="24"/>
                <w:szCs w:val="24"/>
                <w:lang w:eastAsia="pl-PL"/>
              </w:rPr>
              <w:t>Kod czynności</w:t>
            </w:r>
          </w:p>
        </w:tc>
        <w:tc>
          <w:tcPr>
            <w:tcW w:w="2690" w:type="pct"/>
            <w:tcBorders>
              <w:top w:val="single" w:sz="4" w:space="0" w:color="auto"/>
              <w:left w:val="single" w:sz="4" w:space="0" w:color="auto"/>
              <w:bottom w:val="single" w:sz="4" w:space="0" w:color="auto"/>
              <w:right w:val="single" w:sz="4" w:space="0" w:color="auto"/>
            </w:tcBorders>
            <w:hideMark/>
          </w:tcPr>
          <w:p w14:paraId="48AA50E5" w14:textId="77777777" w:rsidR="0078150F" w:rsidRPr="008D1899" w:rsidRDefault="0078150F" w:rsidP="00966C4E">
            <w:pPr>
              <w:suppressAutoHyphens w:val="0"/>
              <w:spacing w:before="120" w:line="257" w:lineRule="auto"/>
              <w:jc w:val="both"/>
              <w:rPr>
                <w:rFonts w:ascii="Cambria" w:eastAsia="Calibri" w:hAnsi="Cambria" w:cs="Arial"/>
                <w:b/>
                <w:bCs/>
                <w:i/>
                <w:iCs/>
                <w:sz w:val="24"/>
                <w:szCs w:val="24"/>
                <w:lang w:eastAsia="pl-PL"/>
              </w:rPr>
            </w:pPr>
            <w:r w:rsidRPr="008D1899">
              <w:rPr>
                <w:rFonts w:ascii="Cambria" w:eastAsia="Calibri" w:hAnsi="Cambria" w:cs="Arial"/>
                <w:b/>
                <w:bCs/>
                <w:i/>
                <w:iCs/>
                <w:sz w:val="24"/>
                <w:szCs w:val="24"/>
                <w:lang w:eastAsia="pl-PL"/>
              </w:rPr>
              <w:t>Opis kodu czynności</w:t>
            </w:r>
          </w:p>
        </w:tc>
        <w:tc>
          <w:tcPr>
            <w:tcW w:w="749" w:type="pct"/>
            <w:tcBorders>
              <w:top w:val="single" w:sz="4" w:space="0" w:color="auto"/>
              <w:left w:val="single" w:sz="4" w:space="0" w:color="auto"/>
              <w:bottom w:val="single" w:sz="4" w:space="0" w:color="auto"/>
              <w:right w:val="single" w:sz="4" w:space="0" w:color="auto"/>
            </w:tcBorders>
          </w:tcPr>
          <w:p w14:paraId="48EE4B54" w14:textId="77777777" w:rsidR="0078150F" w:rsidRPr="008D1899" w:rsidRDefault="0078150F" w:rsidP="00966C4E">
            <w:pPr>
              <w:tabs>
                <w:tab w:val="left" w:pos="1026"/>
              </w:tabs>
              <w:suppressAutoHyphens w:val="0"/>
              <w:spacing w:before="120" w:line="257" w:lineRule="auto"/>
              <w:jc w:val="both"/>
              <w:rPr>
                <w:rFonts w:ascii="Cambria" w:eastAsia="Calibri" w:hAnsi="Cambria" w:cs="Arial"/>
                <w:b/>
                <w:bCs/>
                <w:i/>
                <w:iCs/>
                <w:sz w:val="24"/>
                <w:szCs w:val="24"/>
                <w:lang w:eastAsia="pl-PL"/>
              </w:rPr>
            </w:pPr>
            <w:r w:rsidRPr="008D1899">
              <w:rPr>
                <w:rFonts w:ascii="Cambria" w:eastAsia="Calibri" w:hAnsi="Cambria" w:cs="Arial"/>
                <w:b/>
                <w:bCs/>
                <w:i/>
                <w:iCs/>
                <w:sz w:val="24"/>
                <w:szCs w:val="24"/>
                <w:lang w:eastAsia="pl-PL"/>
              </w:rPr>
              <w:t xml:space="preserve">Jednostka miary </w:t>
            </w:r>
          </w:p>
        </w:tc>
      </w:tr>
      <w:tr w:rsidR="0078150F" w:rsidRPr="008D1899" w14:paraId="1FD5FF48" w14:textId="77777777" w:rsidTr="005D6FE0">
        <w:trPr>
          <w:trHeight w:val="164"/>
          <w:jc w:val="center"/>
        </w:trPr>
        <w:tc>
          <w:tcPr>
            <w:tcW w:w="750" w:type="pct"/>
            <w:tcBorders>
              <w:top w:val="single" w:sz="4" w:space="0" w:color="auto"/>
              <w:left w:val="single" w:sz="4" w:space="0" w:color="auto"/>
              <w:bottom w:val="single" w:sz="4" w:space="0" w:color="auto"/>
              <w:right w:val="single" w:sz="4" w:space="0" w:color="auto"/>
            </w:tcBorders>
          </w:tcPr>
          <w:p w14:paraId="5E42354F" w14:textId="08534482" w:rsidR="0078150F" w:rsidRDefault="00D738DB" w:rsidP="00966C4E">
            <w:pPr>
              <w:suppressAutoHyphens w:val="0"/>
              <w:spacing w:before="120" w:line="257" w:lineRule="auto"/>
              <w:jc w:val="both"/>
              <w:rPr>
                <w:rFonts w:ascii="Cambria" w:eastAsia="Calibri" w:hAnsi="Cambria" w:cs="Arial"/>
                <w:bCs/>
                <w:iCs/>
                <w:sz w:val="24"/>
                <w:szCs w:val="24"/>
                <w:lang w:eastAsia="pl-PL"/>
              </w:rPr>
            </w:pPr>
            <w:r>
              <w:rPr>
                <w:rFonts w:ascii="Cambria" w:eastAsia="Calibri" w:hAnsi="Cambria" w:cs="Arial"/>
                <w:bCs/>
                <w:iCs/>
                <w:sz w:val="24"/>
                <w:szCs w:val="24"/>
                <w:lang w:eastAsia="pl-PL"/>
              </w:rPr>
              <w:t>4</w:t>
            </w:r>
            <w:r w:rsidR="00E6381B">
              <w:rPr>
                <w:rFonts w:ascii="Cambria" w:eastAsia="Calibri" w:hAnsi="Cambria" w:cs="Arial"/>
                <w:bCs/>
                <w:iCs/>
                <w:sz w:val="24"/>
                <w:szCs w:val="24"/>
                <w:lang w:eastAsia="pl-PL"/>
              </w:rPr>
              <w:t>42</w:t>
            </w:r>
          </w:p>
        </w:tc>
        <w:tc>
          <w:tcPr>
            <w:tcW w:w="811" w:type="pct"/>
            <w:tcBorders>
              <w:top w:val="single" w:sz="4" w:space="0" w:color="auto"/>
              <w:left w:val="single" w:sz="4" w:space="0" w:color="auto"/>
              <w:bottom w:val="single" w:sz="4" w:space="0" w:color="auto"/>
              <w:right w:val="single" w:sz="4" w:space="0" w:color="auto"/>
            </w:tcBorders>
            <w:hideMark/>
          </w:tcPr>
          <w:p w14:paraId="2D03FBE1" w14:textId="77777777" w:rsidR="0078150F" w:rsidRPr="008D1899" w:rsidRDefault="0078150F" w:rsidP="00966C4E">
            <w:pPr>
              <w:suppressAutoHyphens w:val="0"/>
              <w:spacing w:before="120" w:line="257" w:lineRule="auto"/>
              <w:jc w:val="both"/>
              <w:rPr>
                <w:rFonts w:ascii="Cambria" w:eastAsia="Calibri" w:hAnsi="Cambria" w:cs="Arial"/>
                <w:bCs/>
                <w:iCs/>
                <w:sz w:val="24"/>
                <w:szCs w:val="24"/>
                <w:lang w:eastAsia="pl-PL"/>
              </w:rPr>
            </w:pPr>
            <w:bookmarkStart w:id="63" w:name="_Hlk40203937"/>
            <w:r>
              <w:rPr>
                <w:rFonts w:ascii="Cambria" w:eastAsia="Calibri" w:hAnsi="Cambria" w:cs="Arial"/>
                <w:bCs/>
                <w:iCs/>
                <w:sz w:val="24"/>
                <w:szCs w:val="24"/>
                <w:lang w:eastAsia="pl-PL"/>
              </w:rPr>
              <w:t>ŁO-</w:t>
            </w:r>
            <w:r w:rsidRPr="008D1899">
              <w:rPr>
                <w:rFonts w:ascii="Cambria" w:eastAsia="Calibri" w:hAnsi="Cambria" w:cs="Arial"/>
                <w:bCs/>
                <w:iCs/>
                <w:sz w:val="24"/>
                <w:szCs w:val="24"/>
                <w:lang w:eastAsia="pl-PL"/>
              </w:rPr>
              <w:t>GROEL1</w:t>
            </w:r>
          </w:p>
        </w:tc>
        <w:tc>
          <w:tcPr>
            <w:tcW w:w="2690" w:type="pct"/>
            <w:tcBorders>
              <w:top w:val="single" w:sz="4" w:space="0" w:color="auto"/>
              <w:left w:val="single" w:sz="4" w:space="0" w:color="auto"/>
              <w:bottom w:val="single" w:sz="4" w:space="0" w:color="auto"/>
              <w:right w:val="single" w:sz="4" w:space="0" w:color="auto"/>
            </w:tcBorders>
            <w:hideMark/>
          </w:tcPr>
          <w:p w14:paraId="0CE2BAF6" w14:textId="77777777" w:rsidR="0078150F" w:rsidRPr="008D1899" w:rsidRDefault="0078150F" w:rsidP="00966C4E">
            <w:pPr>
              <w:widowControl w:val="0"/>
              <w:suppressAutoHyphens w:val="0"/>
              <w:spacing w:before="120" w:line="257" w:lineRule="auto"/>
              <w:jc w:val="both"/>
              <w:rPr>
                <w:rFonts w:ascii="Cambria" w:eastAsia="Calibri" w:hAnsi="Cambria" w:cs="Arial"/>
                <w:bCs/>
                <w:iCs/>
                <w:kern w:val="1"/>
                <w:sz w:val="24"/>
                <w:szCs w:val="24"/>
                <w:lang w:eastAsia="pl-PL" w:bidi="hi-IN"/>
              </w:rPr>
            </w:pPr>
            <w:r w:rsidRPr="008D1899">
              <w:rPr>
                <w:rFonts w:ascii="Cambria" w:eastAsia="Calibri" w:hAnsi="Cambria" w:cs="Arial"/>
                <w:bCs/>
                <w:iCs/>
                <w:kern w:val="1"/>
                <w:sz w:val="24"/>
                <w:szCs w:val="24"/>
                <w:lang w:eastAsia="pl-PL" w:bidi="hi-IN"/>
              </w:rPr>
              <w:t>Grodzenie pól pastuchem elektrycznym –1 przewód</w:t>
            </w:r>
          </w:p>
        </w:tc>
        <w:tc>
          <w:tcPr>
            <w:tcW w:w="749" w:type="pct"/>
            <w:tcBorders>
              <w:top w:val="single" w:sz="4" w:space="0" w:color="auto"/>
              <w:left w:val="single" w:sz="4" w:space="0" w:color="auto"/>
              <w:bottom w:val="single" w:sz="4" w:space="0" w:color="auto"/>
              <w:right w:val="single" w:sz="4" w:space="0" w:color="auto"/>
            </w:tcBorders>
          </w:tcPr>
          <w:p w14:paraId="712B2922" w14:textId="77777777" w:rsidR="0078150F" w:rsidRPr="008D1899" w:rsidRDefault="0078150F" w:rsidP="00966C4E">
            <w:pPr>
              <w:tabs>
                <w:tab w:val="left" w:pos="1026"/>
              </w:tabs>
              <w:suppressAutoHyphens w:val="0"/>
              <w:spacing w:before="120" w:line="257" w:lineRule="auto"/>
              <w:jc w:val="both"/>
              <w:rPr>
                <w:rFonts w:ascii="Cambria" w:eastAsia="Calibri" w:hAnsi="Cambria" w:cs="Arial"/>
                <w:bCs/>
                <w:iCs/>
                <w:sz w:val="24"/>
                <w:szCs w:val="24"/>
                <w:lang w:eastAsia="pl-PL"/>
              </w:rPr>
            </w:pPr>
            <w:r>
              <w:rPr>
                <w:rFonts w:ascii="Cambria" w:eastAsia="Calibri" w:hAnsi="Cambria" w:cs="Arial"/>
                <w:bCs/>
                <w:iCs/>
                <w:sz w:val="24"/>
                <w:szCs w:val="24"/>
                <w:lang w:eastAsia="pl-PL"/>
              </w:rPr>
              <w:t>H</w:t>
            </w:r>
            <w:r w:rsidRPr="008D1899">
              <w:rPr>
                <w:rFonts w:ascii="Cambria" w:eastAsia="Calibri" w:hAnsi="Cambria" w:cs="Arial"/>
                <w:bCs/>
                <w:iCs/>
                <w:sz w:val="24"/>
                <w:szCs w:val="24"/>
                <w:lang w:eastAsia="pl-PL"/>
              </w:rPr>
              <w:t>M</w:t>
            </w:r>
          </w:p>
        </w:tc>
      </w:tr>
      <w:tr w:rsidR="0078150F" w:rsidRPr="008D1899" w14:paraId="4C2E7EFC" w14:textId="77777777" w:rsidTr="005D6FE0">
        <w:trPr>
          <w:trHeight w:val="164"/>
          <w:jc w:val="center"/>
        </w:trPr>
        <w:tc>
          <w:tcPr>
            <w:tcW w:w="750" w:type="pct"/>
            <w:tcBorders>
              <w:top w:val="single" w:sz="4" w:space="0" w:color="auto"/>
              <w:left w:val="single" w:sz="4" w:space="0" w:color="auto"/>
              <w:bottom w:val="single" w:sz="4" w:space="0" w:color="auto"/>
              <w:right w:val="single" w:sz="4" w:space="0" w:color="auto"/>
            </w:tcBorders>
          </w:tcPr>
          <w:p w14:paraId="6FAF1F6E" w14:textId="06F7D622" w:rsidR="0078150F" w:rsidRDefault="00E6381B" w:rsidP="00966C4E">
            <w:pPr>
              <w:suppressAutoHyphens w:val="0"/>
              <w:spacing w:before="120" w:line="257" w:lineRule="auto"/>
              <w:jc w:val="both"/>
              <w:rPr>
                <w:rFonts w:ascii="Cambria" w:eastAsia="Calibri" w:hAnsi="Cambria" w:cs="Arial"/>
                <w:bCs/>
                <w:iCs/>
                <w:sz w:val="24"/>
                <w:szCs w:val="24"/>
                <w:lang w:eastAsia="pl-PL"/>
              </w:rPr>
            </w:pPr>
            <w:r>
              <w:rPr>
                <w:rFonts w:ascii="Cambria" w:eastAsia="Calibri" w:hAnsi="Cambria" w:cs="Arial"/>
                <w:bCs/>
                <w:iCs/>
                <w:sz w:val="24"/>
                <w:szCs w:val="24"/>
                <w:lang w:eastAsia="pl-PL"/>
              </w:rPr>
              <w:t>443</w:t>
            </w:r>
          </w:p>
        </w:tc>
        <w:bookmarkEnd w:id="63"/>
        <w:tc>
          <w:tcPr>
            <w:tcW w:w="811" w:type="pct"/>
            <w:tcBorders>
              <w:top w:val="single" w:sz="4" w:space="0" w:color="auto"/>
              <w:left w:val="single" w:sz="4" w:space="0" w:color="auto"/>
              <w:bottom w:val="single" w:sz="4" w:space="0" w:color="auto"/>
              <w:right w:val="single" w:sz="4" w:space="0" w:color="auto"/>
            </w:tcBorders>
          </w:tcPr>
          <w:p w14:paraId="2C55BA98" w14:textId="77777777" w:rsidR="0078150F" w:rsidRPr="008D1899" w:rsidRDefault="0078150F" w:rsidP="00966C4E">
            <w:pPr>
              <w:suppressAutoHyphens w:val="0"/>
              <w:spacing w:before="120" w:line="257" w:lineRule="auto"/>
              <w:jc w:val="both"/>
              <w:rPr>
                <w:rFonts w:ascii="Cambria" w:eastAsia="Calibri" w:hAnsi="Cambria" w:cs="Arial"/>
                <w:bCs/>
                <w:iCs/>
                <w:sz w:val="24"/>
                <w:szCs w:val="24"/>
                <w:lang w:eastAsia="pl-PL"/>
              </w:rPr>
            </w:pPr>
            <w:r>
              <w:rPr>
                <w:rFonts w:ascii="Cambria" w:eastAsia="Calibri" w:hAnsi="Cambria" w:cs="Arial"/>
                <w:bCs/>
                <w:iCs/>
                <w:sz w:val="24"/>
                <w:szCs w:val="24"/>
                <w:lang w:eastAsia="pl-PL"/>
              </w:rPr>
              <w:t>ŁO-</w:t>
            </w:r>
            <w:r w:rsidRPr="008D1899">
              <w:rPr>
                <w:rFonts w:ascii="Cambria" w:eastAsia="Calibri" w:hAnsi="Cambria" w:cs="Arial"/>
                <w:bCs/>
                <w:iCs/>
                <w:sz w:val="24"/>
                <w:szCs w:val="24"/>
                <w:lang w:eastAsia="pl-PL"/>
              </w:rPr>
              <w:t>GROEL</w:t>
            </w:r>
            <w:r>
              <w:rPr>
                <w:rFonts w:ascii="Cambria" w:eastAsia="Calibri" w:hAnsi="Cambria" w:cs="Arial"/>
                <w:bCs/>
                <w:iCs/>
                <w:sz w:val="24"/>
                <w:szCs w:val="24"/>
                <w:lang w:eastAsia="pl-PL"/>
              </w:rPr>
              <w:t>2</w:t>
            </w:r>
          </w:p>
        </w:tc>
        <w:tc>
          <w:tcPr>
            <w:tcW w:w="2690" w:type="pct"/>
            <w:tcBorders>
              <w:top w:val="single" w:sz="4" w:space="0" w:color="auto"/>
              <w:left w:val="single" w:sz="4" w:space="0" w:color="auto"/>
              <w:bottom w:val="single" w:sz="4" w:space="0" w:color="auto"/>
              <w:right w:val="single" w:sz="4" w:space="0" w:color="auto"/>
            </w:tcBorders>
          </w:tcPr>
          <w:p w14:paraId="6FE427F7" w14:textId="77777777" w:rsidR="0078150F" w:rsidRPr="008D1899" w:rsidRDefault="0078150F" w:rsidP="00966C4E">
            <w:pPr>
              <w:widowControl w:val="0"/>
              <w:suppressAutoHyphens w:val="0"/>
              <w:spacing w:before="120" w:line="257" w:lineRule="auto"/>
              <w:jc w:val="both"/>
              <w:rPr>
                <w:rFonts w:ascii="Cambria" w:eastAsia="Calibri" w:hAnsi="Cambria" w:cs="Arial"/>
                <w:bCs/>
                <w:iCs/>
                <w:kern w:val="1"/>
                <w:sz w:val="24"/>
                <w:szCs w:val="24"/>
                <w:lang w:eastAsia="pl-PL" w:bidi="hi-IN"/>
              </w:rPr>
            </w:pPr>
            <w:r w:rsidRPr="008D1899">
              <w:rPr>
                <w:rFonts w:ascii="Cambria" w:eastAsia="Calibri" w:hAnsi="Cambria" w:cs="Arial"/>
                <w:bCs/>
                <w:iCs/>
                <w:kern w:val="1"/>
                <w:sz w:val="24"/>
                <w:szCs w:val="24"/>
                <w:lang w:eastAsia="pl-PL" w:bidi="hi-IN"/>
              </w:rPr>
              <w:t>Grodzenie pól pastuchem elektrycznym –</w:t>
            </w:r>
            <w:r>
              <w:rPr>
                <w:rFonts w:ascii="Cambria" w:eastAsia="Calibri" w:hAnsi="Cambria" w:cs="Arial"/>
                <w:bCs/>
                <w:iCs/>
                <w:kern w:val="1"/>
                <w:sz w:val="24"/>
                <w:szCs w:val="24"/>
                <w:lang w:eastAsia="pl-PL" w:bidi="hi-IN"/>
              </w:rPr>
              <w:t>2</w:t>
            </w:r>
            <w:r w:rsidRPr="008D1899">
              <w:rPr>
                <w:rFonts w:ascii="Cambria" w:eastAsia="Calibri" w:hAnsi="Cambria" w:cs="Arial"/>
                <w:bCs/>
                <w:iCs/>
                <w:kern w:val="1"/>
                <w:sz w:val="24"/>
                <w:szCs w:val="24"/>
                <w:lang w:eastAsia="pl-PL" w:bidi="hi-IN"/>
              </w:rPr>
              <w:t xml:space="preserve"> przew</w:t>
            </w:r>
            <w:r>
              <w:rPr>
                <w:rFonts w:ascii="Cambria" w:eastAsia="Calibri" w:hAnsi="Cambria" w:cs="Arial"/>
                <w:bCs/>
                <w:iCs/>
                <w:kern w:val="1"/>
                <w:sz w:val="24"/>
                <w:szCs w:val="24"/>
                <w:lang w:eastAsia="pl-PL" w:bidi="hi-IN"/>
              </w:rPr>
              <w:t>o</w:t>
            </w:r>
            <w:r w:rsidRPr="008D1899">
              <w:rPr>
                <w:rFonts w:ascii="Cambria" w:eastAsia="Calibri" w:hAnsi="Cambria" w:cs="Arial"/>
                <w:bCs/>
                <w:iCs/>
                <w:kern w:val="1"/>
                <w:sz w:val="24"/>
                <w:szCs w:val="24"/>
                <w:lang w:eastAsia="pl-PL" w:bidi="hi-IN"/>
              </w:rPr>
              <w:t>d</w:t>
            </w:r>
            <w:r>
              <w:rPr>
                <w:rFonts w:ascii="Cambria" w:eastAsia="Calibri" w:hAnsi="Cambria" w:cs="Arial"/>
                <w:bCs/>
                <w:iCs/>
                <w:kern w:val="1"/>
                <w:sz w:val="24"/>
                <w:szCs w:val="24"/>
                <w:lang w:eastAsia="pl-PL" w:bidi="hi-IN"/>
              </w:rPr>
              <w:t>y</w:t>
            </w:r>
          </w:p>
        </w:tc>
        <w:tc>
          <w:tcPr>
            <w:tcW w:w="749" w:type="pct"/>
            <w:tcBorders>
              <w:top w:val="single" w:sz="4" w:space="0" w:color="auto"/>
              <w:left w:val="single" w:sz="4" w:space="0" w:color="auto"/>
              <w:bottom w:val="single" w:sz="4" w:space="0" w:color="auto"/>
              <w:right w:val="single" w:sz="4" w:space="0" w:color="auto"/>
            </w:tcBorders>
          </w:tcPr>
          <w:p w14:paraId="1EDE2B43" w14:textId="77777777" w:rsidR="0078150F" w:rsidRDefault="0078150F" w:rsidP="00966C4E">
            <w:pPr>
              <w:tabs>
                <w:tab w:val="left" w:pos="1026"/>
              </w:tabs>
              <w:suppressAutoHyphens w:val="0"/>
              <w:spacing w:before="120" w:line="257" w:lineRule="auto"/>
              <w:jc w:val="both"/>
              <w:rPr>
                <w:rFonts w:ascii="Cambria" w:eastAsia="Calibri" w:hAnsi="Cambria" w:cs="Arial"/>
                <w:bCs/>
                <w:iCs/>
                <w:sz w:val="24"/>
                <w:szCs w:val="24"/>
                <w:lang w:eastAsia="pl-PL"/>
              </w:rPr>
            </w:pPr>
            <w:r>
              <w:rPr>
                <w:rFonts w:ascii="Cambria" w:eastAsia="Calibri" w:hAnsi="Cambria" w:cs="Arial"/>
                <w:bCs/>
                <w:iCs/>
                <w:sz w:val="24"/>
                <w:szCs w:val="24"/>
                <w:lang w:eastAsia="pl-PL"/>
              </w:rPr>
              <w:t>H</w:t>
            </w:r>
            <w:r w:rsidRPr="008D1899">
              <w:rPr>
                <w:rFonts w:ascii="Cambria" w:eastAsia="Calibri" w:hAnsi="Cambria" w:cs="Arial"/>
                <w:bCs/>
                <w:iCs/>
                <w:sz w:val="24"/>
                <w:szCs w:val="24"/>
                <w:lang w:eastAsia="pl-PL"/>
              </w:rPr>
              <w:t>M</w:t>
            </w:r>
          </w:p>
        </w:tc>
      </w:tr>
      <w:tr w:rsidR="0078150F" w:rsidRPr="008D1899" w14:paraId="0DA68BD5" w14:textId="77777777" w:rsidTr="005D6FE0">
        <w:trPr>
          <w:trHeight w:val="164"/>
          <w:jc w:val="center"/>
        </w:trPr>
        <w:tc>
          <w:tcPr>
            <w:tcW w:w="750" w:type="pct"/>
            <w:tcBorders>
              <w:top w:val="single" w:sz="4" w:space="0" w:color="auto"/>
              <w:left w:val="single" w:sz="4" w:space="0" w:color="auto"/>
              <w:bottom w:val="single" w:sz="4" w:space="0" w:color="auto"/>
              <w:right w:val="single" w:sz="4" w:space="0" w:color="auto"/>
            </w:tcBorders>
          </w:tcPr>
          <w:p w14:paraId="2ECA54A0" w14:textId="489D8AA4" w:rsidR="0078150F" w:rsidRDefault="00E6381B" w:rsidP="00966C4E">
            <w:pPr>
              <w:suppressAutoHyphens w:val="0"/>
              <w:spacing w:before="120" w:line="257" w:lineRule="auto"/>
              <w:jc w:val="both"/>
              <w:rPr>
                <w:rFonts w:ascii="Cambria" w:eastAsia="Calibri" w:hAnsi="Cambria" w:cs="Arial"/>
                <w:bCs/>
                <w:iCs/>
                <w:sz w:val="24"/>
                <w:szCs w:val="24"/>
                <w:lang w:eastAsia="pl-PL"/>
              </w:rPr>
            </w:pPr>
            <w:r>
              <w:rPr>
                <w:rFonts w:ascii="Cambria" w:eastAsia="Calibri" w:hAnsi="Cambria" w:cs="Arial"/>
                <w:bCs/>
                <w:iCs/>
                <w:sz w:val="24"/>
                <w:szCs w:val="24"/>
                <w:lang w:eastAsia="pl-PL"/>
              </w:rPr>
              <w:t>444</w:t>
            </w:r>
          </w:p>
        </w:tc>
        <w:tc>
          <w:tcPr>
            <w:tcW w:w="811" w:type="pct"/>
            <w:tcBorders>
              <w:top w:val="single" w:sz="4" w:space="0" w:color="auto"/>
              <w:left w:val="single" w:sz="4" w:space="0" w:color="auto"/>
              <w:bottom w:val="single" w:sz="4" w:space="0" w:color="auto"/>
              <w:right w:val="single" w:sz="4" w:space="0" w:color="auto"/>
            </w:tcBorders>
          </w:tcPr>
          <w:p w14:paraId="231D581E" w14:textId="77777777" w:rsidR="0078150F" w:rsidRPr="008D1899" w:rsidRDefault="0078150F" w:rsidP="00966C4E">
            <w:pPr>
              <w:suppressAutoHyphens w:val="0"/>
              <w:spacing w:before="120" w:line="257" w:lineRule="auto"/>
              <w:jc w:val="both"/>
              <w:rPr>
                <w:rFonts w:ascii="Cambria" w:eastAsia="Calibri" w:hAnsi="Cambria" w:cs="Arial"/>
                <w:bCs/>
                <w:iCs/>
                <w:sz w:val="24"/>
                <w:szCs w:val="24"/>
                <w:lang w:eastAsia="pl-PL"/>
              </w:rPr>
            </w:pPr>
            <w:r>
              <w:rPr>
                <w:rFonts w:ascii="Cambria" w:eastAsia="Calibri" w:hAnsi="Cambria" w:cs="Arial"/>
                <w:bCs/>
                <w:iCs/>
                <w:sz w:val="24"/>
                <w:szCs w:val="24"/>
                <w:lang w:eastAsia="pl-PL"/>
              </w:rPr>
              <w:t>ŁO-</w:t>
            </w:r>
            <w:r w:rsidRPr="008D1899">
              <w:rPr>
                <w:rFonts w:ascii="Cambria" w:eastAsia="Calibri" w:hAnsi="Cambria" w:cs="Arial"/>
                <w:bCs/>
                <w:iCs/>
                <w:sz w:val="24"/>
                <w:szCs w:val="24"/>
                <w:lang w:eastAsia="pl-PL"/>
              </w:rPr>
              <w:t>GROEL3</w:t>
            </w:r>
          </w:p>
        </w:tc>
        <w:tc>
          <w:tcPr>
            <w:tcW w:w="2690" w:type="pct"/>
            <w:tcBorders>
              <w:top w:val="single" w:sz="4" w:space="0" w:color="auto"/>
              <w:left w:val="single" w:sz="4" w:space="0" w:color="auto"/>
              <w:bottom w:val="single" w:sz="4" w:space="0" w:color="auto"/>
              <w:right w:val="single" w:sz="4" w:space="0" w:color="auto"/>
            </w:tcBorders>
          </w:tcPr>
          <w:p w14:paraId="37CA3025" w14:textId="77777777" w:rsidR="0078150F" w:rsidRPr="008D1899" w:rsidRDefault="0078150F" w:rsidP="00966C4E">
            <w:pPr>
              <w:widowControl w:val="0"/>
              <w:suppressAutoHyphens w:val="0"/>
              <w:spacing w:before="120" w:line="257" w:lineRule="auto"/>
              <w:jc w:val="both"/>
              <w:rPr>
                <w:rFonts w:ascii="Cambria" w:eastAsia="Calibri" w:hAnsi="Cambria" w:cs="Arial"/>
                <w:bCs/>
                <w:iCs/>
                <w:kern w:val="1"/>
                <w:sz w:val="24"/>
                <w:szCs w:val="24"/>
                <w:lang w:eastAsia="pl-PL" w:bidi="hi-IN"/>
              </w:rPr>
            </w:pPr>
            <w:r w:rsidRPr="008D1899">
              <w:rPr>
                <w:rFonts w:ascii="Cambria" w:eastAsia="Calibri" w:hAnsi="Cambria" w:cs="Arial"/>
                <w:bCs/>
                <w:iCs/>
                <w:kern w:val="1"/>
                <w:sz w:val="24"/>
                <w:szCs w:val="24"/>
                <w:lang w:eastAsia="pl-PL" w:bidi="hi-IN"/>
              </w:rPr>
              <w:t>Grodzenie pól pastuchem elektrycznym –3 przewody</w:t>
            </w:r>
          </w:p>
        </w:tc>
        <w:tc>
          <w:tcPr>
            <w:tcW w:w="749" w:type="pct"/>
            <w:tcBorders>
              <w:top w:val="single" w:sz="4" w:space="0" w:color="auto"/>
              <w:left w:val="single" w:sz="4" w:space="0" w:color="auto"/>
              <w:bottom w:val="single" w:sz="4" w:space="0" w:color="auto"/>
              <w:right w:val="single" w:sz="4" w:space="0" w:color="auto"/>
            </w:tcBorders>
          </w:tcPr>
          <w:p w14:paraId="62A5CC96" w14:textId="77777777" w:rsidR="0078150F" w:rsidRPr="008D1899" w:rsidRDefault="0078150F" w:rsidP="00966C4E">
            <w:pPr>
              <w:tabs>
                <w:tab w:val="left" w:pos="1026"/>
              </w:tabs>
              <w:suppressAutoHyphens w:val="0"/>
              <w:spacing w:before="120" w:line="257" w:lineRule="auto"/>
              <w:jc w:val="both"/>
              <w:rPr>
                <w:rFonts w:ascii="Cambria" w:eastAsia="Calibri" w:hAnsi="Cambria" w:cs="Arial"/>
                <w:bCs/>
                <w:iCs/>
                <w:sz w:val="24"/>
                <w:szCs w:val="24"/>
                <w:lang w:eastAsia="pl-PL"/>
              </w:rPr>
            </w:pPr>
            <w:r>
              <w:rPr>
                <w:rFonts w:ascii="Cambria" w:eastAsia="Calibri" w:hAnsi="Cambria" w:cs="Arial"/>
                <w:bCs/>
                <w:iCs/>
                <w:sz w:val="24"/>
                <w:szCs w:val="24"/>
                <w:lang w:eastAsia="pl-PL"/>
              </w:rPr>
              <w:t>H</w:t>
            </w:r>
            <w:r w:rsidRPr="008D1899">
              <w:rPr>
                <w:rFonts w:ascii="Cambria" w:eastAsia="Calibri" w:hAnsi="Cambria" w:cs="Arial"/>
                <w:bCs/>
                <w:iCs/>
                <w:sz w:val="24"/>
                <w:szCs w:val="24"/>
                <w:lang w:eastAsia="pl-PL"/>
              </w:rPr>
              <w:t>M</w:t>
            </w:r>
          </w:p>
        </w:tc>
      </w:tr>
    </w:tbl>
    <w:p w14:paraId="70692567" w14:textId="77777777" w:rsidR="00F51BA2" w:rsidRDefault="00F51BA2" w:rsidP="00966C4E">
      <w:pPr>
        <w:widowControl w:val="0"/>
        <w:suppressAutoHyphens w:val="0"/>
        <w:spacing w:before="120" w:line="257" w:lineRule="auto"/>
        <w:jc w:val="both"/>
        <w:rPr>
          <w:rFonts w:ascii="Cambria" w:eastAsia="Calibri" w:hAnsi="Cambria" w:cs="Arial"/>
          <w:b/>
          <w:iCs/>
          <w:kern w:val="1"/>
          <w:sz w:val="24"/>
          <w:szCs w:val="24"/>
          <w:lang w:eastAsia="pl-PL" w:bidi="hi-IN"/>
        </w:rPr>
      </w:pPr>
      <w:bookmarkStart w:id="64" w:name="_Hlk38479355"/>
      <w:bookmarkEnd w:id="62"/>
    </w:p>
    <w:p w14:paraId="494F2F17" w14:textId="0CCCE199" w:rsidR="0078150F" w:rsidRPr="00E358A9" w:rsidRDefault="0078150F" w:rsidP="00966C4E">
      <w:pPr>
        <w:widowControl w:val="0"/>
        <w:suppressAutoHyphens w:val="0"/>
        <w:spacing w:before="120" w:line="257" w:lineRule="auto"/>
        <w:jc w:val="both"/>
        <w:rPr>
          <w:rFonts w:ascii="Cambria" w:eastAsia="Calibri" w:hAnsi="Cambria" w:cs="Arial"/>
          <w:b/>
          <w:iCs/>
          <w:kern w:val="1"/>
          <w:sz w:val="24"/>
          <w:szCs w:val="24"/>
          <w:lang w:eastAsia="pl-PL" w:bidi="hi-IN"/>
        </w:rPr>
      </w:pPr>
      <w:r w:rsidRPr="00E358A9">
        <w:rPr>
          <w:rFonts w:ascii="Cambria" w:eastAsia="Calibri" w:hAnsi="Cambria" w:cs="Arial"/>
          <w:b/>
          <w:iCs/>
          <w:kern w:val="1"/>
          <w:sz w:val="24"/>
          <w:szCs w:val="24"/>
          <w:lang w:eastAsia="pl-PL" w:bidi="hi-IN"/>
        </w:rPr>
        <w:t>Standard technologii dla tej czynności obejmuje:</w:t>
      </w:r>
    </w:p>
    <w:bookmarkEnd w:id="64"/>
    <w:p w14:paraId="7DCE4E7B" w14:textId="77777777" w:rsidR="0078150F" w:rsidRPr="008D1899" w:rsidRDefault="0078150F" w:rsidP="00966C4E">
      <w:pPr>
        <w:spacing w:line="257" w:lineRule="auto"/>
        <w:jc w:val="both"/>
        <w:rPr>
          <w:rFonts w:ascii="Cambria" w:eastAsia="Calibri" w:hAnsi="Cambria" w:cs="Arial"/>
          <w:bCs/>
          <w:iCs/>
          <w:kern w:val="1"/>
          <w:sz w:val="24"/>
          <w:szCs w:val="24"/>
          <w:lang w:eastAsia="pl-PL" w:bidi="hi-IN"/>
        </w:rPr>
      </w:pPr>
      <w:r w:rsidRPr="008D1899">
        <w:rPr>
          <w:rFonts w:ascii="Cambria" w:eastAsia="Calibri" w:hAnsi="Cambria" w:cs="Arial"/>
          <w:bCs/>
          <w:iCs/>
          <w:kern w:val="1"/>
          <w:sz w:val="24"/>
          <w:szCs w:val="24"/>
          <w:lang w:eastAsia="pl-PL" w:bidi="hi-IN"/>
        </w:rPr>
        <w:t xml:space="preserve">- </w:t>
      </w:r>
      <w:r>
        <w:rPr>
          <w:rFonts w:ascii="Cambria" w:eastAsia="Calibri" w:hAnsi="Cambria" w:cs="Arial"/>
          <w:bCs/>
          <w:iCs/>
          <w:kern w:val="1"/>
          <w:sz w:val="24"/>
          <w:szCs w:val="24"/>
          <w:lang w:eastAsia="pl-PL" w:bidi="hi-IN"/>
        </w:rPr>
        <w:t>transport materiałów do wykonania ogrodzenia z …</w:t>
      </w:r>
      <w:r w:rsidRPr="008D1899">
        <w:rPr>
          <w:rFonts w:ascii="Cambria" w:eastAsia="Calibri" w:hAnsi="Cambria" w:cs="Arial"/>
          <w:bCs/>
          <w:iCs/>
          <w:kern w:val="1"/>
          <w:sz w:val="24"/>
          <w:szCs w:val="24"/>
          <w:lang w:eastAsia="pl-PL" w:bidi="hi-IN"/>
        </w:rPr>
        <w:t xml:space="preserve"> na odległość maksymalną … km, </w:t>
      </w:r>
      <w:r w:rsidRPr="008D1899">
        <w:rPr>
          <w:rFonts w:ascii="Cambria" w:eastAsia="Calibri" w:hAnsi="Cambria" w:cs="Arial"/>
          <w:bCs/>
          <w:iCs/>
          <w:kern w:val="1"/>
          <w:sz w:val="24"/>
          <w:szCs w:val="24"/>
          <w:lang w:eastAsia="pl-PL" w:bidi="hi-IN"/>
        </w:rPr>
        <w:br/>
        <w:t>- rozniesienie materiałów w postaci elementów zabezpieczenia po powierzchni przewidzianej do ogrodzenia,</w:t>
      </w:r>
    </w:p>
    <w:p w14:paraId="6EA5CFAC" w14:textId="77777777" w:rsidR="0078150F" w:rsidRPr="008D1899" w:rsidRDefault="0078150F" w:rsidP="00966C4E">
      <w:pPr>
        <w:spacing w:line="257" w:lineRule="auto"/>
        <w:jc w:val="both"/>
        <w:rPr>
          <w:rFonts w:ascii="Cambria" w:eastAsia="Calibri" w:hAnsi="Cambria" w:cs="Arial"/>
          <w:bCs/>
          <w:iCs/>
          <w:kern w:val="1"/>
          <w:sz w:val="24"/>
          <w:szCs w:val="24"/>
          <w:lang w:eastAsia="pl-PL" w:bidi="hi-IN"/>
        </w:rPr>
      </w:pPr>
      <w:r w:rsidRPr="008D1899">
        <w:rPr>
          <w:rFonts w:ascii="Cambria" w:eastAsia="Calibri" w:hAnsi="Cambria" w:cs="Arial"/>
          <w:bCs/>
          <w:iCs/>
          <w:kern w:val="1"/>
          <w:sz w:val="24"/>
          <w:szCs w:val="24"/>
          <w:lang w:eastAsia="pl-PL" w:bidi="hi-IN"/>
        </w:rPr>
        <w:t xml:space="preserve">- przygotowanie słupków </w:t>
      </w:r>
      <w:r>
        <w:rPr>
          <w:rFonts w:ascii="Cambria" w:eastAsia="Calibri" w:hAnsi="Cambria" w:cs="Arial"/>
          <w:bCs/>
          <w:iCs/>
          <w:kern w:val="1"/>
          <w:sz w:val="24"/>
          <w:szCs w:val="24"/>
          <w:lang w:eastAsia="pl-PL" w:bidi="hi-IN"/>
        </w:rPr>
        <w:t xml:space="preserve">drewnianych (kołków) </w:t>
      </w:r>
      <w:r w:rsidRPr="008D1899">
        <w:rPr>
          <w:rFonts w:ascii="Cambria" w:eastAsia="Calibri" w:hAnsi="Cambria" w:cs="Arial"/>
          <w:bCs/>
          <w:iCs/>
          <w:kern w:val="1"/>
          <w:sz w:val="24"/>
          <w:szCs w:val="24"/>
          <w:lang w:eastAsia="pl-PL" w:bidi="hi-IN"/>
        </w:rPr>
        <w:t>o długości max … m i grubości max. … cm</w:t>
      </w:r>
      <w:r>
        <w:rPr>
          <w:rFonts w:ascii="Cambria" w:eastAsia="Calibri" w:hAnsi="Cambria" w:cs="Arial"/>
          <w:bCs/>
          <w:iCs/>
          <w:kern w:val="1"/>
          <w:sz w:val="24"/>
          <w:szCs w:val="24"/>
          <w:lang w:eastAsia="pl-PL" w:bidi="hi-IN"/>
        </w:rPr>
        <w:t xml:space="preserve"> lub zastosowanie gotowych, plastikowych słupków,</w:t>
      </w:r>
    </w:p>
    <w:p w14:paraId="6A1CF796" w14:textId="77777777" w:rsidR="0078150F" w:rsidRPr="008D1899" w:rsidRDefault="0078150F" w:rsidP="00966C4E">
      <w:pPr>
        <w:spacing w:line="257" w:lineRule="auto"/>
        <w:jc w:val="both"/>
        <w:rPr>
          <w:rFonts w:ascii="Cambria" w:eastAsia="Calibri" w:hAnsi="Cambria" w:cs="Arial"/>
          <w:bCs/>
          <w:iCs/>
          <w:kern w:val="1"/>
          <w:sz w:val="24"/>
          <w:szCs w:val="24"/>
          <w:lang w:eastAsia="pl-PL" w:bidi="hi-IN"/>
        </w:rPr>
      </w:pPr>
      <w:r w:rsidRPr="008D1899">
        <w:rPr>
          <w:rFonts w:ascii="Cambria" w:eastAsia="Calibri" w:hAnsi="Cambria" w:cs="Arial"/>
          <w:bCs/>
          <w:iCs/>
          <w:kern w:val="1"/>
          <w:sz w:val="24"/>
          <w:szCs w:val="24"/>
          <w:lang w:eastAsia="pl-PL" w:bidi="hi-IN"/>
        </w:rPr>
        <w:t xml:space="preserve">- wkopanie lub wbijanie słupków co </w:t>
      </w:r>
      <w:r>
        <w:rPr>
          <w:rFonts w:ascii="Cambria" w:eastAsia="Calibri" w:hAnsi="Cambria" w:cs="Arial"/>
          <w:bCs/>
          <w:iCs/>
          <w:kern w:val="1"/>
          <w:sz w:val="24"/>
          <w:szCs w:val="24"/>
          <w:lang w:eastAsia="pl-PL" w:bidi="hi-IN"/>
        </w:rPr>
        <w:t>4</w:t>
      </w:r>
      <w:r w:rsidRPr="008D1899">
        <w:rPr>
          <w:rFonts w:ascii="Cambria" w:eastAsia="Calibri" w:hAnsi="Cambria" w:cs="Arial"/>
          <w:bCs/>
          <w:iCs/>
          <w:kern w:val="1"/>
          <w:sz w:val="24"/>
          <w:szCs w:val="24"/>
          <w:lang w:eastAsia="pl-PL" w:bidi="hi-IN"/>
        </w:rPr>
        <w:t>-8 m na długości ogrodzenia,</w:t>
      </w:r>
      <w:r>
        <w:rPr>
          <w:rFonts w:ascii="Cambria" w:eastAsia="Calibri" w:hAnsi="Cambria" w:cs="Arial"/>
          <w:bCs/>
          <w:iCs/>
          <w:kern w:val="1"/>
          <w:sz w:val="24"/>
          <w:szCs w:val="24"/>
          <w:lang w:eastAsia="pl-PL" w:bidi="hi-IN"/>
        </w:rPr>
        <w:t xml:space="preserve"> na głębokość </w:t>
      </w:r>
      <w:r>
        <w:rPr>
          <w:rFonts w:ascii="Cambria" w:eastAsia="Calibri" w:hAnsi="Cambria" w:cs="Arial"/>
          <w:bCs/>
          <w:iCs/>
          <w:kern w:val="1"/>
          <w:sz w:val="24"/>
          <w:szCs w:val="24"/>
          <w:lang w:eastAsia="pl-PL" w:bidi="hi-IN"/>
        </w:rPr>
        <w:br/>
        <w:t>min. 20 cm lub ich przymocowanie do istniejącego ogrodzenia,</w:t>
      </w:r>
    </w:p>
    <w:p w14:paraId="2E81B293" w14:textId="77777777" w:rsidR="0032679B" w:rsidRDefault="0078150F" w:rsidP="00966C4E">
      <w:pPr>
        <w:spacing w:line="257" w:lineRule="auto"/>
        <w:jc w:val="both"/>
        <w:rPr>
          <w:rFonts w:ascii="Cambria" w:eastAsia="Calibri" w:hAnsi="Cambria" w:cs="Arial"/>
          <w:bCs/>
          <w:iCs/>
          <w:kern w:val="1"/>
          <w:sz w:val="24"/>
          <w:szCs w:val="24"/>
          <w:lang w:eastAsia="pl-PL" w:bidi="hi-IN"/>
        </w:rPr>
      </w:pPr>
      <w:r w:rsidRPr="008D1899">
        <w:rPr>
          <w:rFonts w:ascii="Cambria" w:eastAsia="Calibri" w:hAnsi="Cambria" w:cs="Arial"/>
          <w:bCs/>
          <w:iCs/>
          <w:kern w:val="1"/>
          <w:sz w:val="24"/>
          <w:szCs w:val="24"/>
          <w:lang w:eastAsia="pl-PL" w:bidi="hi-IN"/>
        </w:rPr>
        <w:t xml:space="preserve">- zamocowanie izolatorów, max. 3 </w:t>
      </w:r>
      <w:proofErr w:type="spellStart"/>
      <w:r w:rsidRPr="008D1899">
        <w:rPr>
          <w:rFonts w:ascii="Cambria" w:eastAsia="Calibri" w:hAnsi="Cambria" w:cs="Arial"/>
          <w:bCs/>
          <w:iCs/>
          <w:kern w:val="1"/>
          <w:sz w:val="24"/>
          <w:szCs w:val="24"/>
          <w:lang w:eastAsia="pl-PL" w:bidi="hi-IN"/>
        </w:rPr>
        <w:t>szt</w:t>
      </w:r>
      <w:proofErr w:type="spellEnd"/>
      <w:r w:rsidRPr="008D1899">
        <w:rPr>
          <w:rFonts w:ascii="Cambria" w:eastAsia="Calibri" w:hAnsi="Cambria" w:cs="Arial"/>
          <w:bCs/>
          <w:iCs/>
          <w:kern w:val="1"/>
          <w:sz w:val="24"/>
          <w:szCs w:val="24"/>
          <w:lang w:eastAsia="pl-PL" w:bidi="hi-IN"/>
        </w:rPr>
        <w:t>/słupek,</w:t>
      </w:r>
    </w:p>
    <w:p w14:paraId="64AC58A7" w14:textId="77777777" w:rsidR="0032679B" w:rsidRDefault="0078150F" w:rsidP="00966C4E">
      <w:pPr>
        <w:spacing w:line="257" w:lineRule="auto"/>
        <w:jc w:val="both"/>
        <w:rPr>
          <w:rFonts w:ascii="Cambria" w:eastAsia="Calibri" w:hAnsi="Cambria" w:cs="Arial"/>
          <w:bCs/>
          <w:iCs/>
          <w:kern w:val="1"/>
          <w:sz w:val="24"/>
          <w:szCs w:val="24"/>
          <w:lang w:eastAsia="pl-PL" w:bidi="hi-IN"/>
        </w:rPr>
      </w:pPr>
      <w:r w:rsidRPr="008D1899">
        <w:rPr>
          <w:rFonts w:ascii="Cambria" w:eastAsia="Calibri" w:hAnsi="Cambria" w:cs="Arial"/>
          <w:bCs/>
          <w:iCs/>
          <w:kern w:val="1"/>
          <w:sz w:val="24"/>
          <w:szCs w:val="24"/>
          <w:lang w:eastAsia="pl-PL" w:bidi="hi-IN"/>
        </w:rPr>
        <w:t xml:space="preserve">- </w:t>
      </w:r>
      <w:r>
        <w:rPr>
          <w:rFonts w:ascii="Cambria" w:eastAsia="Calibri" w:hAnsi="Cambria" w:cs="Arial"/>
          <w:bCs/>
          <w:iCs/>
          <w:kern w:val="1"/>
          <w:sz w:val="24"/>
          <w:szCs w:val="24"/>
          <w:lang w:eastAsia="pl-PL" w:bidi="hi-IN"/>
        </w:rPr>
        <w:t xml:space="preserve">wykonanie pasa o szerokości ok. 1 m, pozbawionego </w:t>
      </w:r>
      <w:proofErr w:type="gramStart"/>
      <w:r>
        <w:rPr>
          <w:rFonts w:ascii="Cambria" w:eastAsia="Calibri" w:hAnsi="Cambria" w:cs="Arial"/>
          <w:bCs/>
          <w:iCs/>
          <w:kern w:val="1"/>
          <w:sz w:val="24"/>
          <w:szCs w:val="24"/>
          <w:lang w:eastAsia="pl-PL" w:bidi="hi-IN"/>
        </w:rPr>
        <w:t>roślinności;  poprzez</w:t>
      </w:r>
      <w:proofErr w:type="gramEnd"/>
      <w:r>
        <w:rPr>
          <w:rFonts w:ascii="Cambria" w:eastAsia="Calibri" w:hAnsi="Cambria" w:cs="Arial"/>
          <w:bCs/>
          <w:iCs/>
          <w:kern w:val="1"/>
          <w:sz w:val="24"/>
          <w:szCs w:val="24"/>
          <w:lang w:eastAsia="pl-PL" w:bidi="hi-IN"/>
        </w:rPr>
        <w:t xml:space="preserve">: </w:t>
      </w:r>
      <w:r w:rsidRPr="008D1899">
        <w:rPr>
          <w:rFonts w:ascii="Cambria" w:eastAsia="Calibri" w:hAnsi="Cambria" w:cs="Arial"/>
          <w:bCs/>
          <w:iCs/>
          <w:kern w:val="1"/>
          <w:sz w:val="24"/>
          <w:szCs w:val="24"/>
          <w:lang w:eastAsia="pl-PL" w:bidi="hi-IN"/>
        </w:rPr>
        <w:t xml:space="preserve">wykoszenie roślinności zielnej w miejscu usytuowania zabezpieczenia na szerokości ok. 1 m oraz zastosowanie oprysku herbicydem, </w:t>
      </w:r>
    </w:p>
    <w:p w14:paraId="74532A4D" w14:textId="3383DC6F" w:rsidR="0078150F" w:rsidRDefault="0078150F" w:rsidP="00966C4E">
      <w:pPr>
        <w:spacing w:line="257" w:lineRule="auto"/>
        <w:jc w:val="both"/>
        <w:rPr>
          <w:rFonts w:ascii="Cambria" w:eastAsia="Calibri" w:hAnsi="Cambria" w:cs="Arial"/>
          <w:bCs/>
          <w:iCs/>
          <w:kern w:val="1"/>
          <w:sz w:val="24"/>
          <w:szCs w:val="24"/>
          <w:lang w:eastAsia="pl-PL" w:bidi="hi-IN"/>
        </w:rPr>
      </w:pPr>
      <w:r w:rsidRPr="008D1899">
        <w:rPr>
          <w:rFonts w:ascii="Cambria" w:eastAsia="Calibri" w:hAnsi="Cambria" w:cs="Arial"/>
          <w:bCs/>
          <w:iCs/>
          <w:kern w:val="1"/>
          <w:sz w:val="24"/>
          <w:szCs w:val="24"/>
          <w:lang w:eastAsia="pl-PL" w:bidi="hi-IN"/>
        </w:rPr>
        <w:t xml:space="preserve">- </w:t>
      </w:r>
      <w:bookmarkStart w:id="65" w:name="_Hlk40203870"/>
      <w:r>
        <w:rPr>
          <w:rFonts w:ascii="Cambria" w:eastAsia="Calibri" w:hAnsi="Cambria" w:cs="Arial"/>
          <w:bCs/>
          <w:iCs/>
          <w:kern w:val="1"/>
          <w:sz w:val="24"/>
          <w:szCs w:val="24"/>
          <w:lang w:eastAsia="pl-PL" w:bidi="hi-IN"/>
        </w:rPr>
        <w:t>rozciągnięcie pomiędzy słupkami oraz zamocowanie na izolatorze</w:t>
      </w:r>
      <w:r w:rsidRPr="008D1899">
        <w:rPr>
          <w:rFonts w:ascii="Cambria" w:eastAsia="Calibri" w:hAnsi="Cambria" w:cs="Arial"/>
          <w:bCs/>
          <w:iCs/>
          <w:kern w:val="1"/>
          <w:sz w:val="24"/>
          <w:szCs w:val="24"/>
          <w:lang w:eastAsia="pl-PL" w:bidi="hi-IN"/>
        </w:rPr>
        <w:t xml:space="preserve"> </w:t>
      </w:r>
      <w:bookmarkEnd w:id="65"/>
      <w:r w:rsidRPr="008D1899">
        <w:rPr>
          <w:rFonts w:ascii="Cambria" w:eastAsia="Calibri" w:hAnsi="Cambria" w:cs="Arial"/>
          <w:bCs/>
          <w:iCs/>
          <w:kern w:val="1"/>
          <w:sz w:val="24"/>
          <w:szCs w:val="24"/>
          <w:lang w:eastAsia="pl-PL" w:bidi="hi-IN"/>
        </w:rPr>
        <w:t>jednego przewodu, w sposób zapewniający jego prawidłowe funkcjonowanie,</w:t>
      </w:r>
    </w:p>
    <w:p w14:paraId="358AD2FF" w14:textId="77777777" w:rsidR="0078150F" w:rsidRPr="008D1899" w:rsidRDefault="0078150F" w:rsidP="00966C4E">
      <w:pPr>
        <w:spacing w:line="257" w:lineRule="auto"/>
        <w:jc w:val="both"/>
        <w:rPr>
          <w:rFonts w:ascii="Cambria" w:eastAsia="Calibri" w:hAnsi="Cambria" w:cs="Arial"/>
          <w:bCs/>
          <w:iCs/>
          <w:kern w:val="1"/>
          <w:sz w:val="24"/>
          <w:szCs w:val="24"/>
          <w:lang w:eastAsia="pl-PL" w:bidi="hi-IN"/>
        </w:rPr>
      </w:pPr>
      <w:r w:rsidRPr="008D1899">
        <w:rPr>
          <w:rFonts w:ascii="Cambria" w:eastAsia="Calibri" w:hAnsi="Cambria" w:cs="Arial"/>
          <w:bCs/>
          <w:iCs/>
          <w:kern w:val="1"/>
          <w:sz w:val="24"/>
          <w:szCs w:val="24"/>
          <w:lang w:eastAsia="pl-PL" w:bidi="hi-IN"/>
        </w:rPr>
        <w:t xml:space="preserve">- </w:t>
      </w:r>
      <w:r>
        <w:rPr>
          <w:rFonts w:ascii="Cambria" w:eastAsia="Calibri" w:hAnsi="Cambria" w:cs="Arial"/>
          <w:bCs/>
          <w:iCs/>
          <w:kern w:val="1"/>
          <w:sz w:val="24"/>
          <w:szCs w:val="24"/>
          <w:lang w:eastAsia="pl-PL" w:bidi="hi-IN"/>
        </w:rPr>
        <w:t>rozciągnięcie pomiędzy słupkami oraz zamocowanie na izolatorach dwóch</w:t>
      </w:r>
      <w:r w:rsidRPr="008D1899">
        <w:rPr>
          <w:rFonts w:ascii="Cambria" w:eastAsia="Calibri" w:hAnsi="Cambria" w:cs="Arial"/>
          <w:bCs/>
          <w:iCs/>
          <w:kern w:val="1"/>
          <w:sz w:val="24"/>
          <w:szCs w:val="24"/>
          <w:lang w:eastAsia="pl-PL" w:bidi="hi-IN"/>
        </w:rPr>
        <w:t xml:space="preserve"> równoległych przewodów, w sposób zapewniający </w:t>
      </w:r>
      <w:r>
        <w:rPr>
          <w:rFonts w:ascii="Cambria" w:eastAsia="Calibri" w:hAnsi="Cambria" w:cs="Arial"/>
          <w:bCs/>
          <w:iCs/>
          <w:kern w:val="1"/>
          <w:sz w:val="24"/>
          <w:szCs w:val="24"/>
          <w:lang w:eastAsia="pl-PL" w:bidi="hi-IN"/>
        </w:rPr>
        <w:t>ich</w:t>
      </w:r>
      <w:r w:rsidRPr="008D1899">
        <w:rPr>
          <w:rFonts w:ascii="Cambria" w:eastAsia="Calibri" w:hAnsi="Cambria" w:cs="Arial"/>
          <w:bCs/>
          <w:iCs/>
          <w:kern w:val="1"/>
          <w:sz w:val="24"/>
          <w:szCs w:val="24"/>
          <w:lang w:eastAsia="pl-PL" w:bidi="hi-IN"/>
        </w:rPr>
        <w:t xml:space="preserve"> prawidłowe funkcjonowanie, </w:t>
      </w:r>
    </w:p>
    <w:p w14:paraId="29CD4067" w14:textId="77777777" w:rsidR="0078150F" w:rsidRPr="008D1899" w:rsidRDefault="0078150F" w:rsidP="00966C4E">
      <w:pPr>
        <w:spacing w:line="257" w:lineRule="auto"/>
        <w:jc w:val="both"/>
        <w:rPr>
          <w:rFonts w:ascii="Cambria" w:eastAsia="Calibri" w:hAnsi="Cambria" w:cs="Arial"/>
          <w:bCs/>
          <w:iCs/>
          <w:kern w:val="1"/>
          <w:sz w:val="24"/>
          <w:szCs w:val="24"/>
          <w:lang w:eastAsia="pl-PL" w:bidi="hi-IN"/>
        </w:rPr>
      </w:pPr>
      <w:r w:rsidRPr="008D1899">
        <w:rPr>
          <w:rFonts w:ascii="Cambria" w:eastAsia="Calibri" w:hAnsi="Cambria" w:cs="Arial"/>
          <w:bCs/>
          <w:iCs/>
          <w:kern w:val="1"/>
          <w:sz w:val="24"/>
          <w:szCs w:val="24"/>
          <w:lang w:eastAsia="pl-PL" w:bidi="hi-IN"/>
        </w:rPr>
        <w:t xml:space="preserve">- </w:t>
      </w:r>
      <w:r>
        <w:rPr>
          <w:rFonts w:ascii="Cambria" w:eastAsia="Calibri" w:hAnsi="Cambria" w:cs="Arial"/>
          <w:bCs/>
          <w:iCs/>
          <w:kern w:val="1"/>
          <w:sz w:val="24"/>
          <w:szCs w:val="24"/>
          <w:lang w:eastAsia="pl-PL" w:bidi="hi-IN"/>
        </w:rPr>
        <w:t xml:space="preserve">rozciągnięcie pomiędzy słupkami oraz zamocowanie na izolatorach </w:t>
      </w:r>
      <w:r w:rsidRPr="008D1899">
        <w:rPr>
          <w:rFonts w:ascii="Cambria" w:eastAsia="Calibri" w:hAnsi="Cambria" w:cs="Arial"/>
          <w:bCs/>
          <w:iCs/>
          <w:kern w:val="1"/>
          <w:sz w:val="24"/>
          <w:szCs w:val="24"/>
          <w:lang w:eastAsia="pl-PL" w:bidi="hi-IN"/>
        </w:rPr>
        <w:t xml:space="preserve">trzech równoległych przewodów, w sposób zapewniający </w:t>
      </w:r>
      <w:r>
        <w:rPr>
          <w:rFonts w:ascii="Cambria" w:eastAsia="Calibri" w:hAnsi="Cambria" w:cs="Arial"/>
          <w:bCs/>
          <w:iCs/>
          <w:kern w:val="1"/>
          <w:sz w:val="24"/>
          <w:szCs w:val="24"/>
          <w:lang w:eastAsia="pl-PL" w:bidi="hi-IN"/>
        </w:rPr>
        <w:t>ich</w:t>
      </w:r>
      <w:r w:rsidRPr="008D1899">
        <w:rPr>
          <w:rFonts w:ascii="Cambria" w:eastAsia="Calibri" w:hAnsi="Cambria" w:cs="Arial"/>
          <w:bCs/>
          <w:iCs/>
          <w:kern w:val="1"/>
          <w:sz w:val="24"/>
          <w:szCs w:val="24"/>
          <w:lang w:eastAsia="pl-PL" w:bidi="hi-IN"/>
        </w:rPr>
        <w:t xml:space="preserve"> prawidłowe funkcjonowanie, </w:t>
      </w:r>
    </w:p>
    <w:p w14:paraId="422C78FF" w14:textId="77777777" w:rsidR="0078150F" w:rsidRDefault="0078150F" w:rsidP="00966C4E">
      <w:pPr>
        <w:spacing w:line="257" w:lineRule="auto"/>
        <w:jc w:val="both"/>
        <w:rPr>
          <w:rFonts w:ascii="Cambria" w:eastAsia="Calibri" w:hAnsi="Cambria" w:cs="Arial"/>
          <w:bCs/>
          <w:iCs/>
          <w:kern w:val="1"/>
          <w:sz w:val="24"/>
          <w:szCs w:val="24"/>
          <w:lang w:eastAsia="pl-PL" w:bidi="hi-IN"/>
        </w:rPr>
      </w:pPr>
      <w:r w:rsidRPr="008D1899">
        <w:rPr>
          <w:rFonts w:ascii="Cambria" w:eastAsia="Calibri" w:hAnsi="Cambria" w:cs="Arial"/>
          <w:bCs/>
          <w:iCs/>
          <w:kern w:val="1"/>
          <w:sz w:val="24"/>
          <w:szCs w:val="24"/>
          <w:lang w:eastAsia="pl-PL" w:bidi="hi-IN"/>
        </w:rPr>
        <w:lastRenderedPageBreak/>
        <w:t xml:space="preserve">- </w:t>
      </w:r>
      <w:r>
        <w:rPr>
          <w:rFonts w:ascii="Cambria" w:eastAsia="Calibri" w:hAnsi="Cambria" w:cs="Arial"/>
          <w:bCs/>
          <w:iCs/>
          <w:kern w:val="1"/>
          <w:sz w:val="24"/>
          <w:szCs w:val="24"/>
          <w:lang w:eastAsia="pl-PL" w:bidi="hi-IN"/>
        </w:rPr>
        <w:t xml:space="preserve">w przypadku dwóch i trzech przewodów </w:t>
      </w:r>
      <w:r w:rsidRPr="008D1899">
        <w:rPr>
          <w:rFonts w:ascii="Cambria" w:eastAsia="Calibri" w:hAnsi="Cambria" w:cs="Arial"/>
          <w:bCs/>
          <w:iCs/>
          <w:kern w:val="1"/>
          <w:sz w:val="24"/>
          <w:szCs w:val="24"/>
          <w:lang w:eastAsia="pl-PL" w:bidi="hi-IN"/>
        </w:rPr>
        <w:t>wykonanie „mostków” co 100-150 metrów,</w:t>
      </w:r>
      <w:r>
        <w:rPr>
          <w:rFonts w:ascii="Cambria" w:eastAsia="Calibri" w:hAnsi="Cambria" w:cs="Arial"/>
          <w:bCs/>
          <w:iCs/>
          <w:kern w:val="1"/>
          <w:sz w:val="24"/>
          <w:szCs w:val="24"/>
          <w:lang w:eastAsia="pl-PL" w:bidi="hi-IN"/>
        </w:rPr>
        <w:t xml:space="preserve"> poprzez połączenie ich za pomocą przewodnika (drut lub specjalny złącznik),</w:t>
      </w:r>
      <w:r w:rsidRPr="008D1899">
        <w:rPr>
          <w:rFonts w:ascii="Cambria" w:eastAsia="Calibri" w:hAnsi="Cambria" w:cs="Arial"/>
          <w:bCs/>
          <w:iCs/>
          <w:kern w:val="1"/>
          <w:sz w:val="24"/>
          <w:szCs w:val="24"/>
          <w:lang w:eastAsia="pl-PL" w:bidi="hi-IN"/>
        </w:rPr>
        <w:br/>
      </w:r>
    </w:p>
    <w:p w14:paraId="3F2AB6B6" w14:textId="77777777" w:rsidR="0078150F" w:rsidRPr="00E358A9" w:rsidRDefault="0078150F" w:rsidP="00966C4E">
      <w:pPr>
        <w:spacing w:line="257" w:lineRule="auto"/>
        <w:jc w:val="both"/>
        <w:rPr>
          <w:rFonts w:ascii="Cambria" w:eastAsia="Calibri" w:hAnsi="Cambria" w:cs="Arial"/>
          <w:b/>
          <w:iCs/>
          <w:kern w:val="1"/>
          <w:sz w:val="24"/>
          <w:szCs w:val="24"/>
          <w:lang w:eastAsia="pl-PL" w:bidi="hi-IN"/>
        </w:rPr>
      </w:pPr>
      <w:r w:rsidRPr="00E358A9">
        <w:rPr>
          <w:rFonts w:ascii="Cambria" w:eastAsia="Calibri" w:hAnsi="Cambria" w:cs="Arial"/>
          <w:b/>
          <w:iCs/>
          <w:kern w:val="1"/>
          <w:sz w:val="24"/>
          <w:szCs w:val="24"/>
          <w:lang w:eastAsia="pl-PL" w:bidi="hi-IN"/>
        </w:rPr>
        <w:t>Uwagi:</w:t>
      </w:r>
    </w:p>
    <w:p w14:paraId="64B0496B" w14:textId="77777777" w:rsidR="0078150F" w:rsidRPr="008D1899" w:rsidRDefault="0078150F" w:rsidP="00966C4E">
      <w:pPr>
        <w:spacing w:line="257" w:lineRule="auto"/>
        <w:jc w:val="both"/>
        <w:rPr>
          <w:rFonts w:ascii="Cambria" w:hAnsi="Cambria" w:cs="Arial"/>
          <w:bCs/>
          <w:sz w:val="24"/>
          <w:szCs w:val="24"/>
        </w:rPr>
      </w:pPr>
      <w:r w:rsidRPr="008D1899">
        <w:rPr>
          <w:rFonts w:ascii="Cambria" w:hAnsi="Cambria" w:cs="Arial"/>
          <w:bCs/>
          <w:sz w:val="24"/>
          <w:szCs w:val="24"/>
        </w:rPr>
        <w:t>Sprzęt, narzędzia, materiał (w tym:</w:t>
      </w:r>
      <w:r w:rsidRPr="008D1899">
        <w:rPr>
          <w:rFonts w:ascii="Cambria" w:hAnsi="Cambria"/>
          <w:sz w:val="24"/>
          <w:szCs w:val="24"/>
        </w:rPr>
        <w:t xml:space="preserve"> </w:t>
      </w:r>
      <w:r w:rsidRPr="008D1899">
        <w:rPr>
          <w:rFonts w:ascii="Cambria" w:hAnsi="Cambria" w:cs="Arial"/>
          <w:bCs/>
          <w:sz w:val="24"/>
          <w:szCs w:val="24"/>
        </w:rPr>
        <w:t xml:space="preserve">ciągnik, przyczepa, pilarka, szpadel, siekiera, młotek, gwoździe, </w:t>
      </w:r>
      <w:proofErr w:type="spellStart"/>
      <w:r w:rsidRPr="008D1899">
        <w:rPr>
          <w:rFonts w:ascii="Cambria" w:hAnsi="Cambria" w:cs="Arial"/>
          <w:bCs/>
          <w:sz w:val="24"/>
          <w:szCs w:val="24"/>
        </w:rPr>
        <w:t>wykaszarka</w:t>
      </w:r>
      <w:proofErr w:type="spellEnd"/>
      <w:r w:rsidRPr="008D1899">
        <w:rPr>
          <w:rFonts w:ascii="Cambria" w:hAnsi="Cambria" w:cs="Arial"/>
          <w:bCs/>
          <w:sz w:val="24"/>
          <w:szCs w:val="24"/>
        </w:rPr>
        <w:t>, kosa, herbicydy, elementy pastucha</w:t>
      </w:r>
      <w:r>
        <w:rPr>
          <w:rFonts w:ascii="Cambria" w:hAnsi="Cambria" w:cs="Arial"/>
          <w:bCs/>
          <w:sz w:val="24"/>
          <w:szCs w:val="24"/>
        </w:rPr>
        <w:t>, itd.</w:t>
      </w:r>
      <w:r w:rsidRPr="008D1899">
        <w:rPr>
          <w:rFonts w:ascii="Cambria" w:hAnsi="Cambria" w:cs="Arial"/>
          <w:bCs/>
          <w:sz w:val="24"/>
          <w:szCs w:val="24"/>
        </w:rPr>
        <w:t>) zapewnia:</w:t>
      </w:r>
    </w:p>
    <w:p w14:paraId="59FD7DE3" w14:textId="77777777" w:rsidR="0078150F" w:rsidRPr="008D1899" w:rsidRDefault="0078150F" w:rsidP="00966C4E">
      <w:pPr>
        <w:spacing w:line="257" w:lineRule="auto"/>
        <w:jc w:val="both"/>
        <w:rPr>
          <w:rFonts w:ascii="Cambria" w:hAnsi="Cambria" w:cs="Arial"/>
          <w:bCs/>
          <w:sz w:val="24"/>
          <w:szCs w:val="24"/>
        </w:rPr>
      </w:pPr>
      <w:r w:rsidRPr="008D1899">
        <w:rPr>
          <w:rFonts w:ascii="Cambria" w:hAnsi="Cambria" w:cs="Arial"/>
          <w:bCs/>
          <w:sz w:val="24"/>
          <w:szCs w:val="24"/>
        </w:rPr>
        <w:t>- Wykonawca: …………(wymienić)</w:t>
      </w:r>
    </w:p>
    <w:p w14:paraId="6CD35C82" w14:textId="77777777" w:rsidR="0078150F" w:rsidRDefault="0078150F" w:rsidP="00966C4E">
      <w:pPr>
        <w:spacing w:line="257" w:lineRule="auto"/>
        <w:jc w:val="both"/>
        <w:rPr>
          <w:rFonts w:ascii="Cambria" w:hAnsi="Cambria" w:cs="Arial"/>
          <w:bCs/>
          <w:sz w:val="24"/>
          <w:szCs w:val="24"/>
        </w:rPr>
      </w:pPr>
      <w:r w:rsidRPr="008D1899">
        <w:rPr>
          <w:rFonts w:ascii="Cambria" w:hAnsi="Cambria" w:cs="Arial"/>
          <w:bCs/>
          <w:sz w:val="24"/>
          <w:szCs w:val="24"/>
        </w:rPr>
        <w:t>- Zamawiający: ……………(wymienić)</w:t>
      </w:r>
    </w:p>
    <w:p w14:paraId="1FAC2BBB" w14:textId="77777777" w:rsidR="00B3382F" w:rsidRDefault="00B3382F" w:rsidP="00966C4E">
      <w:pPr>
        <w:spacing w:line="257" w:lineRule="auto"/>
        <w:jc w:val="both"/>
        <w:rPr>
          <w:rFonts w:ascii="Cambria" w:hAnsi="Cambria" w:cs="Arial"/>
          <w:bCs/>
          <w:sz w:val="24"/>
          <w:szCs w:val="24"/>
        </w:rPr>
      </w:pPr>
    </w:p>
    <w:p w14:paraId="1EA1D49A" w14:textId="77777777" w:rsidR="0059548F" w:rsidRDefault="0059548F" w:rsidP="00966C4E">
      <w:pPr>
        <w:spacing w:line="257" w:lineRule="auto"/>
        <w:jc w:val="both"/>
        <w:rPr>
          <w:rFonts w:ascii="Cambria" w:hAnsi="Cambria" w:cs="Arial"/>
          <w:b/>
          <w:sz w:val="24"/>
          <w:szCs w:val="24"/>
        </w:rPr>
      </w:pPr>
    </w:p>
    <w:p w14:paraId="1D5666B2" w14:textId="6234CCCE" w:rsidR="0078150F" w:rsidRDefault="0078150F" w:rsidP="00966C4E">
      <w:pPr>
        <w:spacing w:line="257" w:lineRule="auto"/>
        <w:jc w:val="both"/>
        <w:rPr>
          <w:rFonts w:ascii="Cambria" w:hAnsi="Cambria" w:cs="Arial"/>
          <w:b/>
          <w:sz w:val="24"/>
          <w:szCs w:val="24"/>
        </w:rPr>
      </w:pPr>
      <w:r>
        <w:rPr>
          <w:rFonts w:ascii="Cambria" w:hAnsi="Cambria" w:cs="Arial"/>
          <w:b/>
          <w:sz w:val="24"/>
          <w:szCs w:val="24"/>
        </w:rPr>
        <w:t>Procedura odbioru:</w:t>
      </w:r>
    </w:p>
    <w:p w14:paraId="16AE86F2" w14:textId="77777777" w:rsidR="0078150F" w:rsidRPr="00EE10AC" w:rsidRDefault="0078150F" w:rsidP="00966C4E">
      <w:pPr>
        <w:spacing w:line="257" w:lineRule="auto"/>
        <w:jc w:val="both"/>
        <w:rPr>
          <w:rFonts w:ascii="Cambria" w:hAnsi="Cambria" w:cs="Arial"/>
          <w:bCs/>
          <w:sz w:val="24"/>
          <w:szCs w:val="24"/>
        </w:rPr>
      </w:pPr>
      <w:r w:rsidRPr="00EE10AC">
        <w:rPr>
          <w:rFonts w:ascii="Cambria" w:hAnsi="Cambria" w:cs="Arial"/>
          <w:bCs/>
          <w:sz w:val="24"/>
          <w:szCs w:val="24"/>
        </w:rPr>
        <w:t xml:space="preserve">Odbiór prac nastąpi po sprawdzeniu jakości wykonania </w:t>
      </w:r>
      <w:r>
        <w:rPr>
          <w:rFonts w:ascii="Cambria" w:hAnsi="Cambria" w:cs="Arial"/>
          <w:bCs/>
          <w:sz w:val="24"/>
          <w:szCs w:val="24"/>
        </w:rPr>
        <w:t xml:space="preserve">lub konserwacji </w:t>
      </w:r>
      <w:r w:rsidRPr="00EE10AC">
        <w:rPr>
          <w:rFonts w:ascii="Cambria" w:hAnsi="Cambria" w:cs="Arial"/>
          <w:bCs/>
          <w:sz w:val="24"/>
          <w:szCs w:val="24"/>
        </w:rPr>
        <w:t>ogrodzenia, a</w:t>
      </w:r>
      <w:r>
        <w:rPr>
          <w:rFonts w:ascii="Cambria" w:hAnsi="Cambria" w:cs="Arial"/>
          <w:bCs/>
          <w:sz w:val="24"/>
          <w:szCs w:val="24"/>
        </w:rPr>
        <w:t> </w:t>
      </w:r>
      <w:r w:rsidRPr="00EE10AC">
        <w:rPr>
          <w:rFonts w:ascii="Cambria" w:hAnsi="Cambria" w:cs="Arial"/>
          <w:bCs/>
          <w:sz w:val="24"/>
          <w:szCs w:val="24"/>
        </w:rPr>
        <w:t>następnie przy pomocy taśmy mierniczej zostanie zmierzona długość wykonanego ogrodzenia.</w:t>
      </w:r>
    </w:p>
    <w:p w14:paraId="407BA1F2" w14:textId="787D0D25" w:rsidR="0078150F" w:rsidRDefault="0078150F" w:rsidP="00966C4E">
      <w:pPr>
        <w:spacing w:line="257" w:lineRule="auto"/>
        <w:jc w:val="both"/>
        <w:rPr>
          <w:rFonts w:ascii="Cambria" w:hAnsi="Cambria" w:cs="Arial"/>
          <w:bCs/>
          <w:sz w:val="24"/>
          <w:szCs w:val="24"/>
        </w:rPr>
      </w:pPr>
      <w:r w:rsidRPr="00EE10AC">
        <w:rPr>
          <w:rFonts w:ascii="Cambria" w:hAnsi="Cambria" w:cs="Arial"/>
          <w:bCs/>
          <w:sz w:val="24"/>
          <w:szCs w:val="24"/>
        </w:rPr>
        <w:t xml:space="preserve">Jednostką miary stosowaną do rozliczenia między Zamawiającym a Wykonawcą jest </w:t>
      </w:r>
      <w:r>
        <w:rPr>
          <w:rFonts w:ascii="Cambria" w:hAnsi="Cambria" w:cs="Arial"/>
          <w:bCs/>
          <w:sz w:val="24"/>
          <w:szCs w:val="24"/>
        </w:rPr>
        <w:br/>
      </w:r>
      <w:r w:rsidRPr="00EE10AC">
        <w:rPr>
          <w:rFonts w:ascii="Cambria" w:hAnsi="Cambria" w:cs="Arial"/>
          <w:bCs/>
          <w:sz w:val="24"/>
          <w:szCs w:val="24"/>
        </w:rPr>
        <w:t xml:space="preserve">1 </w:t>
      </w:r>
      <w:r>
        <w:rPr>
          <w:rFonts w:ascii="Cambria" w:hAnsi="Cambria" w:cs="Arial"/>
          <w:bCs/>
          <w:sz w:val="24"/>
          <w:szCs w:val="24"/>
        </w:rPr>
        <w:t>hektometr</w:t>
      </w:r>
      <w:r w:rsidRPr="00EE10AC">
        <w:rPr>
          <w:rFonts w:ascii="Cambria" w:hAnsi="Cambria" w:cs="Arial"/>
          <w:bCs/>
          <w:sz w:val="24"/>
          <w:szCs w:val="24"/>
        </w:rPr>
        <w:t xml:space="preserve"> </w:t>
      </w:r>
      <w:r w:rsidR="00976A1E">
        <w:rPr>
          <w:rFonts w:ascii="Cambria" w:hAnsi="Cambria" w:cs="Arial"/>
          <w:bCs/>
          <w:sz w:val="24"/>
          <w:szCs w:val="24"/>
        </w:rPr>
        <w:t>[</w:t>
      </w:r>
      <w:r>
        <w:rPr>
          <w:rFonts w:ascii="Cambria" w:hAnsi="Cambria" w:cs="Arial"/>
          <w:bCs/>
          <w:sz w:val="24"/>
          <w:szCs w:val="24"/>
        </w:rPr>
        <w:t>H</w:t>
      </w:r>
      <w:r w:rsidRPr="00EE10AC">
        <w:rPr>
          <w:rFonts w:ascii="Cambria" w:hAnsi="Cambria" w:cs="Arial"/>
          <w:bCs/>
          <w:sz w:val="24"/>
          <w:szCs w:val="24"/>
        </w:rPr>
        <w:t>M</w:t>
      </w:r>
      <w:r w:rsidR="00976A1E">
        <w:rPr>
          <w:rFonts w:ascii="Cambria" w:hAnsi="Cambria" w:cs="Arial"/>
          <w:bCs/>
          <w:sz w:val="24"/>
          <w:szCs w:val="24"/>
        </w:rPr>
        <w:t>]</w:t>
      </w:r>
      <w:r w:rsidRPr="00EE10AC">
        <w:rPr>
          <w:rFonts w:ascii="Cambria" w:hAnsi="Cambria" w:cs="Arial"/>
          <w:bCs/>
          <w:sz w:val="24"/>
          <w:szCs w:val="24"/>
        </w:rPr>
        <w:t>.</w:t>
      </w:r>
      <w:r>
        <w:rPr>
          <w:rFonts w:ascii="Cambria" w:hAnsi="Cambria" w:cs="Arial"/>
          <w:bCs/>
          <w:sz w:val="24"/>
          <w:szCs w:val="24"/>
        </w:rPr>
        <w:t xml:space="preserve"> Rozliczenie nastąpi do jednego miejsca po przecinku</w:t>
      </w:r>
      <w:r w:rsidR="00EF27E6">
        <w:rPr>
          <w:rFonts w:ascii="Cambria" w:hAnsi="Cambria" w:cs="Arial"/>
          <w:bCs/>
          <w:sz w:val="24"/>
          <w:szCs w:val="24"/>
        </w:rPr>
        <w:t>.</w:t>
      </w:r>
    </w:p>
    <w:p w14:paraId="054D8826" w14:textId="62CABD0E" w:rsidR="0078150F" w:rsidRPr="009B4AA8" w:rsidRDefault="0078150F" w:rsidP="00966C4E">
      <w:pPr>
        <w:spacing w:line="257" w:lineRule="auto"/>
        <w:jc w:val="both"/>
        <w:rPr>
          <w:rFonts w:ascii="Cambria" w:eastAsia="Calibri" w:hAnsi="Cambria" w:cs="Arial"/>
          <w:b/>
          <w:iCs/>
          <w:kern w:val="1"/>
          <w:sz w:val="24"/>
          <w:szCs w:val="24"/>
          <w:lang w:eastAsia="pl-PL" w:bidi="hi-IN"/>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4"/>
        <w:gridCol w:w="1506"/>
        <w:gridCol w:w="4996"/>
        <w:gridCol w:w="1391"/>
      </w:tblGrid>
      <w:tr w:rsidR="0078150F" w:rsidRPr="008D1899" w14:paraId="28F8F3A9" w14:textId="77777777" w:rsidTr="005D6FE0">
        <w:trPr>
          <w:trHeight w:val="164"/>
          <w:jc w:val="center"/>
        </w:trPr>
        <w:tc>
          <w:tcPr>
            <w:tcW w:w="750" w:type="pct"/>
            <w:tcBorders>
              <w:top w:val="single" w:sz="4" w:space="0" w:color="auto"/>
              <w:left w:val="single" w:sz="4" w:space="0" w:color="auto"/>
              <w:bottom w:val="single" w:sz="4" w:space="0" w:color="auto"/>
              <w:right w:val="single" w:sz="4" w:space="0" w:color="auto"/>
            </w:tcBorders>
          </w:tcPr>
          <w:p w14:paraId="0A6CDDC5" w14:textId="77777777" w:rsidR="0078150F" w:rsidRPr="009B4AA8" w:rsidRDefault="0078150F" w:rsidP="00966C4E">
            <w:pPr>
              <w:suppressAutoHyphens w:val="0"/>
              <w:spacing w:before="120" w:line="257" w:lineRule="auto"/>
              <w:jc w:val="both"/>
              <w:rPr>
                <w:rFonts w:ascii="Cambria" w:eastAsia="Calibri" w:hAnsi="Cambria" w:cs="Arial"/>
                <w:b/>
                <w:i/>
                <w:sz w:val="24"/>
                <w:szCs w:val="24"/>
                <w:lang w:eastAsia="pl-PL"/>
              </w:rPr>
            </w:pPr>
            <w:r w:rsidRPr="009B4AA8">
              <w:rPr>
                <w:rFonts w:ascii="Cambria" w:eastAsia="Calibri" w:hAnsi="Cambria" w:cs="Arial"/>
                <w:b/>
                <w:i/>
                <w:sz w:val="24"/>
                <w:szCs w:val="24"/>
                <w:lang w:eastAsia="pl-PL"/>
              </w:rPr>
              <w:t>Nr</w:t>
            </w:r>
          </w:p>
        </w:tc>
        <w:tc>
          <w:tcPr>
            <w:tcW w:w="811" w:type="pct"/>
            <w:tcBorders>
              <w:top w:val="single" w:sz="4" w:space="0" w:color="auto"/>
              <w:left w:val="single" w:sz="4" w:space="0" w:color="auto"/>
              <w:bottom w:val="single" w:sz="4" w:space="0" w:color="auto"/>
              <w:right w:val="single" w:sz="4" w:space="0" w:color="auto"/>
            </w:tcBorders>
          </w:tcPr>
          <w:p w14:paraId="0D847861" w14:textId="77777777" w:rsidR="0078150F" w:rsidRPr="009B4AA8" w:rsidRDefault="0078150F" w:rsidP="00966C4E">
            <w:pPr>
              <w:suppressAutoHyphens w:val="0"/>
              <w:spacing w:before="120" w:line="257" w:lineRule="auto"/>
              <w:jc w:val="both"/>
              <w:rPr>
                <w:rFonts w:ascii="Cambria" w:eastAsia="Calibri" w:hAnsi="Cambria" w:cs="Arial"/>
                <w:b/>
                <w:i/>
                <w:sz w:val="24"/>
                <w:szCs w:val="24"/>
                <w:lang w:eastAsia="pl-PL"/>
              </w:rPr>
            </w:pPr>
            <w:r w:rsidRPr="009B4AA8">
              <w:rPr>
                <w:rFonts w:ascii="Cambria" w:eastAsia="Calibri" w:hAnsi="Cambria" w:cs="Arial"/>
                <w:b/>
                <w:i/>
                <w:sz w:val="24"/>
                <w:szCs w:val="24"/>
                <w:lang w:eastAsia="pl-PL"/>
              </w:rPr>
              <w:t>Kod czynności</w:t>
            </w:r>
          </w:p>
        </w:tc>
        <w:tc>
          <w:tcPr>
            <w:tcW w:w="2690" w:type="pct"/>
            <w:tcBorders>
              <w:top w:val="single" w:sz="4" w:space="0" w:color="auto"/>
              <w:left w:val="single" w:sz="4" w:space="0" w:color="auto"/>
              <w:bottom w:val="single" w:sz="4" w:space="0" w:color="auto"/>
              <w:right w:val="single" w:sz="4" w:space="0" w:color="auto"/>
            </w:tcBorders>
          </w:tcPr>
          <w:p w14:paraId="2E0AE25A" w14:textId="77777777" w:rsidR="0078150F" w:rsidRPr="009B4AA8" w:rsidRDefault="0078150F" w:rsidP="00966C4E">
            <w:pPr>
              <w:widowControl w:val="0"/>
              <w:suppressAutoHyphens w:val="0"/>
              <w:spacing w:before="120" w:line="257" w:lineRule="auto"/>
              <w:jc w:val="both"/>
              <w:rPr>
                <w:rFonts w:ascii="Cambria" w:eastAsia="Calibri" w:hAnsi="Cambria" w:cs="Arial"/>
                <w:b/>
                <w:i/>
                <w:kern w:val="1"/>
                <w:sz w:val="24"/>
                <w:szCs w:val="24"/>
                <w:lang w:eastAsia="pl-PL" w:bidi="hi-IN"/>
              </w:rPr>
            </w:pPr>
            <w:r w:rsidRPr="009B4AA8">
              <w:rPr>
                <w:rFonts w:ascii="Cambria" w:eastAsia="Calibri" w:hAnsi="Cambria" w:cs="Arial"/>
                <w:b/>
                <w:i/>
                <w:kern w:val="1"/>
                <w:sz w:val="24"/>
                <w:szCs w:val="24"/>
                <w:lang w:eastAsia="pl-PL" w:bidi="hi-IN"/>
              </w:rPr>
              <w:t>Opis kodu czynności</w:t>
            </w:r>
          </w:p>
        </w:tc>
        <w:tc>
          <w:tcPr>
            <w:tcW w:w="749" w:type="pct"/>
            <w:tcBorders>
              <w:top w:val="single" w:sz="4" w:space="0" w:color="auto"/>
              <w:left w:val="single" w:sz="4" w:space="0" w:color="auto"/>
              <w:bottom w:val="single" w:sz="4" w:space="0" w:color="auto"/>
              <w:right w:val="single" w:sz="4" w:space="0" w:color="auto"/>
            </w:tcBorders>
          </w:tcPr>
          <w:p w14:paraId="729A6A9D" w14:textId="77777777" w:rsidR="0078150F" w:rsidRPr="009B4AA8" w:rsidRDefault="0078150F" w:rsidP="00966C4E">
            <w:pPr>
              <w:tabs>
                <w:tab w:val="left" w:pos="1026"/>
              </w:tabs>
              <w:suppressAutoHyphens w:val="0"/>
              <w:spacing w:before="120" w:line="257" w:lineRule="auto"/>
              <w:jc w:val="both"/>
              <w:rPr>
                <w:rFonts w:ascii="Cambria" w:eastAsia="Calibri" w:hAnsi="Cambria" w:cs="Arial"/>
                <w:b/>
                <w:i/>
                <w:sz w:val="24"/>
                <w:szCs w:val="24"/>
                <w:lang w:eastAsia="pl-PL"/>
              </w:rPr>
            </w:pPr>
            <w:r w:rsidRPr="009B4AA8">
              <w:rPr>
                <w:rFonts w:ascii="Cambria" w:eastAsia="Calibri" w:hAnsi="Cambria" w:cs="Arial"/>
                <w:b/>
                <w:i/>
                <w:sz w:val="24"/>
                <w:szCs w:val="24"/>
                <w:lang w:eastAsia="pl-PL"/>
              </w:rPr>
              <w:t>Jednostka miary</w:t>
            </w:r>
          </w:p>
        </w:tc>
      </w:tr>
      <w:tr w:rsidR="0078150F" w:rsidRPr="008D1899" w14:paraId="634AB492" w14:textId="77777777" w:rsidTr="005D6FE0">
        <w:trPr>
          <w:trHeight w:val="164"/>
          <w:jc w:val="center"/>
        </w:trPr>
        <w:tc>
          <w:tcPr>
            <w:tcW w:w="750" w:type="pct"/>
            <w:tcBorders>
              <w:top w:val="single" w:sz="4" w:space="0" w:color="auto"/>
              <w:left w:val="single" w:sz="4" w:space="0" w:color="auto"/>
              <w:bottom w:val="single" w:sz="4" w:space="0" w:color="auto"/>
              <w:right w:val="single" w:sz="4" w:space="0" w:color="auto"/>
            </w:tcBorders>
          </w:tcPr>
          <w:p w14:paraId="71A86026" w14:textId="52B5F861" w:rsidR="0078150F" w:rsidRDefault="00D738DB" w:rsidP="00966C4E">
            <w:pPr>
              <w:suppressAutoHyphens w:val="0"/>
              <w:spacing w:before="120" w:line="257" w:lineRule="auto"/>
              <w:jc w:val="both"/>
              <w:rPr>
                <w:rFonts w:ascii="Cambria" w:eastAsia="Calibri" w:hAnsi="Cambria" w:cs="Arial"/>
                <w:bCs/>
                <w:iCs/>
                <w:sz w:val="24"/>
                <w:szCs w:val="24"/>
                <w:lang w:eastAsia="pl-PL"/>
              </w:rPr>
            </w:pPr>
            <w:r>
              <w:rPr>
                <w:rFonts w:ascii="Cambria" w:eastAsia="Calibri" w:hAnsi="Cambria" w:cs="Arial"/>
                <w:bCs/>
                <w:iCs/>
                <w:sz w:val="24"/>
                <w:szCs w:val="24"/>
                <w:lang w:eastAsia="pl-PL"/>
              </w:rPr>
              <w:t>4</w:t>
            </w:r>
            <w:r w:rsidR="00E6381B">
              <w:rPr>
                <w:rFonts w:ascii="Cambria" w:eastAsia="Calibri" w:hAnsi="Cambria" w:cs="Arial"/>
                <w:bCs/>
                <w:iCs/>
                <w:sz w:val="24"/>
                <w:szCs w:val="24"/>
                <w:lang w:eastAsia="pl-PL"/>
              </w:rPr>
              <w:t>45</w:t>
            </w:r>
          </w:p>
        </w:tc>
        <w:tc>
          <w:tcPr>
            <w:tcW w:w="811" w:type="pct"/>
            <w:tcBorders>
              <w:top w:val="single" w:sz="4" w:space="0" w:color="auto"/>
              <w:left w:val="single" w:sz="4" w:space="0" w:color="auto"/>
              <w:bottom w:val="single" w:sz="4" w:space="0" w:color="auto"/>
              <w:right w:val="single" w:sz="4" w:space="0" w:color="auto"/>
            </w:tcBorders>
          </w:tcPr>
          <w:p w14:paraId="637D9620" w14:textId="77777777" w:rsidR="0078150F" w:rsidRPr="008D1899" w:rsidRDefault="0078150F" w:rsidP="00966C4E">
            <w:pPr>
              <w:suppressAutoHyphens w:val="0"/>
              <w:spacing w:before="120" w:line="257" w:lineRule="auto"/>
              <w:jc w:val="both"/>
              <w:rPr>
                <w:rFonts w:ascii="Cambria" w:eastAsia="Calibri" w:hAnsi="Cambria" w:cs="Arial"/>
                <w:bCs/>
                <w:iCs/>
                <w:sz w:val="24"/>
                <w:szCs w:val="24"/>
                <w:lang w:eastAsia="pl-PL"/>
              </w:rPr>
            </w:pPr>
            <w:r>
              <w:rPr>
                <w:rFonts w:ascii="Cambria" w:eastAsia="Calibri" w:hAnsi="Cambria" w:cs="Arial"/>
                <w:bCs/>
                <w:iCs/>
                <w:sz w:val="24"/>
                <w:szCs w:val="24"/>
                <w:lang w:eastAsia="pl-PL"/>
              </w:rPr>
              <w:t>ŁO-</w:t>
            </w:r>
            <w:r w:rsidRPr="008D1899">
              <w:rPr>
                <w:rFonts w:ascii="Cambria" w:eastAsia="Calibri" w:hAnsi="Cambria" w:cs="Arial"/>
                <w:bCs/>
                <w:iCs/>
                <w:sz w:val="24"/>
                <w:szCs w:val="24"/>
                <w:lang w:eastAsia="pl-PL"/>
              </w:rPr>
              <w:t>KONSEL</w:t>
            </w:r>
          </w:p>
        </w:tc>
        <w:tc>
          <w:tcPr>
            <w:tcW w:w="2690" w:type="pct"/>
            <w:tcBorders>
              <w:top w:val="single" w:sz="4" w:space="0" w:color="auto"/>
              <w:left w:val="single" w:sz="4" w:space="0" w:color="auto"/>
              <w:bottom w:val="single" w:sz="4" w:space="0" w:color="auto"/>
              <w:right w:val="single" w:sz="4" w:space="0" w:color="auto"/>
            </w:tcBorders>
          </w:tcPr>
          <w:p w14:paraId="63F5416F" w14:textId="77777777" w:rsidR="0078150F" w:rsidRPr="008D1899" w:rsidRDefault="0078150F" w:rsidP="00966C4E">
            <w:pPr>
              <w:widowControl w:val="0"/>
              <w:suppressAutoHyphens w:val="0"/>
              <w:spacing w:before="120" w:line="257" w:lineRule="auto"/>
              <w:jc w:val="both"/>
              <w:rPr>
                <w:rFonts w:ascii="Cambria" w:eastAsia="Calibri" w:hAnsi="Cambria" w:cs="Arial"/>
                <w:bCs/>
                <w:iCs/>
                <w:kern w:val="1"/>
                <w:sz w:val="24"/>
                <w:szCs w:val="24"/>
                <w:lang w:eastAsia="pl-PL" w:bidi="hi-IN"/>
              </w:rPr>
            </w:pPr>
            <w:r w:rsidRPr="008D1899">
              <w:rPr>
                <w:rFonts w:ascii="Cambria" w:eastAsia="Calibri" w:hAnsi="Cambria" w:cs="Arial"/>
                <w:bCs/>
                <w:iCs/>
                <w:kern w:val="1"/>
                <w:sz w:val="24"/>
                <w:szCs w:val="24"/>
                <w:lang w:eastAsia="pl-PL" w:bidi="hi-IN"/>
              </w:rPr>
              <w:t>Konserwacja pastucha elektrycznego</w:t>
            </w:r>
          </w:p>
        </w:tc>
        <w:tc>
          <w:tcPr>
            <w:tcW w:w="749" w:type="pct"/>
            <w:tcBorders>
              <w:top w:val="single" w:sz="4" w:space="0" w:color="auto"/>
              <w:left w:val="single" w:sz="4" w:space="0" w:color="auto"/>
              <w:bottom w:val="single" w:sz="4" w:space="0" w:color="auto"/>
              <w:right w:val="single" w:sz="4" w:space="0" w:color="auto"/>
            </w:tcBorders>
          </w:tcPr>
          <w:p w14:paraId="52DC2A2C" w14:textId="0B081BB6" w:rsidR="0078150F" w:rsidRPr="008D1899" w:rsidRDefault="009F277B" w:rsidP="00966C4E">
            <w:pPr>
              <w:tabs>
                <w:tab w:val="left" w:pos="1026"/>
              </w:tabs>
              <w:suppressAutoHyphens w:val="0"/>
              <w:spacing w:before="120" w:line="257" w:lineRule="auto"/>
              <w:jc w:val="both"/>
              <w:rPr>
                <w:rFonts w:ascii="Cambria" w:eastAsia="Calibri" w:hAnsi="Cambria" w:cs="Arial"/>
                <w:bCs/>
                <w:iCs/>
                <w:sz w:val="24"/>
                <w:szCs w:val="24"/>
                <w:lang w:eastAsia="pl-PL"/>
              </w:rPr>
            </w:pPr>
            <w:r>
              <w:rPr>
                <w:rFonts w:ascii="Cambria" w:eastAsia="Calibri" w:hAnsi="Cambria" w:cs="Arial"/>
                <w:bCs/>
                <w:iCs/>
                <w:sz w:val="24"/>
                <w:szCs w:val="24"/>
                <w:lang w:eastAsia="pl-PL"/>
              </w:rPr>
              <w:t xml:space="preserve">H </w:t>
            </w:r>
          </w:p>
        </w:tc>
      </w:tr>
    </w:tbl>
    <w:p w14:paraId="43FE3608" w14:textId="77777777" w:rsidR="0078150F" w:rsidRPr="00E358A9" w:rsidRDefault="0078150F" w:rsidP="00966C4E">
      <w:pPr>
        <w:widowControl w:val="0"/>
        <w:suppressAutoHyphens w:val="0"/>
        <w:spacing w:before="120" w:line="257" w:lineRule="auto"/>
        <w:jc w:val="both"/>
        <w:rPr>
          <w:rFonts w:ascii="Cambria" w:eastAsia="Calibri" w:hAnsi="Cambria" w:cs="Arial"/>
          <w:b/>
          <w:iCs/>
          <w:kern w:val="1"/>
          <w:sz w:val="24"/>
          <w:szCs w:val="24"/>
          <w:lang w:eastAsia="pl-PL" w:bidi="hi-IN"/>
        </w:rPr>
      </w:pPr>
      <w:r w:rsidRPr="00E358A9">
        <w:rPr>
          <w:rFonts w:ascii="Cambria" w:eastAsia="Calibri" w:hAnsi="Cambria" w:cs="Arial"/>
          <w:b/>
          <w:iCs/>
          <w:kern w:val="1"/>
          <w:sz w:val="24"/>
          <w:szCs w:val="24"/>
          <w:lang w:eastAsia="pl-PL" w:bidi="hi-IN"/>
        </w:rPr>
        <w:t>Standard technologii dla tej czynności obejmuje:</w:t>
      </w:r>
    </w:p>
    <w:p w14:paraId="5F03B8BF" w14:textId="0967D607" w:rsidR="0078150F" w:rsidRDefault="0078150F" w:rsidP="00966C4E">
      <w:pPr>
        <w:spacing w:line="257" w:lineRule="auto"/>
        <w:jc w:val="both"/>
        <w:rPr>
          <w:rFonts w:ascii="Cambria" w:eastAsia="Calibri" w:hAnsi="Cambria" w:cs="Arial"/>
          <w:bCs/>
          <w:iCs/>
          <w:kern w:val="1"/>
          <w:sz w:val="24"/>
          <w:szCs w:val="24"/>
          <w:lang w:eastAsia="pl-PL" w:bidi="hi-IN"/>
        </w:rPr>
      </w:pPr>
      <w:r w:rsidRPr="008D1899">
        <w:rPr>
          <w:rFonts w:ascii="Cambria" w:eastAsia="Calibri" w:hAnsi="Cambria" w:cs="Arial"/>
          <w:bCs/>
          <w:iCs/>
          <w:kern w:val="1"/>
          <w:sz w:val="24"/>
          <w:szCs w:val="24"/>
          <w:lang w:eastAsia="pl-PL" w:bidi="hi-IN"/>
        </w:rPr>
        <w:t xml:space="preserve">- </w:t>
      </w:r>
      <w:r>
        <w:rPr>
          <w:rFonts w:ascii="Cambria" w:eastAsia="Calibri" w:hAnsi="Cambria" w:cs="Arial"/>
          <w:bCs/>
          <w:iCs/>
          <w:kern w:val="1"/>
          <w:sz w:val="24"/>
          <w:szCs w:val="24"/>
          <w:lang w:eastAsia="pl-PL" w:bidi="hi-IN"/>
        </w:rPr>
        <w:t>transport materiałów do wykonania konserwacji ogrodzenia z …</w:t>
      </w:r>
      <w:r w:rsidRPr="008D1899">
        <w:rPr>
          <w:rFonts w:ascii="Cambria" w:eastAsia="Calibri" w:hAnsi="Cambria" w:cs="Arial"/>
          <w:bCs/>
          <w:iCs/>
          <w:kern w:val="1"/>
          <w:sz w:val="24"/>
          <w:szCs w:val="24"/>
          <w:lang w:eastAsia="pl-PL" w:bidi="hi-IN"/>
        </w:rPr>
        <w:t xml:space="preserve"> na odległość maksymalną … km, </w:t>
      </w:r>
      <w:r w:rsidRPr="008D1899">
        <w:rPr>
          <w:rFonts w:ascii="Cambria" w:eastAsia="Calibri" w:hAnsi="Cambria" w:cs="Arial"/>
          <w:bCs/>
          <w:iCs/>
          <w:kern w:val="1"/>
          <w:sz w:val="24"/>
          <w:szCs w:val="24"/>
          <w:lang w:eastAsia="pl-PL" w:bidi="hi-IN"/>
        </w:rPr>
        <w:br/>
        <w:t xml:space="preserve">- </w:t>
      </w:r>
      <w:r>
        <w:rPr>
          <w:rFonts w:ascii="Cambria" w:eastAsia="Calibri" w:hAnsi="Cambria" w:cs="Arial"/>
          <w:bCs/>
          <w:iCs/>
          <w:kern w:val="1"/>
          <w:sz w:val="24"/>
          <w:szCs w:val="24"/>
          <w:lang w:eastAsia="pl-PL" w:bidi="hi-IN"/>
        </w:rPr>
        <w:t xml:space="preserve">utrzymanie pasa o szerokości ok. 1 m, pozbawionego </w:t>
      </w:r>
      <w:proofErr w:type="gramStart"/>
      <w:r>
        <w:rPr>
          <w:rFonts w:ascii="Cambria" w:eastAsia="Calibri" w:hAnsi="Cambria" w:cs="Arial"/>
          <w:bCs/>
          <w:iCs/>
          <w:kern w:val="1"/>
          <w:sz w:val="24"/>
          <w:szCs w:val="24"/>
          <w:lang w:eastAsia="pl-PL" w:bidi="hi-IN"/>
        </w:rPr>
        <w:t>roślinności;  poprzez</w:t>
      </w:r>
      <w:proofErr w:type="gramEnd"/>
      <w:r>
        <w:rPr>
          <w:rFonts w:ascii="Cambria" w:eastAsia="Calibri" w:hAnsi="Cambria" w:cs="Arial"/>
          <w:bCs/>
          <w:iCs/>
          <w:kern w:val="1"/>
          <w:sz w:val="24"/>
          <w:szCs w:val="24"/>
          <w:lang w:eastAsia="pl-PL" w:bidi="hi-IN"/>
        </w:rPr>
        <w:t xml:space="preserve">: </w:t>
      </w:r>
      <w:r w:rsidRPr="008D1899">
        <w:rPr>
          <w:rFonts w:ascii="Cambria" w:eastAsia="Calibri" w:hAnsi="Cambria" w:cs="Arial"/>
          <w:bCs/>
          <w:iCs/>
          <w:kern w:val="1"/>
          <w:sz w:val="24"/>
          <w:szCs w:val="24"/>
          <w:lang w:eastAsia="pl-PL" w:bidi="hi-IN"/>
        </w:rPr>
        <w:t>wyk</w:t>
      </w:r>
      <w:r>
        <w:rPr>
          <w:rFonts w:ascii="Cambria" w:eastAsia="Calibri" w:hAnsi="Cambria" w:cs="Arial"/>
          <w:bCs/>
          <w:iCs/>
          <w:kern w:val="1"/>
          <w:sz w:val="24"/>
          <w:szCs w:val="24"/>
          <w:lang w:eastAsia="pl-PL" w:bidi="hi-IN"/>
        </w:rPr>
        <w:t>a</w:t>
      </w:r>
      <w:r w:rsidRPr="008D1899">
        <w:rPr>
          <w:rFonts w:ascii="Cambria" w:eastAsia="Calibri" w:hAnsi="Cambria" w:cs="Arial"/>
          <w:bCs/>
          <w:iCs/>
          <w:kern w:val="1"/>
          <w:sz w:val="24"/>
          <w:szCs w:val="24"/>
          <w:lang w:eastAsia="pl-PL" w:bidi="hi-IN"/>
        </w:rPr>
        <w:t>sz</w:t>
      </w:r>
      <w:r>
        <w:rPr>
          <w:rFonts w:ascii="Cambria" w:eastAsia="Calibri" w:hAnsi="Cambria" w:cs="Arial"/>
          <w:bCs/>
          <w:iCs/>
          <w:kern w:val="1"/>
          <w:sz w:val="24"/>
          <w:szCs w:val="24"/>
          <w:lang w:eastAsia="pl-PL" w:bidi="hi-IN"/>
        </w:rPr>
        <w:t>a</w:t>
      </w:r>
      <w:r w:rsidRPr="008D1899">
        <w:rPr>
          <w:rFonts w:ascii="Cambria" w:eastAsia="Calibri" w:hAnsi="Cambria" w:cs="Arial"/>
          <w:bCs/>
          <w:iCs/>
          <w:kern w:val="1"/>
          <w:sz w:val="24"/>
          <w:szCs w:val="24"/>
          <w:lang w:eastAsia="pl-PL" w:bidi="hi-IN"/>
        </w:rPr>
        <w:t>nie roślinności zielnej w miejscu usytuowania zabezpieczenia na szerokości ok. 1 m</w:t>
      </w:r>
      <w:r>
        <w:rPr>
          <w:rFonts w:ascii="Cambria" w:eastAsia="Calibri" w:hAnsi="Cambria" w:cs="Arial"/>
          <w:bCs/>
          <w:iCs/>
          <w:kern w:val="1"/>
          <w:sz w:val="24"/>
          <w:szCs w:val="24"/>
          <w:lang w:eastAsia="pl-PL" w:bidi="hi-IN"/>
        </w:rPr>
        <w:t xml:space="preserve"> –  </w:t>
      </w:r>
      <w:r w:rsidR="0032679B">
        <w:rPr>
          <w:rFonts w:ascii="Cambria" w:eastAsia="Calibri" w:hAnsi="Cambria" w:cs="Arial"/>
          <w:bCs/>
          <w:iCs/>
          <w:kern w:val="1"/>
          <w:sz w:val="24"/>
          <w:szCs w:val="24"/>
          <w:lang w:eastAsia="pl-PL" w:bidi="hi-IN"/>
        </w:rPr>
        <w:t xml:space="preserve">…… </w:t>
      </w:r>
      <w:r>
        <w:rPr>
          <w:rFonts w:ascii="Cambria" w:eastAsia="Calibri" w:hAnsi="Cambria" w:cs="Arial"/>
          <w:bCs/>
          <w:iCs/>
          <w:kern w:val="1"/>
          <w:sz w:val="24"/>
          <w:szCs w:val="24"/>
          <w:lang w:eastAsia="pl-PL" w:bidi="hi-IN"/>
        </w:rPr>
        <w:t>krotnie w sezonie</w:t>
      </w:r>
      <w:r w:rsidRPr="008D1899">
        <w:rPr>
          <w:rFonts w:ascii="Cambria" w:eastAsia="Calibri" w:hAnsi="Cambria" w:cs="Arial"/>
          <w:bCs/>
          <w:iCs/>
          <w:kern w:val="1"/>
          <w:sz w:val="24"/>
          <w:szCs w:val="24"/>
          <w:lang w:eastAsia="pl-PL" w:bidi="hi-IN"/>
        </w:rPr>
        <w:t xml:space="preserve">, </w:t>
      </w:r>
    </w:p>
    <w:p w14:paraId="26D53A73" w14:textId="77777777" w:rsidR="0032679B" w:rsidRDefault="0078150F" w:rsidP="00966C4E">
      <w:pPr>
        <w:spacing w:line="257" w:lineRule="auto"/>
        <w:jc w:val="both"/>
        <w:rPr>
          <w:rFonts w:ascii="Cambria" w:eastAsia="Calibri" w:hAnsi="Cambria" w:cs="Arial"/>
          <w:bCs/>
          <w:iCs/>
          <w:kern w:val="1"/>
          <w:sz w:val="24"/>
          <w:szCs w:val="24"/>
          <w:lang w:eastAsia="pl-PL" w:bidi="hi-IN"/>
        </w:rPr>
      </w:pPr>
      <w:r>
        <w:rPr>
          <w:rFonts w:ascii="Cambria" w:eastAsia="Calibri" w:hAnsi="Cambria" w:cs="Arial"/>
          <w:bCs/>
          <w:iCs/>
          <w:kern w:val="1"/>
          <w:sz w:val="24"/>
          <w:szCs w:val="24"/>
          <w:lang w:eastAsia="pl-PL" w:bidi="hi-IN"/>
        </w:rPr>
        <w:t>- kontrola sprawności - … krotnie w ciągu ….</w:t>
      </w:r>
    </w:p>
    <w:p w14:paraId="2CD36CA7" w14:textId="087FB87D" w:rsidR="0078150F" w:rsidRDefault="0078150F" w:rsidP="00966C4E">
      <w:pPr>
        <w:spacing w:line="257" w:lineRule="auto"/>
        <w:jc w:val="both"/>
        <w:rPr>
          <w:rFonts w:ascii="Cambria" w:eastAsia="Calibri" w:hAnsi="Cambria" w:cs="Arial"/>
          <w:bCs/>
          <w:iCs/>
          <w:kern w:val="1"/>
          <w:sz w:val="24"/>
          <w:szCs w:val="24"/>
          <w:lang w:eastAsia="pl-PL" w:bidi="hi-IN"/>
        </w:rPr>
      </w:pPr>
      <w:r w:rsidRPr="008D1899">
        <w:rPr>
          <w:rFonts w:ascii="Cambria" w:eastAsia="Calibri" w:hAnsi="Cambria" w:cs="Arial"/>
          <w:bCs/>
          <w:iCs/>
          <w:kern w:val="1"/>
          <w:sz w:val="24"/>
          <w:szCs w:val="24"/>
          <w:lang w:eastAsia="pl-PL" w:bidi="hi-IN"/>
        </w:rPr>
        <w:t>- utrzymanie zabezpieczenia w pełnej sprawności przez okres wegetacyjny</w:t>
      </w:r>
      <w:r>
        <w:rPr>
          <w:rFonts w:ascii="Cambria" w:eastAsia="Calibri" w:hAnsi="Cambria" w:cs="Arial"/>
          <w:bCs/>
          <w:iCs/>
          <w:kern w:val="1"/>
          <w:sz w:val="24"/>
          <w:szCs w:val="24"/>
          <w:lang w:eastAsia="pl-PL" w:bidi="hi-IN"/>
        </w:rPr>
        <w:t xml:space="preserve"> poprzez wykonywanie drobnych </w:t>
      </w:r>
      <w:r w:rsidRPr="008D1899">
        <w:rPr>
          <w:rFonts w:ascii="Cambria" w:eastAsia="Calibri" w:hAnsi="Cambria" w:cs="Arial"/>
          <w:bCs/>
          <w:iCs/>
          <w:kern w:val="1"/>
          <w:sz w:val="24"/>
          <w:szCs w:val="24"/>
          <w:lang w:eastAsia="pl-PL" w:bidi="hi-IN"/>
        </w:rPr>
        <w:t>napraw</w:t>
      </w:r>
      <w:r>
        <w:rPr>
          <w:rFonts w:ascii="Cambria" w:eastAsia="Calibri" w:hAnsi="Cambria" w:cs="Arial"/>
          <w:bCs/>
          <w:iCs/>
          <w:kern w:val="1"/>
          <w:sz w:val="24"/>
          <w:szCs w:val="24"/>
          <w:lang w:eastAsia="pl-PL" w:bidi="hi-IN"/>
        </w:rPr>
        <w:t>, w szczególności:</w:t>
      </w:r>
    </w:p>
    <w:p w14:paraId="45FC0069" w14:textId="2F43B25F" w:rsidR="0078150F" w:rsidRPr="008D1899" w:rsidRDefault="0078150F" w:rsidP="00966C4E">
      <w:pPr>
        <w:spacing w:line="257" w:lineRule="auto"/>
        <w:jc w:val="both"/>
        <w:rPr>
          <w:rFonts w:ascii="Cambria" w:eastAsia="Calibri" w:hAnsi="Cambria" w:cs="Arial"/>
          <w:bCs/>
          <w:iCs/>
          <w:kern w:val="1"/>
          <w:sz w:val="24"/>
          <w:szCs w:val="24"/>
          <w:lang w:eastAsia="pl-PL" w:bidi="hi-IN"/>
        </w:rPr>
      </w:pPr>
      <w:r w:rsidRPr="008D1899">
        <w:rPr>
          <w:rFonts w:ascii="Cambria" w:eastAsia="Calibri" w:hAnsi="Cambria" w:cs="Arial"/>
          <w:bCs/>
          <w:iCs/>
          <w:kern w:val="1"/>
          <w:sz w:val="24"/>
          <w:szCs w:val="24"/>
          <w:lang w:eastAsia="pl-PL" w:bidi="hi-IN"/>
        </w:rPr>
        <w:t xml:space="preserve">bieżącą naprawę linki, taśmy, wymianę izolatorów, wymianę żerdzi, obejście i kontrolę ogrodzenia elektrycznego, </w:t>
      </w:r>
      <w:proofErr w:type="gramStart"/>
      <w:r w:rsidRPr="008D1899">
        <w:rPr>
          <w:rFonts w:ascii="Cambria" w:eastAsia="Calibri" w:hAnsi="Cambria" w:cs="Arial"/>
          <w:bCs/>
          <w:iCs/>
          <w:kern w:val="1"/>
          <w:sz w:val="24"/>
          <w:szCs w:val="24"/>
          <w:lang w:eastAsia="pl-PL" w:bidi="hi-IN"/>
        </w:rPr>
        <w:t>naprawa  przyłącza</w:t>
      </w:r>
      <w:proofErr w:type="gramEnd"/>
      <w:r w:rsidRPr="008D1899">
        <w:rPr>
          <w:rFonts w:ascii="Cambria" w:eastAsia="Calibri" w:hAnsi="Cambria" w:cs="Arial"/>
          <w:bCs/>
          <w:iCs/>
          <w:kern w:val="1"/>
          <w:sz w:val="24"/>
          <w:szCs w:val="24"/>
          <w:lang w:eastAsia="pl-PL" w:bidi="hi-IN"/>
        </w:rPr>
        <w:t xml:space="preserve"> do źródła prądu, wymiana linki, taśmy, ściągnięcie linki, taśmy, założenie linki i taśmy. </w:t>
      </w:r>
    </w:p>
    <w:p w14:paraId="6FA88965" w14:textId="77777777" w:rsidR="0078150F" w:rsidRDefault="0078150F" w:rsidP="00966C4E">
      <w:pPr>
        <w:spacing w:line="257" w:lineRule="auto"/>
        <w:jc w:val="both"/>
        <w:rPr>
          <w:rFonts w:ascii="Cambria" w:eastAsia="Calibri" w:hAnsi="Cambria" w:cs="Arial"/>
          <w:bCs/>
          <w:iCs/>
          <w:kern w:val="1"/>
          <w:sz w:val="24"/>
          <w:szCs w:val="24"/>
          <w:lang w:eastAsia="pl-PL" w:bidi="hi-IN"/>
        </w:rPr>
      </w:pPr>
    </w:p>
    <w:p w14:paraId="2FABCBF2" w14:textId="77777777" w:rsidR="0078150F" w:rsidRPr="00E358A9" w:rsidRDefault="0078150F" w:rsidP="00966C4E">
      <w:pPr>
        <w:spacing w:line="257" w:lineRule="auto"/>
        <w:jc w:val="both"/>
        <w:rPr>
          <w:rFonts w:ascii="Cambria" w:eastAsia="Calibri" w:hAnsi="Cambria" w:cs="Arial"/>
          <w:b/>
          <w:iCs/>
          <w:kern w:val="1"/>
          <w:sz w:val="24"/>
          <w:szCs w:val="24"/>
          <w:lang w:eastAsia="pl-PL" w:bidi="hi-IN"/>
        </w:rPr>
      </w:pPr>
      <w:r w:rsidRPr="00E358A9">
        <w:rPr>
          <w:rFonts w:ascii="Cambria" w:eastAsia="Calibri" w:hAnsi="Cambria" w:cs="Arial"/>
          <w:b/>
          <w:iCs/>
          <w:kern w:val="1"/>
          <w:sz w:val="24"/>
          <w:szCs w:val="24"/>
          <w:lang w:eastAsia="pl-PL" w:bidi="hi-IN"/>
        </w:rPr>
        <w:t>Uwagi:</w:t>
      </w:r>
    </w:p>
    <w:p w14:paraId="6CBBDE40" w14:textId="77777777" w:rsidR="0078150F" w:rsidRPr="008D1899" w:rsidRDefault="0078150F" w:rsidP="00966C4E">
      <w:pPr>
        <w:spacing w:line="257" w:lineRule="auto"/>
        <w:jc w:val="both"/>
        <w:rPr>
          <w:rFonts w:ascii="Cambria" w:hAnsi="Cambria" w:cs="Arial"/>
          <w:bCs/>
          <w:sz w:val="24"/>
          <w:szCs w:val="24"/>
        </w:rPr>
      </w:pPr>
      <w:r w:rsidRPr="008D1899">
        <w:rPr>
          <w:rFonts w:ascii="Cambria" w:hAnsi="Cambria" w:cs="Arial"/>
          <w:bCs/>
          <w:sz w:val="24"/>
          <w:szCs w:val="24"/>
        </w:rPr>
        <w:t>Sprzęt, narzędzia, materiał (w tym:</w:t>
      </w:r>
      <w:r w:rsidRPr="008D1899">
        <w:rPr>
          <w:rFonts w:ascii="Cambria" w:hAnsi="Cambria"/>
          <w:sz w:val="24"/>
          <w:szCs w:val="24"/>
        </w:rPr>
        <w:t xml:space="preserve"> </w:t>
      </w:r>
      <w:r w:rsidRPr="008D1899">
        <w:rPr>
          <w:rFonts w:ascii="Cambria" w:hAnsi="Cambria" w:cs="Arial"/>
          <w:bCs/>
          <w:sz w:val="24"/>
          <w:szCs w:val="24"/>
        </w:rPr>
        <w:t xml:space="preserve">ciągnik, przyczepa, pilarka, szpadel, siekiera, młotek, gwoździe, </w:t>
      </w:r>
      <w:proofErr w:type="spellStart"/>
      <w:r w:rsidRPr="008D1899">
        <w:rPr>
          <w:rFonts w:ascii="Cambria" w:hAnsi="Cambria" w:cs="Arial"/>
          <w:bCs/>
          <w:sz w:val="24"/>
          <w:szCs w:val="24"/>
        </w:rPr>
        <w:t>wykaszarka</w:t>
      </w:r>
      <w:proofErr w:type="spellEnd"/>
      <w:r w:rsidRPr="008D1899">
        <w:rPr>
          <w:rFonts w:ascii="Cambria" w:hAnsi="Cambria" w:cs="Arial"/>
          <w:bCs/>
          <w:sz w:val="24"/>
          <w:szCs w:val="24"/>
        </w:rPr>
        <w:t>, kosa, elementy pastucha</w:t>
      </w:r>
      <w:r>
        <w:rPr>
          <w:rFonts w:ascii="Cambria" w:hAnsi="Cambria" w:cs="Arial"/>
          <w:bCs/>
          <w:sz w:val="24"/>
          <w:szCs w:val="24"/>
        </w:rPr>
        <w:t>, itd.</w:t>
      </w:r>
      <w:r w:rsidRPr="008D1899">
        <w:rPr>
          <w:rFonts w:ascii="Cambria" w:hAnsi="Cambria" w:cs="Arial"/>
          <w:bCs/>
          <w:sz w:val="24"/>
          <w:szCs w:val="24"/>
        </w:rPr>
        <w:t>) zapewnia:</w:t>
      </w:r>
    </w:p>
    <w:p w14:paraId="7E4A2732" w14:textId="77777777" w:rsidR="0078150F" w:rsidRPr="008D1899" w:rsidRDefault="0078150F" w:rsidP="00966C4E">
      <w:pPr>
        <w:spacing w:line="257" w:lineRule="auto"/>
        <w:jc w:val="both"/>
        <w:rPr>
          <w:rFonts w:ascii="Cambria" w:hAnsi="Cambria" w:cs="Arial"/>
          <w:bCs/>
          <w:sz w:val="24"/>
          <w:szCs w:val="24"/>
        </w:rPr>
      </w:pPr>
      <w:r w:rsidRPr="008D1899">
        <w:rPr>
          <w:rFonts w:ascii="Cambria" w:hAnsi="Cambria" w:cs="Arial"/>
          <w:bCs/>
          <w:sz w:val="24"/>
          <w:szCs w:val="24"/>
        </w:rPr>
        <w:t>- Wykonawca: …………(wymienić)</w:t>
      </w:r>
    </w:p>
    <w:p w14:paraId="7DCEA35E" w14:textId="77777777" w:rsidR="0078150F" w:rsidRDefault="0078150F" w:rsidP="00966C4E">
      <w:pPr>
        <w:spacing w:line="257" w:lineRule="auto"/>
        <w:jc w:val="both"/>
        <w:rPr>
          <w:rFonts w:ascii="Cambria" w:hAnsi="Cambria" w:cs="Arial"/>
          <w:bCs/>
          <w:sz w:val="24"/>
          <w:szCs w:val="24"/>
        </w:rPr>
      </w:pPr>
      <w:r w:rsidRPr="008D1899">
        <w:rPr>
          <w:rFonts w:ascii="Cambria" w:hAnsi="Cambria" w:cs="Arial"/>
          <w:bCs/>
          <w:sz w:val="24"/>
          <w:szCs w:val="24"/>
        </w:rPr>
        <w:t>- Zamawiający: ……………(wymienić)</w:t>
      </w:r>
    </w:p>
    <w:p w14:paraId="6D45B65E" w14:textId="77777777" w:rsidR="0078150F" w:rsidRDefault="0078150F" w:rsidP="00966C4E">
      <w:pPr>
        <w:spacing w:line="257" w:lineRule="auto"/>
        <w:jc w:val="both"/>
        <w:rPr>
          <w:rFonts w:ascii="Cambria" w:hAnsi="Cambria" w:cs="Arial"/>
          <w:bCs/>
          <w:sz w:val="24"/>
          <w:szCs w:val="24"/>
        </w:rPr>
      </w:pPr>
    </w:p>
    <w:p w14:paraId="2672340E" w14:textId="77777777" w:rsidR="0078150F" w:rsidRDefault="0078150F" w:rsidP="00966C4E">
      <w:pPr>
        <w:spacing w:line="257" w:lineRule="auto"/>
        <w:jc w:val="both"/>
        <w:rPr>
          <w:rFonts w:ascii="Cambria" w:hAnsi="Cambria" w:cs="Arial"/>
          <w:b/>
          <w:sz w:val="24"/>
          <w:szCs w:val="24"/>
        </w:rPr>
      </w:pPr>
      <w:r>
        <w:rPr>
          <w:rFonts w:ascii="Cambria" w:hAnsi="Cambria" w:cs="Arial"/>
          <w:b/>
          <w:sz w:val="24"/>
          <w:szCs w:val="24"/>
        </w:rPr>
        <w:t>Procedura odbioru:</w:t>
      </w:r>
    </w:p>
    <w:p w14:paraId="0218D06B" w14:textId="6457AE6E" w:rsidR="00E61F5E" w:rsidRPr="00EE10AC" w:rsidRDefault="00E61F5E" w:rsidP="00966C4E">
      <w:pPr>
        <w:spacing w:line="257" w:lineRule="auto"/>
        <w:jc w:val="both"/>
        <w:rPr>
          <w:rFonts w:ascii="Cambria" w:hAnsi="Cambria" w:cs="Arial"/>
          <w:bCs/>
          <w:sz w:val="24"/>
          <w:szCs w:val="24"/>
        </w:rPr>
      </w:pPr>
      <w:r w:rsidRPr="00EE10AC">
        <w:rPr>
          <w:rFonts w:ascii="Cambria" w:hAnsi="Cambria" w:cs="Arial"/>
          <w:bCs/>
          <w:sz w:val="24"/>
          <w:szCs w:val="24"/>
        </w:rPr>
        <w:t>Odbiór prac nastąpi po sprawdzeniu jakości wykonania</w:t>
      </w:r>
      <w:r>
        <w:rPr>
          <w:rFonts w:ascii="Cambria" w:hAnsi="Cambria" w:cs="Arial"/>
          <w:bCs/>
          <w:sz w:val="24"/>
          <w:szCs w:val="24"/>
        </w:rPr>
        <w:t xml:space="preserve"> konserwacji </w:t>
      </w:r>
      <w:r w:rsidRPr="00EE10AC">
        <w:rPr>
          <w:rFonts w:ascii="Cambria" w:hAnsi="Cambria" w:cs="Arial"/>
          <w:bCs/>
          <w:sz w:val="24"/>
          <w:szCs w:val="24"/>
        </w:rPr>
        <w:t>ogrodzenia</w:t>
      </w:r>
      <w:r>
        <w:rPr>
          <w:rFonts w:ascii="Cambria" w:hAnsi="Cambria" w:cs="Arial"/>
          <w:bCs/>
          <w:sz w:val="24"/>
          <w:szCs w:val="24"/>
        </w:rPr>
        <w:t>.</w:t>
      </w:r>
    </w:p>
    <w:p w14:paraId="0D00472E" w14:textId="2DE24F24" w:rsidR="00E61F5E" w:rsidRPr="008D1899" w:rsidRDefault="00E61F5E" w:rsidP="00966C4E">
      <w:pPr>
        <w:spacing w:line="257" w:lineRule="auto"/>
        <w:jc w:val="both"/>
        <w:rPr>
          <w:rFonts w:ascii="Cambria" w:hAnsi="Cambria" w:cs="Arial"/>
          <w:bCs/>
          <w:sz w:val="24"/>
          <w:szCs w:val="24"/>
        </w:rPr>
      </w:pPr>
      <w:r w:rsidRPr="00EE10AC">
        <w:rPr>
          <w:rFonts w:ascii="Cambria" w:hAnsi="Cambria" w:cs="Arial"/>
          <w:bCs/>
          <w:sz w:val="24"/>
          <w:szCs w:val="24"/>
        </w:rPr>
        <w:t xml:space="preserve">Jednostką miary stosowaną do rozliczenia między Zamawiającym a Wykonawcą jest </w:t>
      </w:r>
      <w:r>
        <w:rPr>
          <w:rFonts w:ascii="Cambria" w:hAnsi="Cambria" w:cs="Arial"/>
          <w:bCs/>
          <w:sz w:val="24"/>
          <w:szCs w:val="24"/>
        </w:rPr>
        <w:br/>
      </w:r>
      <w:r w:rsidRPr="00EE10AC">
        <w:rPr>
          <w:rFonts w:ascii="Cambria" w:hAnsi="Cambria" w:cs="Arial"/>
          <w:bCs/>
          <w:sz w:val="24"/>
          <w:szCs w:val="24"/>
        </w:rPr>
        <w:t>1</w:t>
      </w:r>
      <w:r w:rsidR="00F32E26">
        <w:rPr>
          <w:rFonts w:ascii="Cambria" w:hAnsi="Cambria" w:cs="Arial"/>
          <w:bCs/>
          <w:sz w:val="24"/>
          <w:szCs w:val="24"/>
        </w:rPr>
        <w:t xml:space="preserve"> godzin</w:t>
      </w:r>
      <w:r w:rsidRPr="00EE10AC">
        <w:rPr>
          <w:rFonts w:ascii="Cambria" w:hAnsi="Cambria" w:cs="Arial"/>
          <w:bCs/>
          <w:sz w:val="24"/>
          <w:szCs w:val="24"/>
        </w:rPr>
        <w:t xml:space="preserve"> </w:t>
      </w:r>
      <w:r w:rsidR="00976A1E">
        <w:rPr>
          <w:rFonts w:ascii="Cambria" w:hAnsi="Cambria" w:cs="Arial"/>
          <w:bCs/>
          <w:sz w:val="24"/>
          <w:szCs w:val="24"/>
        </w:rPr>
        <w:t>[</w:t>
      </w:r>
      <w:proofErr w:type="gramStart"/>
      <w:r w:rsidR="00F32E26">
        <w:rPr>
          <w:rFonts w:ascii="Cambria" w:hAnsi="Cambria" w:cs="Arial"/>
          <w:bCs/>
          <w:sz w:val="24"/>
          <w:szCs w:val="24"/>
        </w:rPr>
        <w:t xml:space="preserve">H </w:t>
      </w:r>
      <w:r w:rsidR="00976A1E">
        <w:rPr>
          <w:rFonts w:ascii="Cambria" w:hAnsi="Cambria" w:cs="Arial"/>
          <w:bCs/>
          <w:sz w:val="24"/>
          <w:szCs w:val="24"/>
        </w:rPr>
        <w:t>]</w:t>
      </w:r>
      <w:proofErr w:type="gramEnd"/>
      <w:r w:rsidRPr="00EE10AC">
        <w:rPr>
          <w:rFonts w:ascii="Cambria" w:hAnsi="Cambria" w:cs="Arial"/>
          <w:bCs/>
          <w:sz w:val="24"/>
          <w:szCs w:val="24"/>
        </w:rPr>
        <w:t>.</w:t>
      </w:r>
      <w:r>
        <w:rPr>
          <w:rFonts w:ascii="Cambria" w:hAnsi="Cambria" w:cs="Arial"/>
          <w:bCs/>
          <w:sz w:val="24"/>
          <w:szCs w:val="24"/>
        </w:rPr>
        <w:t xml:space="preserve"> Rozliczenie nastąpi do jednego miejsca po przecinku.</w:t>
      </w:r>
    </w:p>
    <w:p w14:paraId="6C9EF136" w14:textId="78DAAD24" w:rsidR="0078150F" w:rsidRPr="009B4AA8" w:rsidRDefault="0078150F" w:rsidP="00966C4E">
      <w:pPr>
        <w:spacing w:line="257" w:lineRule="auto"/>
        <w:jc w:val="both"/>
        <w:rPr>
          <w:rFonts w:ascii="Cambria" w:eastAsia="Calibri" w:hAnsi="Cambria" w:cs="Arial"/>
          <w:b/>
          <w:iCs/>
          <w:kern w:val="1"/>
          <w:sz w:val="24"/>
          <w:szCs w:val="24"/>
          <w:lang w:eastAsia="pl-PL" w:bidi="hi-IN"/>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4"/>
        <w:gridCol w:w="1506"/>
        <w:gridCol w:w="4996"/>
        <w:gridCol w:w="1391"/>
      </w:tblGrid>
      <w:tr w:rsidR="0078150F" w:rsidRPr="008D1899" w14:paraId="2C92DEED" w14:textId="77777777" w:rsidTr="005D6FE0">
        <w:trPr>
          <w:trHeight w:val="164"/>
          <w:jc w:val="center"/>
        </w:trPr>
        <w:tc>
          <w:tcPr>
            <w:tcW w:w="750" w:type="pct"/>
            <w:tcBorders>
              <w:top w:val="single" w:sz="4" w:space="0" w:color="auto"/>
              <w:left w:val="single" w:sz="4" w:space="0" w:color="auto"/>
              <w:bottom w:val="single" w:sz="4" w:space="0" w:color="auto"/>
              <w:right w:val="single" w:sz="4" w:space="0" w:color="auto"/>
            </w:tcBorders>
          </w:tcPr>
          <w:p w14:paraId="28989B75" w14:textId="77777777" w:rsidR="0078150F" w:rsidRPr="009B4AA8" w:rsidRDefault="0078150F" w:rsidP="00966C4E">
            <w:pPr>
              <w:suppressAutoHyphens w:val="0"/>
              <w:spacing w:before="120" w:line="257" w:lineRule="auto"/>
              <w:jc w:val="both"/>
              <w:rPr>
                <w:rFonts w:ascii="Cambria" w:eastAsia="Calibri" w:hAnsi="Cambria" w:cs="Arial"/>
                <w:b/>
                <w:i/>
                <w:sz w:val="24"/>
                <w:szCs w:val="24"/>
                <w:lang w:eastAsia="pl-PL"/>
              </w:rPr>
            </w:pPr>
            <w:r w:rsidRPr="009B4AA8">
              <w:rPr>
                <w:rFonts w:ascii="Cambria" w:eastAsia="Calibri" w:hAnsi="Cambria" w:cs="Arial"/>
                <w:b/>
                <w:i/>
                <w:sz w:val="24"/>
                <w:szCs w:val="24"/>
                <w:lang w:eastAsia="pl-PL"/>
              </w:rPr>
              <w:lastRenderedPageBreak/>
              <w:t>Nr</w:t>
            </w:r>
          </w:p>
        </w:tc>
        <w:tc>
          <w:tcPr>
            <w:tcW w:w="811" w:type="pct"/>
            <w:tcBorders>
              <w:top w:val="single" w:sz="4" w:space="0" w:color="auto"/>
              <w:left w:val="single" w:sz="4" w:space="0" w:color="auto"/>
              <w:bottom w:val="single" w:sz="4" w:space="0" w:color="auto"/>
              <w:right w:val="single" w:sz="4" w:space="0" w:color="auto"/>
            </w:tcBorders>
          </w:tcPr>
          <w:p w14:paraId="01908E48" w14:textId="77777777" w:rsidR="0078150F" w:rsidRPr="009B4AA8" w:rsidRDefault="0078150F" w:rsidP="00966C4E">
            <w:pPr>
              <w:suppressAutoHyphens w:val="0"/>
              <w:spacing w:before="120" w:line="257" w:lineRule="auto"/>
              <w:jc w:val="both"/>
              <w:rPr>
                <w:rFonts w:ascii="Cambria" w:eastAsia="Calibri" w:hAnsi="Cambria" w:cs="Arial"/>
                <w:b/>
                <w:i/>
                <w:sz w:val="24"/>
                <w:szCs w:val="24"/>
                <w:lang w:eastAsia="pl-PL"/>
              </w:rPr>
            </w:pPr>
            <w:r w:rsidRPr="009B4AA8">
              <w:rPr>
                <w:rFonts w:ascii="Cambria" w:eastAsia="Calibri" w:hAnsi="Cambria" w:cs="Arial"/>
                <w:b/>
                <w:i/>
                <w:sz w:val="24"/>
                <w:szCs w:val="24"/>
                <w:lang w:eastAsia="pl-PL"/>
              </w:rPr>
              <w:t>Kod czynności</w:t>
            </w:r>
          </w:p>
        </w:tc>
        <w:tc>
          <w:tcPr>
            <w:tcW w:w="2690" w:type="pct"/>
            <w:tcBorders>
              <w:top w:val="single" w:sz="4" w:space="0" w:color="auto"/>
              <w:left w:val="single" w:sz="4" w:space="0" w:color="auto"/>
              <w:bottom w:val="single" w:sz="4" w:space="0" w:color="auto"/>
              <w:right w:val="single" w:sz="4" w:space="0" w:color="auto"/>
            </w:tcBorders>
          </w:tcPr>
          <w:p w14:paraId="21AF0B2B" w14:textId="77777777" w:rsidR="0078150F" w:rsidRPr="009B4AA8" w:rsidRDefault="0078150F" w:rsidP="00966C4E">
            <w:pPr>
              <w:widowControl w:val="0"/>
              <w:suppressAutoHyphens w:val="0"/>
              <w:spacing w:before="120" w:line="257" w:lineRule="auto"/>
              <w:jc w:val="both"/>
              <w:rPr>
                <w:rFonts w:ascii="Cambria" w:eastAsia="Calibri" w:hAnsi="Cambria" w:cs="Arial"/>
                <w:b/>
                <w:i/>
                <w:kern w:val="1"/>
                <w:sz w:val="24"/>
                <w:szCs w:val="24"/>
                <w:lang w:eastAsia="pl-PL" w:bidi="hi-IN"/>
              </w:rPr>
            </w:pPr>
            <w:r w:rsidRPr="009B4AA8">
              <w:rPr>
                <w:rFonts w:ascii="Cambria" w:eastAsia="Calibri" w:hAnsi="Cambria" w:cs="Arial"/>
                <w:b/>
                <w:i/>
                <w:kern w:val="1"/>
                <w:sz w:val="24"/>
                <w:szCs w:val="24"/>
                <w:lang w:eastAsia="pl-PL" w:bidi="hi-IN"/>
              </w:rPr>
              <w:t>Opis kodu czynności</w:t>
            </w:r>
          </w:p>
        </w:tc>
        <w:tc>
          <w:tcPr>
            <w:tcW w:w="749" w:type="pct"/>
            <w:tcBorders>
              <w:top w:val="single" w:sz="4" w:space="0" w:color="auto"/>
              <w:left w:val="single" w:sz="4" w:space="0" w:color="auto"/>
              <w:bottom w:val="single" w:sz="4" w:space="0" w:color="auto"/>
              <w:right w:val="single" w:sz="4" w:space="0" w:color="auto"/>
            </w:tcBorders>
          </w:tcPr>
          <w:p w14:paraId="534C2E23" w14:textId="77777777" w:rsidR="0078150F" w:rsidRPr="009B4AA8" w:rsidRDefault="0078150F" w:rsidP="00966C4E">
            <w:pPr>
              <w:tabs>
                <w:tab w:val="left" w:pos="1026"/>
              </w:tabs>
              <w:suppressAutoHyphens w:val="0"/>
              <w:spacing w:before="120" w:line="257" w:lineRule="auto"/>
              <w:jc w:val="both"/>
              <w:rPr>
                <w:rFonts w:ascii="Cambria" w:eastAsia="Calibri" w:hAnsi="Cambria" w:cs="Arial"/>
                <w:b/>
                <w:i/>
                <w:sz w:val="24"/>
                <w:szCs w:val="24"/>
                <w:lang w:eastAsia="pl-PL"/>
              </w:rPr>
            </w:pPr>
            <w:r w:rsidRPr="009B4AA8">
              <w:rPr>
                <w:rFonts w:ascii="Cambria" w:eastAsia="Calibri" w:hAnsi="Cambria" w:cs="Arial"/>
                <w:b/>
                <w:i/>
                <w:sz w:val="24"/>
                <w:szCs w:val="24"/>
                <w:lang w:eastAsia="pl-PL"/>
              </w:rPr>
              <w:t>Jednostka miary</w:t>
            </w:r>
          </w:p>
        </w:tc>
      </w:tr>
      <w:tr w:rsidR="0078150F" w:rsidRPr="008D1899" w14:paraId="2B7125D7" w14:textId="77777777" w:rsidTr="005D6FE0">
        <w:trPr>
          <w:trHeight w:val="164"/>
          <w:jc w:val="center"/>
        </w:trPr>
        <w:tc>
          <w:tcPr>
            <w:tcW w:w="750" w:type="pct"/>
            <w:tcBorders>
              <w:top w:val="single" w:sz="4" w:space="0" w:color="auto"/>
              <w:left w:val="single" w:sz="4" w:space="0" w:color="auto"/>
              <w:bottom w:val="single" w:sz="4" w:space="0" w:color="auto"/>
              <w:right w:val="single" w:sz="4" w:space="0" w:color="auto"/>
            </w:tcBorders>
          </w:tcPr>
          <w:p w14:paraId="197F02F7" w14:textId="0EAF7E09" w:rsidR="0078150F" w:rsidRDefault="00EF27E6" w:rsidP="00966C4E">
            <w:pPr>
              <w:suppressAutoHyphens w:val="0"/>
              <w:spacing w:before="120" w:line="257" w:lineRule="auto"/>
              <w:jc w:val="both"/>
              <w:rPr>
                <w:rFonts w:ascii="Cambria" w:eastAsia="Calibri" w:hAnsi="Cambria" w:cs="Arial"/>
                <w:bCs/>
                <w:iCs/>
                <w:sz w:val="24"/>
                <w:szCs w:val="24"/>
                <w:lang w:eastAsia="pl-PL"/>
              </w:rPr>
            </w:pPr>
            <w:r>
              <w:rPr>
                <w:rFonts w:ascii="Cambria" w:eastAsia="Calibri" w:hAnsi="Cambria" w:cs="Arial"/>
                <w:bCs/>
                <w:iCs/>
                <w:sz w:val="24"/>
                <w:szCs w:val="24"/>
                <w:lang w:eastAsia="pl-PL"/>
              </w:rPr>
              <w:t>4</w:t>
            </w:r>
            <w:r w:rsidR="00E6381B">
              <w:rPr>
                <w:rFonts w:ascii="Cambria" w:eastAsia="Calibri" w:hAnsi="Cambria" w:cs="Arial"/>
                <w:bCs/>
                <w:iCs/>
                <w:sz w:val="24"/>
                <w:szCs w:val="24"/>
                <w:lang w:eastAsia="pl-PL"/>
              </w:rPr>
              <w:t>46</w:t>
            </w:r>
          </w:p>
        </w:tc>
        <w:tc>
          <w:tcPr>
            <w:tcW w:w="811" w:type="pct"/>
            <w:tcBorders>
              <w:top w:val="single" w:sz="4" w:space="0" w:color="auto"/>
              <w:left w:val="single" w:sz="4" w:space="0" w:color="auto"/>
              <w:bottom w:val="single" w:sz="4" w:space="0" w:color="auto"/>
              <w:right w:val="single" w:sz="4" w:space="0" w:color="auto"/>
            </w:tcBorders>
          </w:tcPr>
          <w:p w14:paraId="38A1818B" w14:textId="77777777" w:rsidR="0078150F" w:rsidRPr="008D1899" w:rsidRDefault="0078150F" w:rsidP="00966C4E">
            <w:pPr>
              <w:suppressAutoHyphens w:val="0"/>
              <w:spacing w:before="120" w:line="257" w:lineRule="auto"/>
              <w:jc w:val="both"/>
              <w:rPr>
                <w:rFonts w:ascii="Cambria" w:eastAsia="Calibri" w:hAnsi="Cambria" w:cs="Arial"/>
                <w:bCs/>
                <w:iCs/>
                <w:sz w:val="24"/>
                <w:szCs w:val="24"/>
                <w:lang w:eastAsia="pl-PL"/>
              </w:rPr>
            </w:pPr>
            <w:r>
              <w:rPr>
                <w:rFonts w:ascii="Cambria" w:eastAsia="Calibri" w:hAnsi="Cambria" w:cs="Arial"/>
                <w:bCs/>
                <w:iCs/>
                <w:sz w:val="24"/>
                <w:szCs w:val="24"/>
                <w:lang w:eastAsia="pl-PL"/>
              </w:rPr>
              <w:t>ŁO-DEM</w:t>
            </w:r>
            <w:r w:rsidRPr="008D1899">
              <w:rPr>
                <w:rFonts w:ascii="Cambria" w:eastAsia="Calibri" w:hAnsi="Cambria" w:cs="Arial"/>
                <w:bCs/>
                <w:iCs/>
                <w:sz w:val="24"/>
                <w:szCs w:val="24"/>
                <w:lang w:eastAsia="pl-PL"/>
              </w:rPr>
              <w:t>EL</w:t>
            </w:r>
          </w:p>
        </w:tc>
        <w:tc>
          <w:tcPr>
            <w:tcW w:w="2690" w:type="pct"/>
            <w:tcBorders>
              <w:top w:val="single" w:sz="4" w:space="0" w:color="auto"/>
              <w:left w:val="single" w:sz="4" w:space="0" w:color="auto"/>
              <w:bottom w:val="single" w:sz="4" w:space="0" w:color="auto"/>
              <w:right w:val="single" w:sz="4" w:space="0" w:color="auto"/>
            </w:tcBorders>
          </w:tcPr>
          <w:p w14:paraId="26F373BC" w14:textId="77777777" w:rsidR="0078150F" w:rsidRPr="008D1899" w:rsidRDefault="0078150F" w:rsidP="00966C4E">
            <w:pPr>
              <w:widowControl w:val="0"/>
              <w:suppressAutoHyphens w:val="0"/>
              <w:spacing w:before="120" w:line="257" w:lineRule="auto"/>
              <w:jc w:val="both"/>
              <w:rPr>
                <w:rFonts w:ascii="Cambria" w:eastAsia="Calibri" w:hAnsi="Cambria" w:cs="Arial"/>
                <w:bCs/>
                <w:iCs/>
                <w:kern w:val="1"/>
                <w:sz w:val="24"/>
                <w:szCs w:val="24"/>
                <w:lang w:eastAsia="pl-PL" w:bidi="hi-IN"/>
              </w:rPr>
            </w:pPr>
            <w:r>
              <w:rPr>
                <w:rFonts w:ascii="Cambria" w:eastAsia="Calibri" w:hAnsi="Cambria" w:cs="Arial"/>
                <w:bCs/>
                <w:iCs/>
                <w:kern w:val="1"/>
                <w:sz w:val="24"/>
                <w:szCs w:val="24"/>
                <w:lang w:eastAsia="pl-PL" w:bidi="hi-IN"/>
              </w:rPr>
              <w:t>Likwidacja</w:t>
            </w:r>
            <w:r w:rsidRPr="008D1899">
              <w:rPr>
                <w:rFonts w:ascii="Cambria" w:eastAsia="Calibri" w:hAnsi="Cambria" w:cs="Arial"/>
                <w:bCs/>
                <w:iCs/>
                <w:kern w:val="1"/>
                <w:sz w:val="24"/>
                <w:szCs w:val="24"/>
                <w:lang w:eastAsia="pl-PL" w:bidi="hi-IN"/>
              </w:rPr>
              <w:t xml:space="preserve"> pastucha elektrycznego</w:t>
            </w:r>
          </w:p>
        </w:tc>
        <w:tc>
          <w:tcPr>
            <w:tcW w:w="749" w:type="pct"/>
            <w:tcBorders>
              <w:top w:val="single" w:sz="4" w:space="0" w:color="auto"/>
              <w:left w:val="single" w:sz="4" w:space="0" w:color="auto"/>
              <w:bottom w:val="single" w:sz="4" w:space="0" w:color="auto"/>
              <w:right w:val="single" w:sz="4" w:space="0" w:color="auto"/>
            </w:tcBorders>
          </w:tcPr>
          <w:p w14:paraId="64ABBCA6" w14:textId="77777777" w:rsidR="0078150F" w:rsidRPr="008D1899" w:rsidRDefault="0078150F" w:rsidP="00966C4E">
            <w:pPr>
              <w:tabs>
                <w:tab w:val="left" w:pos="1026"/>
              </w:tabs>
              <w:suppressAutoHyphens w:val="0"/>
              <w:spacing w:before="120" w:line="257" w:lineRule="auto"/>
              <w:jc w:val="both"/>
              <w:rPr>
                <w:rFonts w:ascii="Cambria" w:eastAsia="Calibri" w:hAnsi="Cambria" w:cs="Arial"/>
                <w:bCs/>
                <w:iCs/>
                <w:sz w:val="24"/>
                <w:szCs w:val="24"/>
                <w:lang w:eastAsia="pl-PL"/>
              </w:rPr>
            </w:pPr>
            <w:r>
              <w:rPr>
                <w:rFonts w:ascii="Cambria" w:eastAsia="Calibri" w:hAnsi="Cambria" w:cs="Arial"/>
                <w:bCs/>
                <w:iCs/>
                <w:sz w:val="24"/>
                <w:szCs w:val="24"/>
                <w:lang w:eastAsia="pl-PL"/>
              </w:rPr>
              <w:t>HM</w:t>
            </w:r>
          </w:p>
        </w:tc>
      </w:tr>
    </w:tbl>
    <w:p w14:paraId="2EC57469" w14:textId="77777777" w:rsidR="0078150F" w:rsidRPr="00E358A9" w:rsidRDefault="0078150F" w:rsidP="00966C4E">
      <w:pPr>
        <w:widowControl w:val="0"/>
        <w:suppressAutoHyphens w:val="0"/>
        <w:spacing w:before="120" w:line="257" w:lineRule="auto"/>
        <w:jc w:val="both"/>
        <w:rPr>
          <w:rFonts w:ascii="Cambria" w:eastAsia="Calibri" w:hAnsi="Cambria" w:cs="Arial"/>
          <w:b/>
          <w:iCs/>
          <w:kern w:val="1"/>
          <w:sz w:val="24"/>
          <w:szCs w:val="24"/>
          <w:lang w:eastAsia="pl-PL" w:bidi="hi-IN"/>
        </w:rPr>
      </w:pPr>
      <w:r w:rsidRPr="00E358A9">
        <w:rPr>
          <w:rFonts w:ascii="Cambria" w:eastAsia="Calibri" w:hAnsi="Cambria" w:cs="Arial"/>
          <w:b/>
          <w:iCs/>
          <w:kern w:val="1"/>
          <w:sz w:val="24"/>
          <w:szCs w:val="24"/>
          <w:lang w:eastAsia="pl-PL" w:bidi="hi-IN"/>
        </w:rPr>
        <w:t>Standard technologii dla tej czynności obejmuje:</w:t>
      </w:r>
    </w:p>
    <w:p w14:paraId="33B5B5B4" w14:textId="77777777" w:rsidR="0032679B" w:rsidRDefault="0078150F" w:rsidP="00966C4E">
      <w:pPr>
        <w:spacing w:line="257" w:lineRule="auto"/>
        <w:jc w:val="both"/>
        <w:rPr>
          <w:rFonts w:ascii="Cambria" w:eastAsia="Calibri" w:hAnsi="Cambria" w:cs="Arial"/>
          <w:bCs/>
          <w:iCs/>
          <w:kern w:val="1"/>
          <w:sz w:val="24"/>
          <w:szCs w:val="24"/>
          <w:lang w:eastAsia="pl-PL" w:bidi="hi-IN"/>
        </w:rPr>
      </w:pPr>
      <w:r w:rsidRPr="008D1899">
        <w:rPr>
          <w:rFonts w:ascii="Cambria" w:eastAsia="Calibri" w:hAnsi="Cambria" w:cs="Arial"/>
          <w:bCs/>
          <w:iCs/>
          <w:kern w:val="1"/>
          <w:sz w:val="24"/>
          <w:szCs w:val="24"/>
          <w:lang w:eastAsia="pl-PL" w:bidi="hi-IN"/>
        </w:rPr>
        <w:t xml:space="preserve">- </w:t>
      </w:r>
      <w:r>
        <w:rPr>
          <w:rFonts w:ascii="Cambria" w:eastAsia="Calibri" w:hAnsi="Cambria" w:cs="Arial"/>
          <w:bCs/>
          <w:iCs/>
          <w:kern w:val="1"/>
          <w:sz w:val="24"/>
          <w:szCs w:val="24"/>
          <w:lang w:eastAsia="pl-PL" w:bidi="hi-IN"/>
        </w:rPr>
        <w:t>demontaż wszystkich elementów ogrodzenia</w:t>
      </w:r>
      <w:r w:rsidRPr="008D1899">
        <w:rPr>
          <w:rFonts w:ascii="Cambria" w:eastAsia="Calibri" w:hAnsi="Cambria" w:cs="Arial"/>
          <w:bCs/>
          <w:iCs/>
          <w:kern w:val="1"/>
          <w:sz w:val="24"/>
          <w:szCs w:val="24"/>
          <w:lang w:eastAsia="pl-PL" w:bidi="hi-IN"/>
        </w:rPr>
        <w:t xml:space="preserve">, </w:t>
      </w:r>
    </w:p>
    <w:p w14:paraId="680FA8AC" w14:textId="2EACBC04" w:rsidR="0078150F" w:rsidRPr="008D1899" w:rsidRDefault="0078150F" w:rsidP="00966C4E">
      <w:pPr>
        <w:spacing w:line="257" w:lineRule="auto"/>
        <w:jc w:val="both"/>
        <w:rPr>
          <w:rFonts w:ascii="Cambria" w:eastAsia="Calibri" w:hAnsi="Cambria" w:cs="Arial"/>
          <w:bCs/>
          <w:iCs/>
          <w:kern w:val="1"/>
          <w:sz w:val="24"/>
          <w:szCs w:val="24"/>
          <w:lang w:eastAsia="pl-PL" w:bidi="hi-IN"/>
        </w:rPr>
      </w:pPr>
      <w:r w:rsidRPr="008D1899">
        <w:rPr>
          <w:rFonts w:ascii="Cambria" w:eastAsia="Calibri" w:hAnsi="Cambria" w:cs="Arial"/>
          <w:bCs/>
          <w:iCs/>
          <w:kern w:val="1"/>
          <w:sz w:val="24"/>
          <w:szCs w:val="24"/>
          <w:lang w:eastAsia="pl-PL" w:bidi="hi-IN"/>
        </w:rPr>
        <w:t xml:space="preserve">- </w:t>
      </w:r>
      <w:r>
        <w:rPr>
          <w:rFonts w:ascii="Cambria" w:eastAsia="Calibri" w:hAnsi="Cambria" w:cs="Arial"/>
          <w:bCs/>
          <w:iCs/>
          <w:kern w:val="1"/>
          <w:sz w:val="24"/>
          <w:szCs w:val="24"/>
          <w:lang w:eastAsia="pl-PL" w:bidi="hi-IN"/>
        </w:rPr>
        <w:t>załadunek zdemontowanych elementów na środek transportu,</w:t>
      </w:r>
    </w:p>
    <w:p w14:paraId="2A822BC2" w14:textId="7512727F" w:rsidR="0032679B" w:rsidRDefault="0078150F" w:rsidP="00966C4E">
      <w:pPr>
        <w:spacing w:line="257" w:lineRule="auto"/>
        <w:jc w:val="both"/>
        <w:rPr>
          <w:rFonts w:ascii="Cambria" w:eastAsia="Calibri" w:hAnsi="Cambria" w:cs="Arial"/>
          <w:bCs/>
          <w:iCs/>
          <w:kern w:val="1"/>
          <w:sz w:val="24"/>
          <w:szCs w:val="24"/>
          <w:lang w:eastAsia="pl-PL" w:bidi="hi-IN"/>
        </w:rPr>
      </w:pPr>
      <w:r>
        <w:rPr>
          <w:rFonts w:ascii="Cambria" w:eastAsia="Calibri" w:hAnsi="Cambria" w:cs="Arial"/>
          <w:bCs/>
          <w:iCs/>
          <w:kern w:val="1"/>
          <w:sz w:val="24"/>
          <w:szCs w:val="24"/>
          <w:lang w:eastAsia="pl-PL" w:bidi="hi-IN"/>
        </w:rPr>
        <w:t xml:space="preserve">- </w:t>
      </w:r>
      <w:proofErr w:type="gramStart"/>
      <w:r w:rsidRPr="008D1899">
        <w:rPr>
          <w:rFonts w:ascii="Cambria" w:eastAsia="Calibri" w:hAnsi="Cambria" w:cs="Arial"/>
          <w:bCs/>
          <w:iCs/>
          <w:kern w:val="1"/>
          <w:sz w:val="24"/>
          <w:szCs w:val="24"/>
          <w:lang w:eastAsia="pl-PL" w:bidi="hi-IN"/>
        </w:rPr>
        <w:t>zwiezienie  do</w:t>
      </w:r>
      <w:proofErr w:type="gramEnd"/>
      <w:r w:rsidRPr="008D1899">
        <w:rPr>
          <w:rFonts w:ascii="Cambria" w:eastAsia="Calibri" w:hAnsi="Cambria" w:cs="Arial"/>
          <w:bCs/>
          <w:iCs/>
          <w:kern w:val="1"/>
          <w:sz w:val="24"/>
          <w:szCs w:val="24"/>
          <w:lang w:eastAsia="pl-PL" w:bidi="hi-IN"/>
        </w:rPr>
        <w:t xml:space="preserve"> magazynu na odległość max. … km,</w:t>
      </w:r>
    </w:p>
    <w:p w14:paraId="531AF6B6" w14:textId="77777777" w:rsidR="00B3382F" w:rsidRDefault="00B3382F" w:rsidP="00966C4E">
      <w:pPr>
        <w:spacing w:line="257" w:lineRule="auto"/>
        <w:jc w:val="both"/>
        <w:rPr>
          <w:rFonts w:ascii="Cambria" w:eastAsia="Calibri" w:hAnsi="Cambria" w:cs="Arial"/>
          <w:bCs/>
          <w:iCs/>
          <w:kern w:val="1"/>
          <w:sz w:val="24"/>
          <w:szCs w:val="24"/>
          <w:lang w:eastAsia="pl-PL" w:bidi="hi-IN"/>
        </w:rPr>
      </w:pPr>
    </w:p>
    <w:p w14:paraId="7CB4D7D0" w14:textId="77777777" w:rsidR="0059548F" w:rsidRDefault="0059548F" w:rsidP="00966C4E">
      <w:pPr>
        <w:spacing w:line="257" w:lineRule="auto"/>
        <w:jc w:val="both"/>
        <w:rPr>
          <w:rFonts w:ascii="Cambria" w:eastAsia="Calibri" w:hAnsi="Cambria" w:cs="Arial"/>
          <w:b/>
          <w:iCs/>
          <w:kern w:val="1"/>
          <w:sz w:val="24"/>
          <w:szCs w:val="24"/>
          <w:lang w:eastAsia="pl-PL" w:bidi="hi-IN"/>
        </w:rPr>
      </w:pPr>
    </w:p>
    <w:p w14:paraId="48A05EAF" w14:textId="4165E2A6" w:rsidR="0078150F" w:rsidRPr="00E358A9" w:rsidRDefault="0078150F" w:rsidP="00966C4E">
      <w:pPr>
        <w:spacing w:line="257" w:lineRule="auto"/>
        <w:jc w:val="both"/>
        <w:rPr>
          <w:rFonts w:ascii="Cambria" w:eastAsia="Calibri" w:hAnsi="Cambria" w:cs="Arial"/>
          <w:b/>
          <w:iCs/>
          <w:kern w:val="1"/>
          <w:sz w:val="24"/>
          <w:szCs w:val="24"/>
          <w:lang w:eastAsia="pl-PL" w:bidi="hi-IN"/>
        </w:rPr>
      </w:pPr>
      <w:r w:rsidRPr="00E358A9">
        <w:rPr>
          <w:rFonts w:ascii="Cambria" w:eastAsia="Calibri" w:hAnsi="Cambria" w:cs="Arial"/>
          <w:b/>
          <w:iCs/>
          <w:kern w:val="1"/>
          <w:sz w:val="24"/>
          <w:szCs w:val="24"/>
          <w:lang w:eastAsia="pl-PL" w:bidi="hi-IN"/>
        </w:rPr>
        <w:t>Uwagi:</w:t>
      </w:r>
    </w:p>
    <w:p w14:paraId="4B5D3332" w14:textId="77777777" w:rsidR="0078150F" w:rsidRPr="008D1899" w:rsidRDefault="0078150F" w:rsidP="00966C4E">
      <w:pPr>
        <w:spacing w:line="257" w:lineRule="auto"/>
        <w:jc w:val="both"/>
        <w:rPr>
          <w:rFonts w:ascii="Cambria" w:hAnsi="Cambria" w:cs="Arial"/>
          <w:bCs/>
          <w:sz w:val="24"/>
          <w:szCs w:val="24"/>
        </w:rPr>
      </w:pPr>
      <w:r w:rsidRPr="008D1899">
        <w:rPr>
          <w:rFonts w:ascii="Cambria" w:hAnsi="Cambria" w:cs="Arial"/>
          <w:bCs/>
          <w:sz w:val="24"/>
          <w:szCs w:val="24"/>
        </w:rPr>
        <w:t>Sprzęt, narzędzia, materiał (w tym:</w:t>
      </w:r>
      <w:r w:rsidRPr="008D1899">
        <w:rPr>
          <w:rFonts w:ascii="Cambria" w:hAnsi="Cambria"/>
          <w:sz w:val="24"/>
          <w:szCs w:val="24"/>
        </w:rPr>
        <w:t xml:space="preserve"> </w:t>
      </w:r>
      <w:r w:rsidRPr="008D1899">
        <w:rPr>
          <w:rFonts w:ascii="Cambria" w:hAnsi="Cambria" w:cs="Arial"/>
          <w:bCs/>
          <w:sz w:val="24"/>
          <w:szCs w:val="24"/>
        </w:rPr>
        <w:t>ciągnik, przyczepa, pilarka, szpadel, siekiera, młotek</w:t>
      </w:r>
      <w:r>
        <w:rPr>
          <w:rFonts w:ascii="Cambria" w:hAnsi="Cambria" w:cs="Arial"/>
          <w:bCs/>
          <w:sz w:val="24"/>
          <w:szCs w:val="24"/>
        </w:rPr>
        <w:t>, itd.</w:t>
      </w:r>
      <w:r w:rsidRPr="008D1899">
        <w:rPr>
          <w:rFonts w:ascii="Cambria" w:hAnsi="Cambria" w:cs="Arial"/>
          <w:bCs/>
          <w:sz w:val="24"/>
          <w:szCs w:val="24"/>
        </w:rPr>
        <w:t>) zapewnia:</w:t>
      </w:r>
    </w:p>
    <w:p w14:paraId="5181D3EA" w14:textId="77777777" w:rsidR="0078150F" w:rsidRPr="008D1899" w:rsidRDefault="0078150F" w:rsidP="00966C4E">
      <w:pPr>
        <w:spacing w:line="257" w:lineRule="auto"/>
        <w:jc w:val="both"/>
        <w:rPr>
          <w:rFonts w:ascii="Cambria" w:hAnsi="Cambria" w:cs="Arial"/>
          <w:bCs/>
          <w:sz w:val="24"/>
          <w:szCs w:val="24"/>
        </w:rPr>
      </w:pPr>
      <w:r w:rsidRPr="008D1899">
        <w:rPr>
          <w:rFonts w:ascii="Cambria" w:hAnsi="Cambria" w:cs="Arial"/>
          <w:bCs/>
          <w:sz w:val="24"/>
          <w:szCs w:val="24"/>
        </w:rPr>
        <w:t>- Wykonawca: …………(wymienić)</w:t>
      </w:r>
    </w:p>
    <w:p w14:paraId="11F1AD6B" w14:textId="5B47EB13" w:rsidR="0032679B" w:rsidRDefault="0078150F" w:rsidP="00966C4E">
      <w:pPr>
        <w:spacing w:line="257" w:lineRule="auto"/>
        <w:jc w:val="both"/>
        <w:rPr>
          <w:rFonts w:ascii="Cambria" w:hAnsi="Cambria" w:cs="Arial"/>
          <w:bCs/>
          <w:sz w:val="24"/>
          <w:szCs w:val="24"/>
        </w:rPr>
      </w:pPr>
      <w:r w:rsidRPr="008D1899">
        <w:rPr>
          <w:rFonts w:ascii="Cambria" w:hAnsi="Cambria" w:cs="Arial"/>
          <w:bCs/>
          <w:sz w:val="24"/>
          <w:szCs w:val="24"/>
        </w:rPr>
        <w:t>- Zamawiający: ……………(wymienić)</w:t>
      </w:r>
    </w:p>
    <w:p w14:paraId="711231CF" w14:textId="77777777" w:rsidR="00696FC4" w:rsidRDefault="00696FC4" w:rsidP="00966C4E">
      <w:pPr>
        <w:spacing w:line="257" w:lineRule="auto"/>
        <w:jc w:val="both"/>
        <w:rPr>
          <w:rFonts w:ascii="Cambria" w:hAnsi="Cambria" w:cs="Arial"/>
          <w:bCs/>
          <w:sz w:val="24"/>
          <w:szCs w:val="24"/>
        </w:rPr>
      </w:pPr>
    </w:p>
    <w:p w14:paraId="55A400AF" w14:textId="77777777" w:rsidR="0078150F" w:rsidRDefault="0078150F" w:rsidP="00966C4E">
      <w:pPr>
        <w:spacing w:line="257" w:lineRule="auto"/>
        <w:jc w:val="both"/>
        <w:rPr>
          <w:rFonts w:ascii="Cambria" w:hAnsi="Cambria" w:cs="Arial"/>
          <w:b/>
          <w:sz w:val="24"/>
          <w:szCs w:val="24"/>
        </w:rPr>
      </w:pPr>
      <w:r>
        <w:rPr>
          <w:rFonts w:ascii="Cambria" w:hAnsi="Cambria" w:cs="Arial"/>
          <w:b/>
          <w:sz w:val="24"/>
          <w:szCs w:val="24"/>
        </w:rPr>
        <w:t>Procedura odbioru:</w:t>
      </w:r>
    </w:p>
    <w:p w14:paraId="0FBB22C7" w14:textId="77777777" w:rsidR="0078150F" w:rsidRPr="00EE10AC" w:rsidRDefault="0078150F" w:rsidP="00966C4E">
      <w:pPr>
        <w:spacing w:line="257" w:lineRule="auto"/>
        <w:jc w:val="both"/>
        <w:rPr>
          <w:rFonts w:ascii="Cambria" w:hAnsi="Cambria" w:cs="Arial"/>
          <w:bCs/>
          <w:sz w:val="24"/>
          <w:szCs w:val="24"/>
        </w:rPr>
      </w:pPr>
      <w:r w:rsidRPr="00EE10AC">
        <w:rPr>
          <w:rFonts w:ascii="Cambria" w:hAnsi="Cambria" w:cs="Arial"/>
          <w:bCs/>
          <w:sz w:val="24"/>
          <w:szCs w:val="24"/>
        </w:rPr>
        <w:t xml:space="preserve">Odbiór prac nastąpi po sprawdzeniu jakości wykonania </w:t>
      </w:r>
      <w:r>
        <w:rPr>
          <w:rFonts w:ascii="Cambria" w:hAnsi="Cambria" w:cs="Arial"/>
          <w:bCs/>
          <w:sz w:val="24"/>
          <w:szCs w:val="24"/>
        </w:rPr>
        <w:t xml:space="preserve">demontażu </w:t>
      </w:r>
      <w:r w:rsidRPr="00EE10AC">
        <w:rPr>
          <w:rFonts w:ascii="Cambria" w:hAnsi="Cambria" w:cs="Arial"/>
          <w:bCs/>
          <w:sz w:val="24"/>
          <w:szCs w:val="24"/>
        </w:rPr>
        <w:t>ogrodzenia</w:t>
      </w:r>
      <w:r>
        <w:rPr>
          <w:rFonts w:ascii="Cambria" w:hAnsi="Cambria" w:cs="Arial"/>
          <w:bCs/>
          <w:sz w:val="24"/>
          <w:szCs w:val="24"/>
        </w:rPr>
        <w:t>.</w:t>
      </w:r>
    </w:p>
    <w:p w14:paraId="1931E0AC" w14:textId="77777777" w:rsidR="0078150F" w:rsidRPr="008D1899" w:rsidRDefault="0078150F" w:rsidP="00966C4E">
      <w:pPr>
        <w:spacing w:line="257" w:lineRule="auto"/>
        <w:jc w:val="both"/>
        <w:rPr>
          <w:rFonts w:ascii="Cambria" w:hAnsi="Cambria" w:cs="Arial"/>
          <w:bCs/>
          <w:sz w:val="24"/>
          <w:szCs w:val="24"/>
        </w:rPr>
      </w:pPr>
      <w:r w:rsidRPr="00EE10AC">
        <w:rPr>
          <w:rFonts w:ascii="Cambria" w:hAnsi="Cambria" w:cs="Arial"/>
          <w:bCs/>
          <w:sz w:val="24"/>
          <w:szCs w:val="24"/>
        </w:rPr>
        <w:t xml:space="preserve">Jednostką miary stosowaną do rozliczenia między Zamawiającym a Wykonawcą jest </w:t>
      </w:r>
      <w:r>
        <w:rPr>
          <w:rFonts w:ascii="Cambria" w:hAnsi="Cambria" w:cs="Arial"/>
          <w:bCs/>
          <w:sz w:val="24"/>
          <w:szCs w:val="24"/>
        </w:rPr>
        <w:br/>
      </w:r>
      <w:r w:rsidRPr="00EE10AC">
        <w:rPr>
          <w:rFonts w:ascii="Cambria" w:hAnsi="Cambria" w:cs="Arial"/>
          <w:bCs/>
          <w:sz w:val="24"/>
          <w:szCs w:val="24"/>
        </w:rPr>
        <w:t xml:space="preserve">1 </w:t>
      </w:r>
      <w:r>
        <w:rPr>
          <w:rFonts w:ascii="Cambria" w:hAnsi="Cambria" w:cs="Arial"/>
          <w:bCs/>
          <w:sz w:val="24"/>
          <w:szCs w:val="24"/>
        </w:rPr>
        <w:t>hektometr</w:t>
      </w:r>
      <w:r w:rsidRPr="00EE10AC">
        <w:rPr>
          <w:rFonts w:ascii="Cambria" w:hAnsi="Cambria" w:cs="Arial"/>
          <w:bCs/>
          <w:sz w:val="24"/>
          <w:szCs w:val="24"/>
        </w:rPr>
        <w:t xml:space="preserve"> (</w:t>
      </w:r>
      <w:r>
        <w:rPr>
          <w:rFonts w:ascii="Cambria" w:hAnsi="Cambria" w:cs="Arial"/>
          <w:bCs/>
          <w:sz w:val="24"/>
          <w:szCs w:val="24"/>
        </w:rPr>
        <w:t>H</w:t>
      </w:r>
      <w:r w:rsidRPr="00EE10AC">
        <w:rPr>
          <w:rFonts w:ascii="Cambria" w:hAnsi="Cambria" w:cs="Arial"/>
          <w:bCs/>
          <w:sz w:val="24"/>
          <w:szCs w:val="24"/>
        </w:rPr>
        <w:t>M).</w:t>
      </w:r>
      <w:r>
        <w:rPr>
          <w:rFonts w:ascii="Cambria" w:hAnsi="Cambria" w:cs="Arial"/>
          <w:bCs/>
          <w:sz w:val="24"/>
          <w:szCs w:val="24"/>
        </w:rPr>
        <w:t xml:space="preserve"> Rozliczenie nastąpi do jednego miejsca po przecinku.</w:t>
      </w:r>
    </w:p>
    <w:p w14:paraId="1DEB44E2" w14:textId="6442F1DB" w:rsidR="0078150F" w:rsidRPr="008D1899" w:rsidRDefault="0078150F" w:rsidP="00966C4E">
      <w:pPr>
        <w:suppressAutoHyphens w:val="0"/>
        <w:spacing w:before="120" w:line="257" w:lineRule="auto"/>
        <w:jc w:val="both"/>
        <w:rPr>
          <w:rFonts w:ascii="Cambria" w:eastAsia="Calibri" w:hAnsi="Cambria" w:cs="Arial"/>
          <w:b/>
          <w:kern w:val="1"/>
          <w:sz w:val="24"/>
          <w:szCs w:val="24"/>
          <w:lang w:eastAsia="zh-CN" w:bidi="hi-IN"/>
        </w:rPr>
      </w:pPr>
      <w:r w:rsidRPr="008D1899">
        <w:rPr>
          <w:rFonts w:ascii="Cambria" w:eastAsia="Calibri" w:hAnsi="Cambria" w:cs="Arial"/>
          <w:b/>
          <w:kern w:val="1"/>
          <w:sz w:val="24"/>
          <w:szCs w:val="24"/>
          <w:lang w:eastAsia="zh-CN" w:bidi="hi-IN"/>
        </w:rPr>
        <w:t>Udostępnianie powierzchni na terenie OHZ</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6"/>
        <w:gridCol w:w="1506"/>
        <w:gridCol w:w="4996"/>
        <w:gridCol w:w="1389"/>
      </w:tblGrid>
      <w:tr w:rsidR="0078150F" w:rsidRPr="008D1899" w14:paraId="260E7CE5" w14:textId="77777777" w:rsidTr="00E61F5E">
        <w:trPr>
          <w:trHeight w:val="393"/>
          <w:jc w:val="center"/>
        </w:trPr>
        <w:tc>
          <w:tcPr>
            <w:tcW w:w="751" w:type="pct"/>
            <w:tcBorders>
              <w:top w:val="single" w:sz="4" w:space="0" w:color="auto"/>
              <w:left w:val="single" w:sz="4" w:space="0" w:color="auto"/>
              <w:bottom w:val="single" w:sz="4" w:space="0" w:color="auto"/>
              <w:right w:val="single" w:sz="4" w:space="0" w:color="auto"/>
            </w:tcBorders>
          </w:tcPr>
          <w:p w14:paraId="65BE59F5" w14:textId="77777777" w:rsidR="0078150F" w:rsidRPr="008D1899" w:rsidRDefault="0078150F" w:rsidP="00966C4E">
            <w:pPr>
              <w:suppressAutoHyphens w:val="0"/>
              <w:spacing w:before="120" w:line="257" w:lineRule="auto"/>
              <w:jc w:val="both"/>
              <w:rPr>
                <w:rFonts w:ascii="Cambria" w:eastAsia="Calibri" w:hAnsi="Cambria" w:cs="Arial"/>
                <w:b/>
                <w:bCs/>
                <w:i/>
                <w:iCs/>
                <w:sz w:val="24"/>
                <w:szCs w:val="24"/>
                <w:lang w:eastAsia="pl-PL"/>
              </w:rPr>
            </w:pPr>
            <w:r>
              <w:rPr>
                <w:rFonts w:ascii="Cambria" w:eastAsia="Calibri" w:hAnsi="Cambria" w:cs="Arial"/>
                <w:b/>
                <w:bCs/>
                <w:i/>
                <w:iCs/>
                <w:sz w:val="24"/>
                <w:szCs w:val="24"/>
                <w:lang w:eastAsia="pl-PL"/>
              </w:rPr>
              <w:t>Nr</w:t>
            </w:r>
          </w:p>
        </w:tc>
        <w:tc>
          <w:tcPr>
            <w:tcW w:w="811" w:type="pct"/>
            <w:tcBorders>
              <w:top w:val="single" w:sz="4" w:space="0" w:color="auto"/>
              <w:left w:val="single" w:sz="4" w:space="0" w:color="auto"/>
              <w:bottom w:val="single" w:sz="4" w:space="0" w:color="auto"/>
              <w:right w:val="single" w:sz="4" w:space="0" w:color="auto"/>
            </w:tcBorders>
            <w:hideMark/>
          </w:tcPr>
          <w:p w14:paraId="528DED43" w14:textId="77777777" w:rsidR="0078150F" w:rsidRPr="008D1899" w:rsidRDefault="0078150F" w:rsidP="00966C4E">
            <w:pPr>
              <w:suppressAutoHyphens w:val="0"/>
              <w:spacing w:before="120" w:line="257" w:lineRule="auto"/>
              <w:jc w:val="both"/>
              <w:rPr>
                <w:rFonts w:ascii="Cambria" w:eastAsia="Calibri" w:hAnsi="Cambria" w:cs="Arial"/>
                <w:b/>
                <w:bCs/>
                <w:i/>
                <w:iCs/>
                <w:sz w:val="24"/>
                <w:szCs w:val="24"/>
                <w:lang w:eastAsia="pl-PL"/>
              </w:rPr>
            </w:pPr>
            <w:r w:rsidRPr="008D1899">
              <w:rPr>
                <w:rFonts w:ascii="Cambria" w:eastAsia="Calibri" w:hAnsi="Cambria" w:cs="Arial"/>
                <w:b/>
                <w:bCs/>
                <w:i/>
                <w:iCs/>
                <w:sz w:val="24"/>
                <w:szCs w:val="24"/>
                <w:lang w:eastAsia="pl-PL"/>
              </w:rPr>
              <w:t>Kod czynności</w:t>
            </w:r>
          </w:p>
        </w:tc>
        <w:tc>
          <w:tcPr>
            <w:tcW w:w="2690" w:type="pct"/>
            <w:tcBorders>
              <w:top w:val="single" w:sz="4" w:space="0" w:color="auto"/>
              <w:left w:val="single" w:sz="4" w:space="0" w:color="auto"/>
              <w:bottom w:val="single" w:sz="4" w:space="0" w:color="auto"/>
              <w:right w:val="single" w:sz="4" w:space="0" w:color="auto"/>
            </w:tcBorders>
            <w:hideMark/>
          </w:tcPr>
          <w:p w14:paraId="29D3F457" w14:textId="77777777" w:rsidR="0078150F" w:rsidRPr="008D1899" w:rsidRDefault="0078150F" w:rsidP="00966C4E">
            <w:pPr>
              <w:suppressAutoHyphens w:val="0"/>
              <w:spacing w:before="120" w:line="257" w:lineRule="auto"/>
              <w:jc w:val="both"/>
              <w:rPr>
                <w:rFonts w:ascii="Cambria" w:eastAsia="Calibri" w:hAnsi="Cambria" w:cs="Arial"/>
                <w:b/>
                <w:bCs/>
                <w:i/>
                <w:iCs/>
                <w:sz w:val="24"/>
                <w:szCs w:val="24"/>
                <w:lang w:eastAsia="pl-PL"/>
              </w:rPr>
            </w:pPr>
            <w:r w:rsidRPr="008D1899">
              <w:rPr>
                <w:rFonts w:ascii="Cambria" w:eastAsia="Calibri" w:hAnsi="Cambria" w:cs="Arial"/>
                <w:b/>
                <w:bCs/>
                <w:i/>
                <w:iCs/>
                <w:sz w:val="24"/>
                <w:szCs w:val="24"/>
                <w:lang w:eastAsia="pl-PL"/>
              </w:rPr>
              <w:t>Opis kodu czynności</w:t>
            </w:r>
          </w:p>
        </w:tc>
        <w:tc>
          <w:tcPr>
            <w:tcW w:w="749" w:type="pct"/>
            <w:tcBorders>
              <w:top w:val="single" w:sz="4" w:space="0" w:color="auto"/>
              <w:left w:val="single" w:sz="4" w:space="0" w:color="auto"/>
              <w:bottom w:val="single" w:sz="4" w:space="0" w:color="auto"/>
              <w:right w:val="single" w:sz="4" w:space="0" w:color="auto"/>
            </w:tcBorders>
          </w:tcPr>
          <w:p w14:paraId="43516EA5" w14:textId="77777777" w:rsidR="0078150F" w:rsidRPr="008D1899" w:rsidRDefault="0078150F" w:rsidP="00966C4E">
            <w:pPr>
              <w:tabs>
                <w:tab w:val="left" w:pos="1026"/>
              </w:tabs>
              <w:suppressAutoHyphens w:val="0"/>
              <w:spacing w:before="120" w:line="257" w:lineRule="auto"/>
              <w:jc w:val="both"/>
              <w:rPr>
                <w:rFonts w:ascii="Cambria" w:eastAsia="Calibri" w:hAnsi="Cambria" w:cs="Arial"/>
                <w:b/>
                <w:bCs/>
                <w:i/>
                <w:iCs/>
                <w:sz w:val="24"/>
                <w:szCs w:val="24"/>
                <w:lang w:eastAsia="pl-PL"/>
              </w:rPr>
            </w:pPr>
            <w:r w:rsidRPr="008D1899">
              <w:rPr>
                <w:rFonts w:ascii="Cambria" w:eastAsia="Calibri" w:hAnsi="Cambria" w:cs="Arial"/>
                <w:b/>
                <w:bCs/>
                <w:i/>
                <w:iCs/>
                <w:sz w:val="24"/>
                <w:szCs w:val="24"/>
                <w:lang w:eastAsia="pl-PL"/>
              </w:rPr>
              <w:t xml:space="preserve">Jednostka miary </w:t>
            </w:r>
          </w:p>
        </w:tc>
      </w:tr>
      <w:tr w:rsidR="0078150F" w:rsidRPr="008D1899" w14:paraId="0F3B6F42" w14:textId="77777777" w:rsidTr="00B3382F">
        <w:trPr>
          <w:trHeight w:val="164"/>
          <w:jc w:val="center"/>
        </w:trPr>
        <w:tc>
          <w:tcPr>
            <w:tcW w:w="751" w:type="pct"/>
            <w:tcBorders>
              <w:top w:val="single" w:sz="4" w:space="0" w:color="auto"/>
              <w:left w:val="single" w:sz="4" w:space="0" w:color="auto"/>
              <w:bottom w:val="single" w:sz="4" w:space="0" w:color="auto"/>
              <w:right w:val="single" w:sz="4" w:space="0" w:color="auto"/>
            </w:tcBorders>
            <w:vAlign w:val="center"/>
          </w:tcPr>
          <w:p w14:paraId="14DA2593" w14:textId="46E69F11" w:rsidR="0078150F" w:rsidRDefault="00EF27E6" w:rsidP="00B3382F">
            <w:pPr>
              <w:suppressAutoHyphens w:val="0"/>
              <w:spacing w:before="120" w:line="257" w:lineRule="auto"/>
              <w:rPr>
                <w:rFonts w:ascii="Cambria" w:eastAsia="Calibri" w:hAnsi="Cambria" w:cs="Arial"/>
                <w:bCs/>
                <w:iCs/>
                <w:sz w:val="24"/>
                <w:szCs w:val="24"/>
                <w:lang w:eastAsia="pl-PL"/>
              </w:rPr>
            </w:pPr>
            <w:r>
              <w:rPr>
                <w:rFonts w:ascii="Cambria" w:eastAsia="Calibri" w:hAnsi="Cambria" w:cs="Arial"/>
                <w:bCs/>
                <w:iCs/>
                <w:sz w:val="24"/>
                <w:szCs w:val="24"/>
                <w:lang w:eastAsia="pl-PL"/>
              </w:rPr>
              <w:t>4</w:t>
            </w:r>
            <w:r w:rsidR="00E6381B">
              <w:rPr>
                <w:rFonts w:ascii="Cambria" w:eastAsia="Calibri" w:hAnsi="Cambria" w:cs="Arial"/>
                <w:bCs/>
                <w:iCs/>
                <w:sz w:val="24"/>
                <w:szCs w:val="24"/>
                <w:lang w:eastAsia="pl-PL"/>
              </w:rPr>
              <w:t>47</w:t>
            </w:r>
          </w:p>
        </w:tc>
        <w:tc>
          <w:tcPr>
            <w:tcW w:w="811" w:type="pct"/>
            <w:tcBorders>
              <w:top w:val="single" w:sz="4" w:space="0" w:color="auto"/>
              <w:left w:val="single" w:sz="4" w:space="0" w:color="auto"/>
              <w:bottom w:val="single" w:sz="4" w:space="0" w:color="auto"/>
              <w:right w:val="single" w:sz="4" w:space="0" w:color="auto"/>
            </w:tcBorders>
            <w:vAlign w:val="center"/>
            <w:hideMark/>
          </w:tcPr>
          <w:p w14:paraId="0FE03DB7" w14:textId="77777777" w:rsidR="0078150F" w:rsidRPr="008D1899" w:rsidRDefault="0078150F" w:rsidP="00B3382F">
            <w:pPr>
              <w:suppressAutoHyphens w:val="0"/>
              <w:spacing w:before="120" w:line="257" w:lineRule="auto"/>
              <w:rPr>
                <w:rFonts w:ascii="Cambria" w:eastAsia="Calibri" w:hAnsi="Cambria" w:cs="Arial"/>
                <w:bCs/>
                <w:iCs/>
                <w:sz w:val="24"/>
                <w:szCs w:val="24"/>
                <w:lang w:eastAsia="pl-PL"/>
              </w:rPr>
            </w:pPr>
            <w:r>
              <w:rPr>
                <w:rFonts w:ascii="Cambria" w:eastAsia="Calibri" w:hAnsi="Cambria" w:cs="Arial"/>
                <w:bCs/>
                <w:iCs/>
                <w:sz w:val="24"/>
                <w:szCs w:val="24"/>
                <w:lang w:eastAsia="pl-PL"/>
              </w:rPr>
              <w:t>ŁO-</w:t>
            </w:r>
            <w:r w:rsidRPr="008D1899">
              <w:rPr>
                <w:rFonts w:ascii="Cambria" w:eastAsia="Calibri" w:hAnsi="Cambria" w:cs="Arial"/>
                <w:bCs/>
                <w:iCs/>
                <w:sz w:val="24"/>
                <w:szCs w:val="24"/>
                <w:lang w:eastAsia="pl-PL"/>
              </w:rPr>
              <w:t>OD</w:t>
            </w:r>
            <w:r>
              <w:rPr>
                <w:rFonts w:ascii="Cambria" w:eastAsia="Calibri" w:hAnsi="Cambria" w:cs="Arial"/>
                <w:bCs/>
                <w:iCs/>
                <w:sz w:val="24"/>
                <w:szCs w:val="24"/>
                <w:lang w:eastAsia="pl-PL"/>
              </w:rPr>
              <w:t>SN</w:t>
            </w:r>
            <w:r w:rsidRPr="008D1899">
              <w:rPr>
                <w:rFonts w:ascii="Cambria" w:eastAsia="Calibri" w:hAnsi="Cambria" w:cs="Arial"/>
                <w:bCs/>
                <w:iCs/>
                <w:sz w:val="24"/>
                <w:szCs w:val="24"/>
                <w:lang w:eastAsia="pl-PL"/>
              </w:rPr>
              <w:t>W</w:t>
            </w:r>
          </w:p>
        </w:tc>
        <w:tc>
          <w:tcPr>
            <w:tcW w:w="2690" w:type="pct"/>
            <w:tcBorders>
              <w:top w:val="single" w:sz="4" w:space="0" w:color="auto"/>
              <w:left w:val="single" w:sz="4" w:space="0" w:color="auto"/>
              <w:bottom w:val="single" w:sz="4" w:space="0" w:color="auto"/>
              <w:right w:val="single" w:sz="4" w:space="0" w:color="auto"/>
            </w:tcBorders>
            <w:vAlign w:val="center"/>
            <w:hideMark/>
          </w:tcPr>
          <w:p w14:paraId="28AC49A2" w14:textId="77777777" w:rsidR="0078150F" w:rsidRPr="008D1899" w:rsidRDefault="0078150F" w:rsidP="00B3382F">
            <w:pPr>
              <w:widowControl w:val="0"/>
              <w:suppressAutoHyphens w:val="0"/>
              <w:spacing w:before="120" w:line="257" w:lineRule="auto"/>
              <w:rPr>
                <w:rFonts w:ascii="Cambria" w:eastAsia="Calibri" w:hAnsi="Cambria" w:cs="Arial"/>
                <w:bCs/>
                <w:iCs/>
                <w:kern w:val="1"/>
                <w:sz w:val="24"/>
                <w:szCs w:val="24"/>
                <w:lang w:eastAsia="pl-PL" w:bidi="hi-IN"/>
              </w:rPr>
            </w:pPr>
            <w:r w:rsidRPr="008D1899">
              <w:rPr>
                <w:rFonts w:ascii="Cambria" w:eastAsia="Calibri" w:hAnsi="Cambria" w:cs="Arial"/>
                <w:bCs/>
                <w:iCs/>
                <w:kern w:val="1"/>
                <w:sz w:val="24"/>
                <w:szCs w:val="24"/>
                <w:lang w:eastAsia="pl-PL" w:bidi="hi-IN"/>
              </w:rPr>
              <w:t>Odśnieżanie wrzosowisk</w:t>
            </w:r>
          </w:p>
        </w:tc>
        <w:tc>
          <w:tcPr>
            <w:tcW w:w="749" w:type="pct"/>
            <w:tcBorders>
              <w:top w:val="single" w:sz="4" w:space="0" w:color="auto"/>
              <w:left w:val="single" w:sz="4" w:space="0" w:color="auto"/>
              <w:bottom w:val="single" w:sz="4" w:space="0" w:color="auto"/>
              <w:right w:val="single" w:sz="4" w:space="0" w:color="auto"/>
            </w:tcBorders>
            <w:vAlign w:val="center"/>
          </w:tcPr>
          <w:p w14:paraId="74918F82" w14:textId="77777777" w:rsidR="0078150F" w:rsidRPr="008D1899" w:rsidRDefault="0078150F" w:rsidP="00B3382F">
            <w:pPr>
              <w:tabs>
                <w:tab w:val="left" w:pos="1026"/>
              </w:tabs>
              <w:suppressAutoHyphens w:val="0"/>
              <w:spacing w:before="120" w:line="257" w:lineRule="auto"/>
              <w:rPr>
                <w:rFonts w:ascii="Cambria" w:eastAsia="Calibri" w:hAnsi="Cambria" w:cs="Arial"/>
                <w:bCs/>
                <w:iCs/>
                <w:sz w:val="24"/>
                <w:szCs w:val="24"/>
                <w:lang w:eastAsia="pl-PL"/>
              </w:rPr>
            </w:pPr>
            <w:r w:rsidRPr="008D1899">
              <w:rPr>
                <w:rFonts w:ascii="Cambria" w:eastAsia="Calibri" w:hAnsi="Cambria" w:cs="Arial"/>
                <w:bCs/>
                <w:iCs/>
                <w:sz w:val="24"/>
                <w:szCs w:val="24"/>
                <w:lang w:eastAsia="pl-PL"/>
              </w:rPr>
              <w:t>HA</w:t>
            </w:r>
          </w:p>
        </w:tc>
      </w:tr>
    </w:tbl>
    <w:p w14:paraId="39A7C3A7" w14:textId="77777777" w:rsidR="00F51BA2" w:rsidRDefault="00F51BA2" w:rsidP="00B3382F">
      <w:pPr>
        <w:widowControl w:val="0"/>
        <w:suppressAutoHyphens w:val="0"/>
        <w:spacing w:before="240" w:line="257" w:lineRule="auto"/>
        <w:jc w:val="both"/>
        <w:rPr>
          <w:rFonts w:ascii="Cambria" w:eastAsia="Calibri" w:hAnsi="Cambria" w:cs="Arial"/>
          <w:b/>
          <w:iCs/>
          <w:kern w:val="1"/>
          <w:sz w:val="24"/>
          <w:szCs w:val="24"/>
          <w:lang w:eastAsia="pl-PL" w:bidi="hi-IN"/>
        </w:rPr>
      </w:pPr>
    </w:p>
    <w:p w14:paraId="491002CC" w14:textId="774553AB" w:rsidR="0078150F" w:rsidRPr="00E358A9" w:rsidRDefault="0078150F" w:rsidP="00B3382F">
      <w:pPr>
        <w:widowControl w:val="0"/>
        <w:suppressAutoHyphens w:val="0"/>
        <w:spacing w:before="240" w:line="257" w:lineRule="auto"/>
        <w:jc w:val="both"/>
        <w:rPr>
          <w:rFonts w:ascii="Cambria" w:eastAsia="Calibri" w:hAnsi="Cambria" w:cs="Arial"/>
          <w:b/>
          <w:iCs/>
          <w:kern w:val="1"/>
          <w:sz w:val="24"/>
          <w:szCs w:val="24"/>
          <w:lang w:eastAsia="pl-PL" w:bidi="hi-IN"/>
        </w:rPr>
      </w:pPr>
      <w:r w:rsidRPr="00E358A9">
        <w:rPr>
          <w:rFonts w:ascii="Cambria" w:eastAsia="Calibri" w:hAnsi="Cambria" w:cs="Arial"/>
          <w:b/>
          <w:iCs/>
          <w:kern w:val="1"/>
          <w:sz w:val="24"/>
          <w:szCs w:val="24"/>
          <w:lang w:eastAsia="pl-PL" w:bidi="hi-IN"/>
        </w:rPr>
        <w:t>Standard technologii dla tej czynności obejmuje:</w:t>
      </w:r>
    </w:p>
    <w:p w14:paraId="06481BD6" w14:textId="77777777" w:rsidR="0078150F" w:rsidRPr="008D1899" w:rsidRDefault="0078150F" w:rsidP="00966C4E">
      <w:pPr>
        <w:spacing w:line="257" w:lineRule="auto"/>
        <w:jc w:val="both"/>
        <w:rPr>
          <w:rFonts w:ascii="Cambria" w:eastAsia="Calibri" w:hAnsi="Cambria" w:cs="Arial"/>
          <w:bCs/>
          <w:iCs/>
          <w:kern w:val="1"/>
          <w:sz w:val="24"/>
          <w:szCs w:val="24"/>
          <w:lang w:eastAsia="pl-PL" w:bidi="hi-IN"/>
        </w:rPr>
      </w:pPr>
      <w:r w:rsidRPr="008D1899">
        <w:rPr>
          <w:rFonts w:ascii="Cambria" w:eastAsia="Calibri" w:hAnsi="Cambria" w:cs="Arial"/>
          <w:bCs/>
          <w:iCs/>
          <w:kern w:val="1"/>
          <w:sz w:val="24"/>
          <w:szCs w:val="24"/>
          <w:lang w:eastAsia="pl-PL" w:bidi="hi-IN"/>
        </w:rPr>
        <w:t xml:space="preserve">- zdjęcie pokrywy śnieżnej za </w:t>
      </w:r>
      <w:proofErr w:type="gramStart"/>
      <w:r w:rsidRPr="008D1899">
        <w:rPr>
          <w:rFonts w:ascii="Cambria" w:eastAsia="Calibri" w:hAnsi="Cambria" w:cs="Arial"/>
          <w:bCs/>
          <w:iCs/>
          <w:kern w:val="1"/>
          <w:sz w:val="24"/>
          <w:szCs w:val="24"/>
          <w:lang w:eastAsia="pl-PL" w:bidi="hi-IN"/>
        </w:rPr>
        <w:t>pomocą  „</w:t>
      </w:r>
      <w:proofErr w:type="gramEnd"/>
      <w:r w:rsidRPr="008D1899">
        <w:rPr>
          <w:rFonts w:ascii="Cambria" w:eastAsia="Calibri" w:hAnsi="Cambria" w:cs="Arial"/>
          <w:bCs/>
          <w:iCs/>
          <w:kern w:val="1"/>
          <w:sz w:val="24"/>
          <w:szCs w:val="24"/>
          <w:lang w:eastAsia="pl-PL" w:bidi="hi-IN"/>
        </w:rPr>
        <w:t xml:space="preserve">smyka” w celu wydobycia ze śniegu nadziemnej części roślin, bez uszkodzenia ich systemu korzeniowego. </w:t>
      </w:r>
    </w:p>
    <w:p w14:paraId="17609E69" w14:textId="58BC64C7" w:rsidR="0078150F" w:rsidRDefault="0078150F" w:rsidP="00966C4E">
      <w:pPr>
        <w:spacing w:line="257" w:lineRule="auto"/>
        <w:jc w:val="both"/>
        <w:rPr>
          <w:rFonts w:ascii="Cambria" w:eastAsia="Calibri" w:hAnsi="Cambria" w:cs="Arial"/>
          <w:bCs/>
          <w:iCs/>
          <w:kern w:val="1"/>
          <w:sz w:val="24"/>
          <w:szCs w:val="24"/>
          <w:lang w:eastAsia="pl-PL" w:bidi="hi-IN"/>
        </w:rPr>
      </w:pPr>
      <w:bookmarkStart w:id="66" w:name="_Hlk103709404"/>
      <w:r w:rsidRPr="008D1899">
        <w:rPr>
          <w:rFonts w:ascii="Cambria" w:eastAsia="Calibri" w:hAnsi="Cambria" w:cs="Arial"/>
          <w:bCs/>
          <w:iCs/>
          <w:kern w:val="1"/>
          <w:sz w:val="24"/>
          <w:szCs w:val="24"/>
          <w:lang w:eastAsia="pl-PL" w:bidi="hi-IN"/>
        </w:rPr>
        <w:t xml:space="preserve">- przygotowanie i oczyszczenie linii (wizur) w celu poprawy widoczności, poprzez obcinanie zachodzących na linie gałęzi drzew i krzewów rosnących na ich obrzeżach, wykaszanie trzciny kosą spalinową; </w:t>
      </w:r>
      <w:bookmarkEnd w:id="66"/>
    </w:p>
    <w:p w14:paraId="4E72FA83" w14:textId="77777777" w:rsidR="00B3382F" w:rsidRDefault="00B3382F" w:rsidP="00966C4E">
      <w:pPr>
        <w:spacing w:line="257" w:lineRule="auto"/>
        <w:jc w:val="both"/>
        <w:rPr>
          <w:rFonts w:ascii="Cambria" w:eastAsia="Calibri" w:hAnsi="Cambria" w:cs="Arial"/>
          <w:b/>
          <w:iCs/>
          <w:kern w:val="1"/>
          <w:sz w:val="24"/>
          <w:szCs w:val="24"/>
          <w:lang w:eastAsia="pl-PL" w:bidi="hi-IN"/>
        </w:rPr>
      </w:pPr>
    </w:p>
    <w:p w14:paraId="70A9E86D" w14:textId="77777777" w:rsidR="0078150F" w:rsidRPr="008D1899" w:rsidRDefault="0078150F" w:rsidP="00966C4E">
      <w:pPr>
        <w:spacing w:line="257" w:lineRule="auto"/>
        <w:jc w:val="both"/>
        <w:rPr>
          <w:rFonts w:ascii="Cambria" w:eastAsia="Calibri" w:hAnsi="Cambria" w:cs="Arial"/>
          <w:bCs/>
          <w:iCs/>
          <w:kern w:val="1"/>
          <w:sz w:val="24"/>
          <w:szCs w:val="24"/>
          <w:lang w:eastAsia="pl-PL" w:bidi="hi-IN"/>
        </w:rPr>
      </w:pPr>
      <w:r w:rsidRPr="00E358A9">
        <w:rPr>
          <w:rFonts w:ascii="Cambria" w:eastAsia="Calibri" w:hAnsi="Cambria" w:cs="Arial"/>
          <w:b/>
          <w:iCs/>
          <w:kern w:val="1"/>
          <w:sz w:val="24"/>
          <w:szCs w:val="24"/>
          <w:lang w:eastAsia="pl-PL" w:bidi="hi-IN"/>
        </w:rPr>
        <w:t>Uwagi:</w:t>
      </w:r>
    </w:p>
    <w:p w14:paraId="414685F9" w14:textId="77777777" w:rsidR="0078150F" w:rsidRPr="008D1899" w:rsidRDefault="0078150F" w:rsidP="00966C4E">
      <w:pPr>
        <w:spacing w:line="257" w:lineRule="auto"/>
        <w:jc w:val="both"/>
        <w:rPr>
          <w:rFonts w:ascii="Cambria" w:eastAsia="Calibri" w:hAnsi="Cambria" w:cs="Arial"/>
          <w:bCs/>
          <w:iCs/>
          <w:kern w:val="1"/>
          <w:sz w:val="24"/>
          <w:szCs w:val="24"/>
          <w:lang w:eastAsia="pl-PL" w:bidi="hi-IN"/>
        </w:rPr>
      </w:pPr>
      <w:r w:rsidRPr="008D1899">
        <w:rPr>
          <w:rFonts w:ascii="Cambria" w:eastAsia="Calibri" w:hAnsi="Cambria" w:cs="Arial"/>
          <w:bCs/>
          <w:iCs/>
          <w:kern w:val="1"/>
          <w:sz w:val="24"/>
          <w:szCs w:val="24"/>
          <w:lang w:eastAsia="pl-PL" w:bidi="hi-IN"/>
        </w:rPr>
        <w:t>Sprzęt, narzędzia zapewnia:</w:t>
      </w:r>
    </w:p>
    <w:p w14:paraId="498E7C58" w14:textId="77777777" w:rsidR="0078150F" w:rsidRPr="008D1899" w:rsidRDefault="0078150F" w:rsidP="00966C4E">
      <w:pPr>
        <w:spacing w:line="257" w:lineRule="auto"/>
        <w:jc w:val="both"/>
        <w:rPr>
          <w:rFonts w:ascii="Cambria" w:eastAsia="Calibri" w:hAnsi="Cambria" w:cs="Arial"/>
          <w:bCs/>
          <w:iCs/>
          <w:kern w:val="1"/>
          <w:sz w:val="24"/>
          <w:szCs w:val="24"/>
          <w:lang w:eastAsia="pl-PL" w:bidi="hi-IN"/>
        </w:rPr>
      </w:pPr>
      <w:r w:rsidRPr="008D1899">
        <w:rPr>
          <w:rFonts w:ascii="Cambria" w:eastAsia="Calibri" w:hAnsi="Cambria" w:cs="Arial"/>
          <w:bCs/>
          <w:iCs/>
          <w:kern w:val="1"/>
          <w:sz w:val="24"/>
          <w:szCs w:val="24"/>
          <w:lang w:eastAsia="pl-PL" w:bidi="hi-IN"/>
        </w:rPr>
        <w:t>- Wykonawca: …………(wymienić)</w:t>
      </w:r>
    </w:p>
    <w:p w14:paraId="7A452278" w14:textId="77777777" w:rsidR="0078150F" w:rsidRDefault="0078150F" w:rsidP="00966C4E">
      <w:pPr>
        <w:spacing w:line="257" w:lineRule="auto"/>
        <w:jc w:val="both"/>
        <w:rPr>
          <w:rFonts w:ascii="Cambria" w:eastAsia="Calibri" w:hAnsi="Cambria" w:cs="Arial"/>
          <w:bCs/>
          <w:iCs/>
          <w:kern w:val="1"/>
          <w:sz w:val="24"/>
          <w:szCs w:val="24"/>
          <w:lang w:eastAsia="pl-PL" w:bidi="hi-IN"/>
        </w:rPr>
      </w:pPr>
      <w:r w:rsidRPr="008D1899">
        <w:rPr>
          <w:rFonts w:ascii="Cambria" w:eastAsia="Calibri" w:hAnsi="Cambria" w:cs="Arial"/>
          <w:bCs/>
          <w:iCs/>
          <w:kern w:val="1"/>
          <w:sz w:val="24"/>
          <w:szCs w:val="24"/>
          <w:lang w:eastAsia="pl-PL" w:bidi="hi-IN"/>
        </w:rPr>
        <w:t>- Zamawiający: ……………(wymienić)</w:t>
      </w:r>
    </w:p>
    <w:p w14:paraId="49484204" w14:textId="77777777" w:rsidR="0078150F" w:rsidRDefault="0078150F" w:rsidP="00966C4E">
      <w:pPr>
        <w:spacing w:line="257" w:lineRule="auto"/>
        <w:jc w:val="both"/>
        <w:rPr>
          <w:rFonts w:ascii="Cambria" w:eastAsia="Calibri" w:hAnsi="Cambria" w:cs="Arial"/>
          <w:bCs/>
          <w:iCs/>
          <w:kern w:val="1"/>
          <w:sz w:val="24"/>
          <w:szCs w:val="24"/>
          <w:lang w:eastAsia="pl-PL" w:bidi="hi-IN"/>
        </w:rPr>
      </w:pPr>
    </w:p>
    <w:p w14:paraId="741966FF" w14:textId="77777777" w:rsidR="0078150F" w:rsidRDefault="0078150F" w:rsidP="00966C4E">
      <w:pPr>
        <w:spacing w:line="257" w:lineRule="auto"/>
        <w:jc w:val="both"/>
        <w:rPr>
          <w:rFonts w:ascii="Cambria" w:hAnsi="Cambria" w:cs="Arial"/>
          <w:b/>
          <w:sz w:val="24"/>
          <w:szCs w:val="24"/>
        </w:rPr>
      </w:pPr>
      <w:r>
        <w:rPr>
          <w:rFonts w:ascii="Cambria" w:hAnsi="Cambria" w:cs="Arial"/>
          <w:b/>
          <w:sz w:val="24"/>
          <w:szCs w:val="24"/>
        </w:rPr>
        <w:t>Procedura odbioru:</w:t>
      </w:r>
    </w:p>
    <w:p w14:paraId="1655FD19" w14:textId="3CC05BA8" w:rsidR="0078150F" w:rsidRDefault="00E61F5E" w:rsidP="00966C4E">
      <w:pPr>
        <w:spacing w:line="257" w:lineRule="auto"/>
        <w:jc w:val="both"/>
        <w:rPr>
          <w:rFonts w:ascii="Cambria" w:eastAsia="Calibri" w:hAnsi="Cambria" w:cs="Arial"/>
          <w:bCs/>
          <w:iCs/>
          <w:kern w:val="1"/>
          <w:sz w:val="24"/>
          <w:szCs w:val="24"/>
          <w:lang w:eastAsia="pl-PL" w:bidi="hi-IN"/>
        </w:rPr>
      </w:pPr>
      <w:r>
        <w:rPr>
          <w:rFonts w:ascii="Cambria" w:eastAsia="Calibri" w:hAnsi="Cambria" w:cs="Arial"/>
          <w:bCs/>
          <w:iCs/>
          <w:kern w:val="1"/>
          <w:sz w:val="24"/>
          <w:szCs w:val="24"/>
          <w:lang w:eastAsia="pl-PL" w:bidi="hi-IN"/>
        </w:rPr>
        <w:t>O</w:t>
      </w:r>
      <w:r w:rsidR="0078150F" w:rsidRPr="00B121F3">
        <w:rPr>
          <w:rFonts w:ascii="Cambria" w:eastAsia="Calibri" w:hAnsi="Cambria" w:cs="Arial"/>
          <w:bCs/>
          <w:iCs/>
          <w:kern w:val="1"/>
          <w:sz w:val="24"/>
          <w:szCs w:val="24"/>
          <w:lang w:eastAsia="pl-PL" w:bidi="hi-IN"/>
        </w:rPr>
        <w:t>dbiór</w:t>
      </w:r>
      <w:r>
        <w:rPr>
          <w:rFonts w:ascii="Cambria" w:eastAsia="Calibri" w:hAnsi="Cambria" w:cs="Arial"/>
          <w:bCs/>
          <w:iCs/>
          <w:kern w:val="1"/>
          <w:sz w:val="24"/>
          <w:szCs w:val="24"/>
          <w:lang w:eastAsia="pl-PL" w:bidi="hi-IN"/>
        </w:rPr>
        <w:t xml:space="preserve"> prac</w:t>
      </w:r>
      <w:r w:rsidR="0078150F" w:rsidRPr="00B121F3">
        <w:rPr>
          <w:rFonts w:ascii="Cambria" w:eastAsia="Calibri" w:hAnsi="Cambria" w:cs="Arial"/>
          <w:bCs/>
          <w:iCs/>
          <w:kern w:val="1"/>
          <w:sz w:val="24"/>
          <w:szCs w:val="24"/>
          <w:lang w:eastAsia="pl-PL" w:bidi="hi-IN"/>
        </w:rPr>
        <w:t xml:space="preserve"> nastąpi poprzez sprawdzenie prawidłowości wykonania prac z opisem czynności i zleceniem oraz poprzez dokonanie pomiaru powierzchni wykonanego zabiegu (np. przy pomocy: dalmierza, taśmy mierniczej, GPS, itp.). </w:t>
      </w:r>
    </w:p>
    <w:bookmarkEnd w:id="38"/>
    <w:p w14:paraId="7BDB64C5" w14:textId="77777777" w:rsidR="0078150F" w:rsidRDefault="0078150F" w:rsidP="008958BD">
      <w:pPr>
        <w:suppressAutoHyphens w:val="0"/>
        <w:spacing w:before="120" w:line="360" w:lineRule="auto"/>
        <w:jc w:val="both"/>
        <w:rPr>
          <w:rFonts w:ascii="Cambria" w:eastAsia="Calibri" w:hAnsi="Cambria" w:cs="Arial"/>
          <w:b/>
          <w:kern w:val="1"/>
          <w:sz w:val="24"/>
          <w:szCs w:val="24"/>
          <w:lang w:eastAsia="zh-CN" w:bidi="hi-IN"/>
        </w:rPr>
      </w:pPr>
    </w:p>
    <w:p w14:paraId="2F71E37D" w14:textId="29E42C4C" w:rsidR="00700D6D" w:rsidRPr="00C92ECE" w:rsidRDefault="00700D6D" w:rsidP="008958BD">
      <w:pPr>
        <w:suppressAutoHyphens w:val="0"/>
        <w:spacing w:before="120" w:after="120"/>
        <w:jc w:val="both"/>
        <w:rPr>
          <w:rFonts w:asciiTheme="majorHAnsi" w:eastAsia="Calibri" w:hAnsiTheme="majorHAnsi" w:cs="Arial"/>
          <w:bCs/>
          <w:sz w:val="22"/>
          <w:szCs w:val="22"/>
          <w:lang w:eastAsia="pl-PL"/>
        </w:rPr>
      </w:pPr>
      <w:bookmarkStart w:id="67" w:name="_Hlk39517588"/>
      <w:bookmarkEnd w:id="67"/>
    </w:p>
    <w:sectPr w:rsidR="00700D6D" w:rsidRPr="00C92ECE" w:rsidSect="00FE64D6">
      <w:footerReference w:type="default" r:id="rId8"/>
      <w:pgSz w:w="11905" w:h="16837"/>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F0A672" w14:textId="77777777" w:rsidR="000E1A30" w:rsidRDefault="000E1A30">
      <w:r>
        <w:separator/>
      </w:r>
    </w:p>
  </w:endnote>
  <w:endnote w:type="continuationSeparator" w:id="0">
    <w:p w14:paraId="54EE2F6F" w14:textId="77777777" w:rsidR="000E1A30" w:rsidRDefault="000E1A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charset w:val="00"/>
    <w:family w:val="auto"/>
    <w:pitch w:val="variable"/>
    <w:sig w:usb0="800000AF" w:usb1="1001ECEA"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Myriad Pro">
    <w:altName w:val="Myriad Pro"/>
    <w:panose1 w:val="00000000000000000000"/>
    <w:charset w:val="EE"/>
    <w:family w:val="swiss"/>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9E5A91" w14:textId="77777777" w:rsidR="00826AF3" w:rsidRDefault="00826AF3">
    <w:pPr>
      <w:pStyle w:val="Stopka"/>
      <w:jc w:val="right"/>
    </w:pPr>
    <w:r>
      <w:fldChar w:fldCharType="begin"/>
    </w:r>
    <w:r>
      <w:instrText>PAGE   \* MERGEFORMAT</w:instrText>
    </w:r>
    <w:r>
      <w:fldChar w:fldCharType="separate"/>
    </w:r>
    <w:r>
      <w:rPr>
        <w:noProof/>
      </w:rPr>
      <w:t>3</w:t>
    </w:r>
    <w:r>
      <w:fldChar w:fldCharType="end"/>
    </w:r>
  </w:p>
  <w:p w14:paraId="20053FB3" w14:textId="77777777" w:rsidR="00826AF3" w:rsidRPr="002862D8" w:rsidRDefault="00826AF3" w:rsidP="002862D8">
    <w:pPr>
      <w:pStyle w:val="Stopka"/>
      <w:jc w:val="right"/>
      <w:rPr>
        <w:rFonts w:ascii="Cambria" w:hAnsi="Cambr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F04482" w14:textId="77777777" w:rsidR="000E1A30" w:rsidRDefault="000E1A30">
      <w:r>
        <w:separator/>
      </w:r>
    </w:p>
  </w:footnote>
  <w:footnote w:type="continuationSeparator" w:id="0">
    <w:p w14:paraId="14596AED" w14:textId="77777777" w:rsidR="000E1A30" w:rsidRDefault="000E1A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E3E0C06E"/>
    <w:name w:val="WW8Num1"/>
    <w:lvl w:ilvl="0">
      <w:start w:val="1"/>
      <w:numFmt w:val="decimal"/>
      <w:lvlText w:val="%1."/>
      <w:lvlJc w:val="left"/>
      <w:pPr>
        <w:tabs>
          <w:tab w:val="num" w:pos="0"/>
        </w:tabs>
        <w:ind w:left="0" w:firstLine="0"/>
      </w:p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CC6A7A50"/>
    <w:name w:val="WW8Num3"/>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 w15:restartNumberingAfterBreak="0">
    <w:nsid w:val="00000004"/>
    <w:multiLevelType w:val="multilevel"/>
    <w:tmpl w:val="00000004"/>
    <w:name w:val="WW8Num4"/>
    <w:lvl w:ilvl="0">
      <w:start w:val="3"/>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decimal"/>
      <w:lvlText w:val="%1."/>
      <w:lvlJc w:val="left"/>
      <w:pPr>
        <w:tabs>
          <w:tab w:val="num" w:pos="502"/>
        </w:tabs>
        <w:ind w:left="502" w:hanging="360"/>
      </w:pPr>
    </w:lvl>
    <w:lvl w:ilvl="1">
      <w:start w:val="1"/>
      <w:numFmt w:val="decimal"/>
      <w:lvlText w:val="%2."/>
      <w:lvlJc w:val="left"/>
      <w:pPr>
        <w:tabs>
          <w:tab w:val="num" w:pos="862"/>
        </w:tabs>
        <w:ind w:left="862" w:hanging="360"/>
      </w:pPr>
    </w:lvl>
    <w:lvl w:ilvl="2">
      <w:start w:val="1"/>
      <w:numFmt w:val="decimal"/>
      <w:lvlText w:val="%3."/>
      <w:lvlJc w:val="left"/>
      <w:pPr>
        <w:tabs>
          <w:tab w:val="num" w:pos="1222"/>
        </w:tabs>
        <w:ind w:left="1222" w:hanging="360"/>
      </w:pPr>
    </w:lvl>
    <w:lvl w:ilvl="3">
      <w:start w:val="1"/>
      <w:numFmt w:val="decimal"/>
      <w:lvlText w:val="%4."/>
      <w:lvlJc w:val="left"/>
      <w:pPr>
        <w:tabs>
          <w:tab w:val="num" w:pos="1582"/>
        </w:tabs>
        <w:ind w:left="1582" w:hanging="360"/>
      </w:pPr>
    </w:lvl>
    <w:lvl w:ilvl="4">
      <w:start w:val="1"/>
      <w:numFmt w:val="decimal"/>
      <w:lvlText w:val="%5."/>
      <w:lvlJc w:val="left"/>
      <w:pPr>
        <w:tabs>
          <w:tab w:val="num" w:pos="1942"/>
        </w:tabs>
        <w:ind w:left="1942" w:hanging="360"/>
      </w:pPr>
    </w:lvl>
    <w:lvl w:ilvl="5">
      <w:start w:val="1"/>
      <w:numFmt w:val="decimal"/>
      <w:lvlText w:val="%6."/>
      <w:lvlJc w:val="left"/>
      <w:pPr>
        <w:tabs>
          <w:tab w:val="num" w:pos="2302"/>
        </w:tabs>
        <w:ind w:left="2302" w:hanging="360"/>
      </w:pPr>
    </w:lvl>
    <w:lvl w:ilvl="6">
      <w:start w:val="1"/>
      <w:numFmt w:val="decimal"/>
      <w:lvlText w:val="%7."/>
      <w:lvlJc w:val="left"/>
      <w:pPr>
        <w:tabs>
          <w:tab w:val="num" w:pos="2662"/>
        </w:tabs>
        <w:ind w:left="2662" w:hanging="360"/>
      </w:pPr>
    </w:lvl>
    <w:lvl w:ilvl="7">
      <w:start w:val="1"/>
      <w:numFmt w:val="decimal"/>
      <w:lvlText w:val="%8."/>
      <w:lvlJc w:val="left"/>
      <w:pPr>
        <w:tabs>
          <w:tab w:val="num" w:pos="3022"/>
        </w:tabs>
        <w:ind w:left="3022" w:hanging="360"/>
      </w:pPr>
    </w:lvl>
    <w:lvl w:ilvl="8">
      <w:start w:val="1"/>
      <w:numFmt w:val="decimal"/>
      <w:lvlText w:val="%9."/>
      <w:lvlJc w:val="left"/>
      <w:pPr>
        <w:tabs>
          <w:tab w:val="num" w:pos="3382"/>
        </w:tabs>
        <w:ind w:left="3382" w:hanging="360"/>
      </w:pPr>
    </w:lvl>
  </w:abstractNum>
  <w:abstractNum w:abstractNumId="5" w15:restartNumberingAfterBreak="0">
    <w:nsid w:val="00000006"/>
    <w:multiLevelType w:val="multilevel"/>
    <w:tmpl w:val="00000006"/>
    <w:name w:val="WW8Num6"/>
    <w:lvl w:ilvl="0">
      <w:start w:val="3"/>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 w15:restartNumberingAfterBreak="0">
    <w:nsid w:val="00000007"/>
    <w:multiLevelType w:val="multilevel"/>
    <w:tmpl w:val="00000007"/>
    <w:name w:val="WW8Num7"/>
    <w:lvl w:ilvl="0">
      <w:start w:val="3"/>
      <w:numFmt w:val="decimal"/>
      <w:lvlText w:val="%1."/>
      <w:lvlJc w:val="left"/>
      <w:pPr>
        <w:tabs>
          <w:tab w:val="num" w:pos="720"/>
        </w:tabs>
        <w:ind w:left="720" w:hanging="360"/>
      </w:pPr>
    </w:lvl>
    <w:lvl w:ilvl="1">
      <w:start w:val="4"/>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9" w15:restartNumberingAfterBreak="0">
    <w:nsid w:val="0000000A"/>
    <w:multiLevelType w:val="multilevel"/>
    <w:tmpl w:val="0000000A"/>
    <w:name w:val="WW8Num1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C"/>
    <w:multiLevelType w:val="multilevel"/>
    <w:tmpl w:val="0000000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D"/>
    <w:multiLevelType w:val="multilevel"/>
    <w:tmpl w:val="0000000D"/>
    <w:name w:val="WW8Num13"/>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0E"/>
    <w:multiLevelType w:val="multilevel"/>
    <w:tmpl w:val="0000000E"/>
    <w:name w:val="WW8Num14"/>
    <w:lvl w:ilvl="0">
      <w:start w:val="6"/>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4" w15:restartNumberingAfterBreak="0">
    <w:nsid w:val="0000000F"/>
    <w:multiLevelType w:val="multilevel"/>
    <w:tmpl w:val="0000000F"/>
    <w:name w:val="WW8Num16"/>
    <w:lvl w:ilvl="0">
      <w:start w:val="7"/>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5"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00000011"/>
    <w:multiLevelType w:val="multilevel"/>
    <w:tmpl w:val="00000011"/>
    <w:name w:val="WW8Num31"/>
    <w:lvl w:ilvl="0">
      <w:start w:val="8"/>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17" w15:restartNumberingAfterBreak="0">
    <w:nsid w:val="00000012"/>
    <w:multiLevelType w:val="multilevel"/>
    <w:tmpl w:val="00000012"/>
    <w:name w:val="WW8Num37"/>
    <w:lvl w:ilvl="0">
      <w:start w:val="10"/>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18" w15:restartNumberingAfterBreak="0">
    <w:nsid w:val="00000013"/>
    <w:multiLevelType w:val="multilevel"/>
    <w:tmpl w:val="00000013"/>
    <w:name w:val="WW8Num38"/>
    <w:lvl w:ilvl="0">
      <w:start w:val="1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9" w15:restartNumberingAfterBreak="0">
    <w:nsid w:val="00000014"/>
    <w:multiLevelType w:val="multilevel"/>
    <w:tmpl w:val="00000014"/>
    <w:name w:val="WW8Num43"/>
    <w:lvl w:ilvl="0">
      <w:start w:val="11"/>
      <w:numFmt w:val="decimal"/>
      <w:lvlText w:val="%1."/>
      <w:lvlJc w:val="left"/>
      <w:pPr>
        <w:tabs>
          <w:tab w:val="num" w:pos="720"/>
        </w:tabs>
        <w:ind w:left="720" w:hanging="360"/>
      </w:pPr>
    </w:lvl>
    <w:lvl w:ilvl="1">
      <w:start w:val="9"/>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0" w15:restartNumberingAfterBreak="0">
    <w:nsid w:val="00000015"/>
    <w:multiLevelType w:val="multilevel"/>
    <w:tmpl w:val="00000015"/>
    <w:name w:val="WW8Num44"/>
    <w:lvl w:ilvl="0">
      <w:start w:val="11"/>
      <w:numFmt w:val="decimal"/>
      <w:lvlText w:val="%1."/>
      <w:lvlJc w:val="left"/>
      <w:pPr>
        <w:tabs>
          <w:tab w:val="num" w:pos="720"/>
        </w:tabs>
        <w:ind w:left="720" w:hanging="360"/>
      </w:pPr>
    </w:lvl>
    <w:lvl w:ilvl="1">
      <w:start w:val="10"/>
      <w:numFmt w:val="decimal"/>
      <w:lvlText w:val="%1.%2."/>
      <w:lvlJc w:val="left"/>
      <w:pPr>
        <w:tabs>
          <w:tab w:val="num" w:pos="786"/>
        </w:tabs>
        <w:ind w:left="786"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1" w15:restartNumberingAfterBreak="0">
    <w:nsid w:val="00000016"/>
    <w:multiLevelType w:val="multilevel"/>
    <w:tmpl w:val="BDB43EDA"/>
    <w:name w:val="WW8Num45"/>
    <w:lvl w:ilvl="0">
      <w:start w:val="11"/>
      <w:numFmt w:val="decimal"/>
      <w:lvlText w:val="%1."/>
      <w:lvlJc w:val="left"/>
      <w:pPr>
        <w:tabs>
          <w:tab w:val="num" w:pos="720"/>
        </w:tabs>
        <w:ind w:left="720" w:hanging="360"/>
      </w:pPr>
      <w:rPr>
        <w:rFonts w:hint="default"/>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2" w15:restartNumberingAfterBreak="0">
    <w:nsid w:val="00000017"/>
    <w:multiLevelType w:val="multilevel"/>
    <w:tmpl w:val="00000017"/>
    <w:name w:val="WW8Num46"/>
    <w:lvl w:ilvl="0">
      <w:start w:val="12"/>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23" w15:restartNumberingAfterBreak="0">
    <w:nsid w:val="00000018"/>
    <w:multiLevelType w:val="multilevel"/>
    <w:tmpl w:val="00000018"/>
    <w:name w:val="WW8Num47"/>
    <w:lvl w:ilvl="0">
      <w:start w:val="12"/>
      <w:numFmt w:val="decimal"/>
      <w:lvlText w:val="%1."/>
      <w:lvlJc w:val="left"/>
      <w:pPr>
        <w:tabs>
          <w:tab w:val="num" w:pos="360"/>
        </w:tabs>
        <w:ind w:left="360" w:hanging="360"/>
      </w:pPr>
    </w:lvl>
    <w:lvl w:ilvl="1">
      <w:start w:val="2"/>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24" w15:restartNumberingAfterBreak="0">
    <w:nsid w:val="00000019"/>
    <w:multiLevelType w:val="multilevel"/>
    <w:tmpl w:val="00000019"/>
    <w:name w:val="WW8Num48"/>
    <w:lvl w:ilvl="0">
      <w:start w:val="13"/>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5"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26" w15:restartNumberingAfterBreak="0">
    <w:nsid w:val="0000001D"/>
    <w:multiLevelType w:val="singleLevel"/>
    <w:tmpl w:val="0000001D"/>
    <w:name w:val="WW8Num29"/>
    <w:lvl w:ilvl="0">
      <w:start w:val="1"/>
      <w:numFmt w:val="decimal"/>
      <w:lvlText w:val="%1."/>
      <w:lvlJc w:val="left"/>
      <w:pPr>
        <w:tabs>
          <w:tab w:val="num" w:pos="0"/>
        </w:tabs>
        <w:ind w:left="394" w:hanging="360"/>
      </w:pPr>
      <w:rPr>
        <w:rFonts w:hint="default"/>
      </w:rPr>
    </w:lvl>
  </w:abstractNum>
  <w:abstractNum w:abstractNumId="27"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28" w15:restartNumberingAfterBreak="0">
    <w:nsid w:val="00000022"/>
    <w:multiLevelType w:val="singleLevel"/>
    <w:tmpl w:val="00000022"/>
    <w:name w:val="WW8Num34"/>
    <w:lvl w:ilvl="0">
      <w:start w:val="1"/>
      <w:numFmt w:val="decimal"/>
      <w:lvlText w:val="%1)"/>
      <w:lvlJc w:val="left"/>
      <w:pPr>
        <w:tabs>
          <w:tab w:val="num" w:pos="0"/>
        </w:tabs>
        <w:ind w:left="720" w:hanging="360"/>
      </w:pPr>
      <w:rPr>
        <w:rFonts w:ascii="Verdana" w:hAnsi="Verdana" w:cs="Arial"/>
        <w:bCs/>
        <w:i w:val="0"/>
        <w:sz w:val="20"/>
        <w:szCs w:val="20"/>
      </w:rPr>
    </w:lvl>
  </w:abstractNum>
  <w:abstractNum w:abstractNumId="29" w15:restartNumberingAfterBreak="0">
    <w:nsid w:val="00000024"/>
    <w:multiLevelType w:val="singleLevel"/>
    <w:tmpl w:val="00000024"/>
    <w:name w:val="WW8Num36"/>
    <w:lvl w:ilvl="0">
      <w:start w:val="1"/>
      <w:numFmt w:val="decimal"/>
      <w:lvlText w:val="%1)"/>
      <w:lvlJc w:val="left"/>
      <w:pPr>
        <w:tabs>
          <w:tab w:val="num" w:pos="0"/>
        </w:tabs>
        <w:ind w:left="720" w:hanging="360"/>
      </w:pPr>
      <w:rPr>
        <w:rFonts w:ascii="Verdana" w:hAnsi="Verdana" w:cs="Arial"/>
        <w:bCs/>
        <w:i w:val="0"/>
        <w:sz w:val="20"/>
        <w:szCs w:val="20"/>
      </w:rPr>
    </w:lvl>
  </w:abstractNum>
  <w:abstractNum w:abstractNumId="30" w15:restartNumberingAfterBreak="0">
    <w:nsid w:val="0000003A"/>
    <w:multiLevelType w:val="multilevel"/>
    <w:tmpl w:val="0000003A"/>
    <w:name w:val="WW8Num58"/>
    <w:lvl w:ilvl="0">
      <w:start w:val="10"/>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006B3EF5"/>
    <w:multiLevelType w:val="hybridMultilevel"/>
    <w:tmpl w:val="DBF4D5AC"/>
    <w:lvl w:ilvl="0" w:tplc="36B0534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049B51E1"/>
    <w:multiLevelType w:val="hybridMultilevel"/>
    <w:tmpl w:val="9F94942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06F10B1A"/>
    <w:multiLevelType w:val="hybridMultilevel"/>
    <w:tmpl w:val="0F06B008"/>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08073613"/>
    <w:multiLevelType w:val="hybridMultilevel"/>
    <w:tmpl w:val="C6BA6EC4"/>
    <w:lvl w:ilvl="0" w:tplc="0E88EE12">
      <w:start w:val="1"/>
      <w:numFmt w:val="decimal"/>
      <w:lvlText w:val="%1."/>
      <w:lvlJc w:val="left"/>
      <w:pPr>
        <w:ind w:left="720" w:hanging="360"/>
      </w:pPr>
      <w:rPr>
        <w:rFonts w:eastAsia="Verdana" w:cs="Verdana" w:hint="default"/>
        <w:sz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0A941366"/>
    <w:multiLevelType w:val="hybridMultilevel"/>
    <w:tmpl w:val="BF721D5C"/>
    <w:name w:val="WW8Num302"/>
    <w:lvl w:ilvl="0" w:tplc="22EE4792">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11116EA1"/>
    <w:multiLevelType w:val="hybridMultilevel"/>
    <w:tmpl w:val="D256E65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19F1781D"/>
    <w:multiLevelType w:val="hybridMultilevel"/>
    <w:tmpl w:val="6074CEF0"/>
    <w:lvl w:ilvl="0" w:tplc="A2AE9BE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BD45736"/>
    <w:multiLevelType w:val="hybridMultilevel"/>
    <w:tmpl w:val="521C84E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15:restartNumberingAfterBreak="0">
    <w:nsid w:val="201F0FF6"/>
    <w:multiLevelType w:val="hybridMultilevel"/>
    <w:tmpl w:val="D4DEEABA"/>
    <w:lvl w:ilvl="0" w:tplc="D1007C2A">
      <w:start w:val="1"/>
      <w:numFmt w:val="decimal"/>
      <w:lvlText w:val="%1."/>
      <w:lvlJc w:val="left"/>
      <w:pPr>
        <w:ind w:left="720" w:hanging="360"/>
      </w:pPr>
      <w:rPr>
        <w:rFonts w:ascii="Cambria" w:eastAsia="Calibri" w:hAnsi="Cambria"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1C5320F"/>
    <w:multiLevelType w:val="hybridMultilevel"/>
    <w:tmpl w:val="9A02EB2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2357727D"/>
    <w:multiLevelType w:val="hybridMultilevel"/>
    <w:tmpl w:val="3B8E2914"/>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249234C9"/>
    <w:multiLevelType w:val="hybridMultilevel"/>
    <w:tmpl w:val="414A370C"/>
    <w:lvl w:ilvl="0" w:tplc="50D0969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04C0C01"/>
    <w:multiLevelType w:val="singleLevel"/>
    <w:tmpl w:val="0000000C"/>
    <w:lvl w:ilvl="0">
      <w:start w:val="1"/>
      <w:numFmt w:val="decimal"/>
      <w:lvlText w:val="%1)"/>
      <w:lvlJc w:val="left"/>
      <w:pPr>
        <w:tabs>
          <w:tab w:val="num" w:pos="0"/>
        </w:tabs>
        <w:ind w:left="754" w:hanging="360"/>
      </w:pPr>
      <w:rPr>
        <w:i w:val="0"/>
      </w:rPr>
    </w:lvl>
  </w:abstractNum>
  <w:abstractNum w:abstractNumId="45" w15:restartNumberingAfterBreak="0">
    <w:nsid w:val="307C344D"/>
    <w:multiLevelType w:val="hybridMultilevel"/>
    <w:tmpl w:val="CF0A6004"/>
    <w:lvl w:ilvl="0" w:tplc="2998F2E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7B9689D"/>
    <w:multiLevelType w:val="hybridMultilevel"/>
    <w:tmpl w:val="E85A73AC"/>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 w15:restartNumberingAfterBreak="0">
    <w:nsid w:val="3EC546E8"/>
    <w:multiLevelType w:val="hybridMultilevel"/>
    <w:tmpl w:val="EC72766E"/>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9" w15:restartNumberingAfterBreak="0">
    <w:nsid w:val="46A444D1"/>
    <w:multiLevelType w:val="hybridMultilevel"/>
    <w:tmpl w:val="25407EB0"/>
    <w:lvl w:ilvl="0" w:tplc="0F964DA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BF25A0A"/>
    <w:multiLevelType w:val="hybridMultilevel"/>
    <w:tmpl w:val="3650294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2" w15:restartNumberingAfterBreak="0">
    <w:nsid w:val="60CF3FE7"/>
    <w:multiLevelType w:val="hybridMultilevel"/>
    <w:tmpl w:val="78BAD6F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54" w15:restartNumberingAfterBreak="0">
    <w:nsid w:val="70606B08"/>
    <w:multiLevelType w:val="hybridMultilevel"/>
    <w:tmpl w:val="3BBC2C02"/>
    <w:lvl w:ilvl="0" w:tplc="90F0DC2A">
      <w:start w:val="1"/>
      <w:numFmt w:val="decimal"/>
      <w:lvlText w:val="%1)"/>
      <w:lvlJc w:val="left"/>
      <w:pPr>
        <w:ind w:left="720" w:hanging="360"/>
      </w:pPr>
      <w:rPr>
        <w:i w:val="0"/>
        <w:i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23012120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594292089">
    <w:abstractNumId w:val="53"/>
    <w:lvlOverride w:ilvl="0">
      <w:startOverride w:val="1"/>
    </w:lvlOverride>
  </w:num>
  <w:num w:numId="3" w16cid:durableId="1524712857">
    <w:abstractNumId w:val="51"/>
    <w:lvlOverride w:ilvl="0">
      <w:startOverride w:val="1"/>
    </w:lvlOverride>
  </w:num>
  <w:num w:numId="4" w16cid:durableId="2112896961">
    <w:abstractNumId w:val="48"/>
    <w:lvlOverride w:ilvl="0">
      <w:startOverride w:val="1"/>
    </w:lvlOverride>
  </w:num>
  <w:num w:numId="5" w16cid:durableId="1052776626">
    <w:abstractNumId w:val="45"/>
  </w:num>
  <w:num w:numId="6" w16cid:durableId="1827086473">
    <w:abstractNumId w:val="49"/>
  </w:num>
  <w:num w:numId="7" w16cid:durableId="1982729196">
    <w:abstractNumId w:val="39"/>
  </w:num>
  <w:num w:numId="8" w16cid:durableId="1156646465">
    <w:abstractNumId w:val="31"/>
  </w:num>
  <w:num w:numId="9" w16cid:durableId="556009435">
    <w:abstractNumId w:val="37"/>
  </w:num>
  <w:num w:numId="10" w16cid:durableId="1618296424">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36790111">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56633869">
    <w:abstractNumId w:val="44"/>
    <w:lvlOverride w:ilvl="0">
      <w:startOverride w:val="1"/>
    </w:lvlOverride>
  </w:num>
  <w:num w:numId="13" w16cid:durableId="333458657">
    <w:abstractNumId w:val="43"/>
  </w:num>
  <w:num w:numId="14" w16cid:durableId="267549907">
    <w:abstractNumId w:val="34"/>
  </w:num>
  <w:num w:numId="15" w16cid:durableId="1394894049">
    <w:abstractNumId w:val="42"/>
  </w:num>
  <w:num w:numId="16" w16cid:durableId="2004895211">
    <w:abstractNumId w:val="32"/>
  </w:num>
  <w:num w:numId="17" w16cid:durableId="1009213390">
    <w:abstractNumId w:val="40"/>
  </w:num>
  <w:num w:numId="18" w16cid:durableId="1302225891">
    <w:abstractNumId w:val="38"/>
  </w:num>
  <w:num w:numId="19" w16cid:durableId="1569612829">
    <w:abstractNumId w:val="52"/>
  </w:num>
  <w:num w:numId="20" w16cid:durableId="683485111">
    <w:abstractNumId w:val="33"/>
  </w:num>
  <w:num w:numId="21" w16cid:durableId="947279087">
    <w:abstractNumId w:val="47"/>
  </w:num>
  <w:num w:numId="22" w16cid:durableId="651833609">
    <w:abstractNumId w:val="36"/>
  </w:num>
  <w:num w:numId="23" w16cid:durableId="754204978">
    <w:abstractNumId w:val="46"/>
  </w:num>
  <w:numIdMacAtCleanup w:val="1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ciej Miśków">
    <w15:presenceInfo w15:providerId="AD" w15:userId="S-1-5-21-1258824510-3303949563-3469234235-7927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C3483"/>
    <w:rsid w:val="000001CF"/>
    <w:rsid w:val="000002C6"/>
    <w:rsid w:val="00000F6F"/>
    <w:rsid w:val="0000202C"/>
    <w:rsid w:val="000028A7"/>
    <w:rsid w:val="000047B5"/>
    <w:rsid w:val="000054CB"/>
    <w:rsid w:val="000064F0"/>
    <w:rsid w:val="0000654F"/>
    <w:rsid w:val="00006F53"/>
    <w:rsid w:val="00007D05"/>
    <w:rsid w:val="0001015B"/>
    <w:rsid w:val="00011C75"/>
    <w:rsid w:val="0001289D"/>
    <w:rsid w:val="00015128"/>
    <w:rsid w:val="0001557A"/>
    <w:rsid w:val="000162F8"/>
    <w:rsid w:val="00020A45"/>
    <w:rsid w:val="00021365"/>
    <w:rsid w:val="00021779"/>
    <w:rsid w:val="00021C4A"/>
    <w:rsid w:val="0002205D"/>
    <w:rsid w:val="000232EE"/>
    <w:rsid w:val="00023BF1"/>
    <w:rsid w:val="000242A0"/>
    <w:rsid w:val="00024300"/>
    <w:rsid w:val="00024EED"/>
    <w:rsid w:val="000261AA"/>
    <w:rsid w:val="00026BF5"/>
    <w:rsid w:val="00026D80"/>
    <w:rsid w:val="00027803"/>
    <w:rsid w:val="000308F7"/>
    <w:rsid w:val="00031333"/>
    <w:rsid w:val="00031D51"/>
    <w:rsid w:val="0003290D"/>
    <w:rsid w:val="00032F05"/>
    <w:rsid w:val="00036FAB"/>
    <w:rsid w:val="0004046F"/>
    <w:rsid w:val="00041228"/>
    <w:rsid w:val="0004242A"/>
    <w:rsid w:val="0004296F"/>
    <w:rsid w:val="00043D3B"/>
    <w:rsid w:val="00044100"/>
    <w:rsid w:val="00046825"/>
    <w:rsid w:val="00046EBE"/>
    <w:rsid w:val="00047193"/>
    <w:rsid w:val="00047430"/>
    <w:rsid w:val="00051673"/>
    <w:rsid w:val="0005216E"/>
    <w:rsid w:val="00052DB5"/>
    <w:rsid w:val="00053ED7"/>
    <w:rsid w:val="000549F2"/>
    <w:rsid w:val="00057230"/>
    <w:rsid w:val="00062F7C"/>
    <w:rsid w:val="00063AA5"/>
    <w:rsid w:val="00064584"/>
    <w:rsid w:val="000647B7"/>
    <w:rsid w:val="0006486E"/>
    <w:rsid w:val="0006514F"/>
    <w:rsid w:val="000658E3"/>
    <w:rsid w:val="000708CE"/>
    <w:rsid w:val="00070FDA"/>
    <w:rsid w:val="00071C6A"/>
    <w:rsid w:val="000741F9"/>
    <w:rsid w:val="00081839"/>
    <w:rsid w:val="00082145"/>
    <w:rsid w:val="00082197"/>
    <w:rsid w:val="0008241E"/>
    <w:rsid w:val="00084111"/>
    <w:rsid w:val="00084DF2"/>
    <w:rsid w:val="000907C7"/>
    <w:rsid w:val="0009096C"/>
    <w:rsid w:val="0009111C"/>
    <w:rsid w:val="00091245"/>
    <w:rsid w:val="000929B1"/>
    <w:rsid w:val="000956FA"/>
    <w:rsid w:val="00095983"/>
    <w:rsid w:val="00095AA7"/>
    <w:rsid w:val="000969C4"/>
    <w:rsid w:val="000A4391"/>
    <w:rsid w:val="000A61E6"/>
    <w:rsid w:val="000A68E5"/>
    <w:rsid w:val="000B077F"/>
    <w:rsid w:val="000B1038"/>
    <w:rsid w:val="000B17D4"/>
    <w:rsid w:val="000B285B"/>
    <w:rsid w:val="000B2E3A"/>
    <w:rsid w:val="000B33D6"/>
    <w:rsid w:val="000B3E92"/>
    <w:rsid w:val="000B3FF9"/>
    <w:rsid w:val="000B5590"/>
    <w:rsid w:val="000B6171"/>
    <w:rsid w:val="000B658C"/>
    <w:rsid w:val="000B6AD3"/>
    <w:rsid w:val="000B7C21"/>
    <w:rsid w:val="000C1D2D"/>
    <w:rsid w:val="000C2102"/>
    <w:rsid w:val="000C2B75"/>
    <w:rsid w:val="000C39D1"/>
    <w:rsid w:val="000C3C7A"/>
    <w:rsid w:val="000C4CDF"/>
    <w:rsid w:val="000C55A6"/>
    <w:rsid w:val="000C5993"/>
    <w:rsid w:val="000C7379"/>
    <w:rsid w:val="000C7D81"/>
    <w:rsid w:val="000D0B9D"/>
    <w:rsid w:val="000D6136"/>
    <w:rsid w:val="000D67B9"/>
    <w:rsid w:val="000E0A5D"/>
    <w:rsid w:val="000E1A30"/>
    <w:rsid w:val="000E1C61"/>
    <w:rsid w:val="000E204F"/>
    <w:rsid w:val="000E2DE0"/>
    <w:rsid w:val="000E2ED1"/>
    <w:rsid w:val="000E3C8A"/>
    <w:rsid w:val="000E3F01"/>
    <w:rsid w:val="000E49FF"/>
    <w:rsid w:val="000E4CD3"/>
    <w:rsid w:val="000E604A"/>
    <w:rsid w:val="000E6766"/>
    <w:rsid w:val="000E6A48"/>
    <w:rsid w:val="000E6E2C"/>
    <w:rsid w:val="000F05C8"/>
    <w:rsid w:val="000F0E8D"/>
    <w:rsid w:val="000F2008"/>
    <w:rsid w:val="000F2AE3"/>
    <w:rsid w:val="000F311B"/>
    <w:rsid w:val="000F42CD"/>
    <w:rsid w:val="000F74B6"/>
    <w:rsid w:val="000F7A44"/>
    <w:rsid w:val="000F7C76"/>
    <w:rsid w:val="000F7F11"/>
    <w:rsid w:val="001002DA"/>
    <w:rsid w:val="00102C61"/>
    <w:rsid w:val="00102E72"/>
    <w:rsid w:val="00102F78"/>
    <w:rsid w:val="00103989"/>
    <w:rsid w:val="001056A2"/>
    <w:rsid w:val="0010726F"/>
    <w:rsid w:val="00111524"/>
    <w:rsid w:val="00111526"/>
    <w:rsid w:val="00112579"/>
    <w:rsid w:val="00113122"/>
    <w:rsid w:val="001131C0"/>
    <w:rsid w:val="001134FD"/>
    <w:rsid w:val="00113A41"/>
    <w:rsid w:val="00114007"/>
    <w:rsid w:val="00115A3E"/>
    <w:rsid w:val="00117025"/>
    <w:rsid w:val="00122365"/>
    <w:rsid w:val="00122CD6"/>
    <w:rsid w:val="0012412D"/>
    <w:rsid w:val="00126835"/>
    <w:rsid w:val="00126CFA"/>
    <w:rsid w:val="0012709F"/>
    <w:rsid w:val="00127FA0"/>
    <w:rsid w:val="001309FA"/>
    <w:rsid w:val="0013283A"/>
    <w:rsid w:val="00134853"/>
    <w:rsid w:val="00134BD2"/>
    <w:rsid w:val="00135B54"/>
    <w:rsid w:val="0013660F"/>
    <w:rsid w:val="00137A66"/>
    <w:rsid w:val="001402B5"/>
    <w:rsid w:val="00141DBB"/>
    <w:rsid w:val="00142C70"/>
    <w:rsid w:val="00143894"/>
    <w:rsid w:val="00143C49"/>
    <w:rsid w:val="001440E1"/>
    <w:rsid w:val="001444ED"/>
    <w:rsid w:val="00144988"/>
    <w:rsid w:val="00145217"/>
    <w:rsid w:val="00145A7A"/>
    <w:rsid w:val="00145ABB"/>
    <w:rsid w:val="001462AB"/>
    <w:rsid w:val="00146CED"/>
    <w:rsid w:val="0014790C"/>
    <w:rsid w:val="001502C7"/>
    <w:rsid w:val="00150C0E"/>
    <w:rsid w:val="001510FB"/>
    <w:rsid w:val="00151CCC"/>
    <w:rsid w:val="0015200B"/>
    <w:rsid w:val="0015245F"/>
    <w:rsid w:val="00152ED9"/>
    <w:rsid w:val="001543F5"/>
    <w:rsid w:val="001558DB"/>
    <w:rsid w:val="00155FA6"/>
    <w:rsid w:val="00156D8D"/>
    <w:rsid w:val="00156EB0"/>
    <w:rsid w:val="001572A9"/>
    <w:rsid w:val="00161F09"/>
    <w:rsid w:val="00162B83"/>
    <w:rsid w:val="00163C32"/>
    <w:rsid w:val="00163FD9"/>
    <w:rsid w:val="001663C1"/>
    <w:rsid w:val="0016640F"/>
    <w:rsid w:val="00166824"/>
    <w:rsid w:val="00166D5C"/>
    <w:rsid w:val="00171B12"/>
    <w:rsid w:val="00172006"/>
    <w:rsid w:val="00172906"/>
    <w:rsid w:val="00174E66"/>
    <w:rsid w:val="00175321"/>
    <w:rsid w:val="001773E8"/>
    <w:rsid w:val="00177D0B"/>
    <w:rsid w:val="001802D4"/>
    <w:rsid w:val="0018068B"/>
    <w:rsid w:val="00180DA6"/>
    <w:rsid w:val="00180EDA"/>
    <w:rsid w:val="00181528"/>
    <w:rsid w:val="001815B3"/>
    <w:rsid w:val="001816D8"/>
    <w:rsid w:val="00183232"/>
    <w:rsid w:val="00183C4F"/>
    <w:rsid w:val="001852A1"/>
    <w:rsid w:val="001859A6"/>
    <w:rsid w:val="001859D0"/>
    <w:rsid w:val="00186667"/>
    <w:rsid w:val="00187047"/>
    <w:rsid w:val="00187C56"/>
    <w:rsid w:val="00187EB0"/>
    <w:rsid w:val="00190666"/>
    <w:rsid w:val="001906AA"/>
    <w:rsid w:val="00192C58"/>
    <w:rsid w:val="00193DD8"/>
    <w:rsid w:val="0019446E"/>
    <w:rsid w:val="00195B80"/>
    <w:rsid w:val="001961A4"/>
    <w:rsid w:val="0019693E"/>
    <w:rsid w:val="00196B4D"/>
    <w:rsid w:val="001A1590"/>
    <w:rsid w:val="001A2B8D"/>
    <w:rsid w:val="001A2DF1"/>
    <w:rsid w:val="001A3A3C"/>
    <w:rsid w:val="001A3C3F"/>
    <w:rsid w:val="001A47EA"/>
    <w:rsid w:val="001A4AB7"/>
    <w:rsid w:val="001A6443"/>
    <w:rsid w:val="001A67C1"/>
    <w:rsid w:val="001A6ECE"/>
    <w:rsid w:val="001A7188"/>
    <w:rsid w:val="001A74CA"/>
    <w:rsid w:val="001B03C3"/>
    <w:rsid w:val="001B0791"/>
    <w:rsid w:val="001B0918"/>
    <w:rsid w:val="001B224A"/>
    <w:rsid w:val="001B28BB"/>
    <w:rsid w:val="001B357C"/>
    <w:rsid w:val="001B4158"/>
    <w:rsid w:val="001B6318"/>
    <w:rsid w:val="001B752F"/>
    <w:rsid w:val="001C05C9"/>
    <w:rsid w:val="001C08B8"/>
    <w:rsid w:val="001C204A"/>
    <w:rsid w:val="001C208E"/>
    <w:rsid w:val="001C2F87"/>
    <w:rsid w:val="001C3D38"/>
    <w:rsid w:val="001C3DD1"/>
    <w:rsid w:val="001C769C"/>
    <w:rsid w:val="001C7DC5"/>
    <w:rsid w:val="001C7FF2"/>
    <w:rsid w:val="001D172C"/>
    <w:rsid w:val="001D225F"/>
    <w:rsid w:val="001D54A3"/>
    <w:rsid w:val="001D7446"/>
    <w:rsid w:val="001E0209"/>
    <w:rsid w:val="001E0ADF"/>
    <w:rsid w:val="001E2729"/>
    <w:rsid w:val="001E2E4F"/>
    <w:rsid w:val="001E3CF4"/>
    <w:rsid w:val="001F078A"/>
    <w:rsid w:val="001F3EF9"/>
    <w:rsid w:val="001F5A27"/>
    <w:rsid w:val="001F5A7E"/>
    <w:rsid w:val="001F6531"/>
    <w:rsid w:val="001F7296"/>
    <w:rsid w:val="001F7C14"/>
    <w:rsid w:val="00200EB3"/>
    <w:rsid w:val="002017AC"/>
    <w:rsid w:val="00203069"/>
    <w:rsid w:val="0020334E"/>
    <w:rsid w:val="00203792"/>
    <w:rsid w:val="00203914"/>
    <w:rsid w:val="00203D74"/>
    <w:rsid w:val="0020483F"/>
    <w:rsid w:val="00204987"/>
    <w:rsid w:val="00204F93"/>
    <w:rsid w:val="0020742E"/>
    <w:rsid w:val="00207434"/>
    <w:rsid w:val="00207C67"/>
    <w:rsid w:val="00211057"/>
    <w:rsid w:val="00213FE2"/>
    <w:rsid w:val="00214ADB"/>
    <w:rsid w:val="0021661D"/>
    <w:rsid w:val="002174DA"/>
    <w:rsid w:val="00220509"/>
    <w:rsid w:val="00220DA4"/>
    <w:rsid w:val="002237F6"/>
    <w:rsid w:val="00223922"/>
    <w:rsid w:val="00223AF8"/>
    <w:rsid w:val="00223EFF"/>
    <w:rsid w:val="002241B9"/>
    <w:rsid w:val="00224482"/>
    <w:rsid w:val="00225AF8"/>
    <w:rsid w:val="00230609"/>
    <w:rsid w:val="00231232"/>
    <w:rsid w:val="00232662"/>
    <w:rsid w:val="002333A0"/>
    <w:rsid w:val="00234C12"/>
    <w:rsid w:val="002351D0"/>
    <w:rsid w:val="00236C58"/>
    <w:rsid w:val="0024024B"/>
    <w:rsid w:val="0024139B"/>
    <w:rsid w:val="002415B5"/>
    <w:rsid w:val="002417BB"/>
    <w:rsid w:val="00241E19"/>
    <w:rsid w:val="00241F82"/>
    <w:rsid w:val="00241FAC"/>
    <w:rsid w:val="00244786"/>
    <w:rsid w:val="0024497F"/>
    <w:rsid w:val="00245144"/>
    <w:rsid w:val="00245ACD"/>
    <w:rsid w:val="00245E13"/>
    <w:rsid w:val="00246689"/>
    <w:rsid w:val="00246C20"/>
    <w:rsid w:val="002500FC"/>
    <w:rsid w:val="00250524"/>
    <w:rsid w:val="00255209"/>
    <w:rsid w:val="00255873"/>
    <w:rsid w:val="00256514"/>
    <w:rsid w:val="002603CC"/>
    <w:rsid w:val="00260B11"/>
    <w:rsid w:val="002625B6"/>
    <w:rsid w:val="00263132"/>
    <w:rsid w:val="002631AA"/>
    <w:rsid w:val="00263AFD"/>
    <w:rsid w:val="00264292"/>
    <w:rsid w:val="00265A17"/>
    <w:rsid w:val="00266972"/>
    <w:rsid w:val="00266FDF"/>
    <w:rsid w:val="00267E22"/>
    <w:rsid w:val="0027055D"/>
    <w:rsid w:val="00270C75"/>
    <w:rsid w:val="00271153"/>
    <w:rsid w:val="002736B0"/>
    <w:rsid w:val="0027385E"/>
    <w:rsid w:val="002757FA"/>
    <w:rsid w:val="00276A2A"/>
    <w:rsid w:val="00276FC7"/>
    <w:rsid w:val="0027799E"/>
    <w:rsid w:val="00281000"/>
    <w:rsid w:val="00281A20"/>
    <w:rsid w:val="00282553"/>
    <w:rsid w:val="0028272B"/>
    <w:rsid w:val="002840F4"/>
    <w:rsid w:val="002849D6"/>
    <w:rsid w:val="00284BB2"/>
    <w:rsid w:val="002852F9"/>
    <w:rsid w:val="00285FCA"/>
    <w:rsid w:val="002862D8"/>
    <w:rsid w:val="002879C6"/>
    <w:rsid w:val="00293F25"/>
    <w:rsid w:val="00294EFF"/>
    <w:rsid w:val="00295922"/>
    <w:rsid w:val="00295D98"/>
    <w:rsid w:val="0029612D"/>
    <w:rsid w:val="00296CF8"/>
    <w:rsid w:val="002978EA"/>
    <w:rsid w:val="002A1154"/>
    <w:rsid w:val="002A2E2A"/>
    <w:rsid w:val="002A4539"/>
    <w:rsid w:val="002A4EC0"/>
    <w:rsid w:val="002A5139"/>
    <w:rsid w:val="002A544F"/>
    <w:rsid w:val="002A5639"/>
    <w:rsid w:val="002A604E"/>
    <w:rsid w:val="002A6861"/>
    <w:rsid w:val="002A6D2F"/>
    <w:rsid w:val="002B044D"/>
    <w:rsid w:val="002B0BE8"/>
    <w:rsid w:val="002B0E6E"/>
    <w:rsid w:val="002B1535"/>
    <w:rsid w:val="002B1633"/>
    <w:rsid w:val="002B1E8F"/>
    <w:rsid w:val="002B28E1"/>
    <w:rsid w:val="002B2B7C"/>
    <w:rsid w:val="002B2D19"/>
    <w:rsid w:val="002B307E"/>
    <w:rsid w:val="002B377C"/>
    <w:rsid w:val="002B4E7F"/>
    <w:rsid w:val="002B554E"/>
    <w:rsid w:val="002B5DC5"/>
    <w:rsid w:val="002B601A"/>
    <w:rsid w:val="002B7B51"/>
    <w:rsid w:val="002C1B1C"/>
    <w:rsid w:val="002C2308"/>
    <w:rsid w:val="002C3D39"/>
    <w:rsid w:val="002C409C"/>
    <w:rsid w:val="002C41F8"/>
    <w:rsid w:val="002C4759"/>
    <w:rsid w:val="002C47E2"/>
    <w:rsid w:val="002C4BE6"/>
    <w:rsid w:val="002C61DF"/>
    <w:rsid w:val="002D2B9C"/>
    <w:rsid w:val="002D4470"/>
    <w:rsid w:val="002D5979"/>
    <w:rsid w:val="002D642D"/>
    <w:rsid w:val="002D7D66"/>
    <w:rsid w:val="002E207D"/>
    <w:rsid w:val="002E416F"/>
    <w:rsid w:val="002E4FAE"/>
    <w:rsid w:val="002E5ED4"/>
    <w:rsid w:val="002E603C"/>
    <w:rsid w:val="002F0055"/>
    <w:rsid w:val="002F0795"/>
    <w:rsid w:val="002F2D9C"/>
    <w:rsid w:val="002F352D"/>
    <w:rsid w:val="002F36C6"/>
    <w:rsid w:val="002F5C0E"/>
    <w:rsid w:val="00301556"/>
    <w:rsid w:val="00301946"/>
    <w:rsid w:val="00302A58"/>
    <w:rsid w:val="00303560"/>
    <w:rsid w:val="003053D1"/>
    <w:rsid w:val="00307D89"/>
    <w:rsid w:val="0031048C"/>
    <w:rsid w:val="00311727"/>
    <w:rsid w:val="0031187E"/>
    <w:rsid w:val="00311A4A"/>
    <w:rsid w:val="00312C12"/>
    <w:rsid w:val="00313403"/>
    <w:rsid w:val="00313DD1"/>
    <w:rsid w:val="00316206"/>
    <w:rsid w:val="0031768F"/>
    <w:rsid w:val="0032108F"/>
    <w:rsid w:val="00321FF8"/>
    <w:rsid w:val="00322136"/>
    <w:rsid w:val="0032236D"/>
    <w:rsid w:val="00322DCB"/>
    <w:rsid w:val="00324254"/>
    <w:rsid w:val="00325C9D"/>
    <w:rsid w:val="003263A9"/>
    <w:rsid w:val="0032679B"/>
    <w:rsid w:val="00327468"/>
    <w:rsid w:val="00333E5C"/>
    <w:rsid w:val="00333E7A"/>
    <w:rsid w:val="003358F3"/>
    <w:rsid w:val="00336101"/>
    <w:rsid w:val="00336F69"/>
    <w:rsid w:val="00342121"/>
    <w:rsid w:val="003465F0"/>
    <w:rsid w:val="00347082"/>
    <w:rsid w:val="003502EC"/>
    <w:rsid w:val="003505ED"/>
    <w:rsid w:val="0035299D"/>
    <w:rsid w:val="003537E3"/>
    <w:rsid w:val="00353BC1"/>
    <w:rsid w:val="00353CB4"/>
    <w:rsid w:val="003566F9"/>
    <w:rsid w:val="003567CA"/>
    <w:rsid w:val="003571D5"/>
    <w:rsid w:val="0036029D"/>
    <w:rsid w:val="003605F0"/>
    <w:rsid w:val="00360D95"/>
    <w:rsid w:val="00360E85"/>
    <w:rsid w:val="00361043"/>
    <w:rsid w:val="003615C9"/>
    <w:rsid w:val="00363E5B"/>
    <w:rsid w:val="00364418"/>
    <w:rsid w:val="00371D9F"/>
    <w:rsid w:val="00372C2C"/>
    <w:rsid w:val="00375777"/>
    <w:rsid w:val="00376840"/>
    <w:rsid w:val="00382DDB"/>
    <w:rsid w:val="00384708"/>
    <w:rsid w:val="0038630B"/>
    <w:rsid w:val="003865AF"/>
    <w:rsid w:val="0038748A"/>
    <w:rsid w:val="00387771"/>
    <w:rsid w:val="003906A6"/>
    <w:rsid w:val="003910BF"/>
    <w:rsid w:val="003923AA"/>
    <w:rsid w:val="00394846"/>
    <w:rsid w:val="0039598F"/>
    <w:rsid w:val="00397841"/>
    <w:rsid w:val="003A188D"/>
    <w:rsid w:val="003A2397"/>
    <w:rsid w:val="003B0127"/>
    <w:rsid w:val="003B1B0D"/>
    <w:rsid w:val="003B1C89"/>
    <w:rsid w:val="003B28B1"/>
    <w:rsid w:val="003B2A6C"/>
    <w:rsid w:val="003B314C"/>
    <w:rsid w:val="003B4D77"/>
    <w:rsid w:val="003B61A7"/>
    <w:rsid w:val="003C0A08"/>
    <w:rsid w:val="003C1610"/>
    <w:rsid w:val="003C425C"/>
    <w:rsid w:val="003C4BAD"/>
    <w:rsid w:val="003C61B6"/>
    <w:rsid w:val="003C6EE9"/>
    <w:rsid w:val="003D0470"/>
    <w:rsid w:val="003D132E"/>
    <w:rsid w:val="003D141C"/>
    <w:rsid w:val="003D1E3B"/>
    <w:rsid w:val="003D2AE5"/>
    <w:rsid w:val="003D2DE2"/>
    <w:rsid w:val="003D38C4"/>
    <w:rsid w:val="003D6213"/>
    <w:rsid w:val="003D77DE"/>
    <w:rsid w:val="003E0BAF"/>
    <w:rsid w:val="003E0C22"/>
    <w:rsid w:val="003E17BD"/>
    <w:rsid w:val="003E1FBB"/>
    <w:rsid w:val="003E493D"/>
    <w:rsid w:val="003E4F8C"/>
    <w:rsid w:val="003E5F88"/>
    <w:rsid w:val="003E6152"/>
    <w:rsid w:val="003E76B5"/>
    <w:rsid w:val="003F2856"/>
    <w:rsid w:val="003F2C78"/>
    <w:rsid w:val="003F2DB7"/>
    <w:rsid w:val="003F383B"/>
    <w:rsid w:val="003F3D25"/>
    <w:rsid w:val="003F3E54"/>
    <w:rsid w:val="003F4D25"/>
    <w:rsid w:val="003F508F"/>
    <w:rsid w:val="003F5338"/>
    <w:rsid w:val="003F53FA"/>
    <w:rsid w:val="00400DF7"/>
    <w:rsid w:val="00400DFC"/>
    <w:rsid w:val="00402AC2"/>
    <w:rsid w:val="00403F42"/>
    <w:rsid w:val="0040522B"/>
    <w:rsid w:val="004053F0"/>
    <w:rsid w:val="0040688B"/>
    <w:rsid w:val="00407DA7"/>
    <w:rsid w:val="00410A11"/>
    <w:rsid w:val="00410EA8"/>
    <w:rsid w:val="00412CD7"/>
    <w:rsid w:val="00413305"/>
    <w:rsid w:val="00413C83"/>
    <w:rsid w:val="00416364"/>
    <w:rsid w:val="00416837"/>
    <w:rsid w:val="00417078"/>
    <w:rsid w:val="004176F8"/>
    <w:rsid w:val="004177CE"/>
    <w:rsid w:val="004178A9"/>
    <w:rsid w:val="0042100D"/>
    <w:rsid w:val="0042197F"/>
    <w:rsid w:val="00421991"/>
    <w:rsid w:val="00421F98"/>
    <w:rsid w:val="004226B7"/>
    <w:rsid w:val="0042343F"/>
    <w:rsid w:val="00424290"/>
    <w:rsid w:val="004255F5"/>
    <w:rsid w:val="0042693B"/>
    <w:rsid w:val="0042727D"/>
    <w:rsid w:val="0042793B"/>
    <w:rsid w:val="00427960"/>
    <w:rsid w:val="004303BE"/>
    <w:rsid w:val="00432498"/>
    <w:rsid w:val="00432F55"/>
    <w:rsid w:val="00433300"/>
    <w:rsid w:val="00433FD3"/>
    <w:rsid w:val="00434F0C"/>
    <w:rsid w:val="004368D5"/>
    <w:rsid w:val="00437288"/>
    <w:rsid w:val="00440489"/>
    <w:rsid w:val="0044061C"/>
    <w:rsid w:val="00441D3D"/>
    <w:rsid w:val="00442432"/>
    <w:rsid w:val="00443576"/>
    <w:rsid w:val="00443F67"/>
    <w:rsid w:val="004453A8"/>
    <w:rsid w:val="00446435"/>
    <w:rsid w:val="00447B6F"/>
    <w:rsid w:val="00451A44"/>
    <w:rsid w:val="00454F11"/>
    <w:rsid w:val="00455AFF"/>
    <w:rsid w:val="004564EC"/>
    <w:rsid w:val="004572B6"/>
    <w:rsid w:val="0046056B"/>
    <w:rsid w:val="0046061C"/>
    <w:rsid w:val="004606C5"/>
    <w:rsid w:val="0046258C"/>
    <w:rsid w:val="004627C1"/>
    <w:rsid w:val="00462831"/>
    <w:rsid w:val="00462F1B"/>
    <w:rsid w:val="004653F9"/>
    <w:rsid w:val="00466CF3"/>
    <w:rsid w:val="00467285"/>
    <w:rsid w:val="00467B27"/>
    <w:rsid w:val="0047030B"/>
    <w:rsid w:val="00470ADE"/>
    <w:rsid w:val="00470BAF"/>
    <w:rsid w:val="00471194"/>
    <w:rsid w:val="004720A7"/>
    <w:rsid w:val="004727A7"/>
    <w:rsid w:val="0047504B"/>
    <w:rsid w:val="004774AC"/>
    <w:rsid w:val="0048026D"/>
    <w:rsid w:val="00482159"/>
    <w:rsid w:val="00482BC8"/>
    <w:rsid w:val="004843DA"/>
    <w:rsid w:val="00485FA2"/>
    <w:rsid w:val="004860DF"/>
    <w:rsid w:val="00486165"/>
    <w:rsid w:val="00486997"/>
    <w:rsid w:val="00486B0A"/>
    <w:rsid w:val="00487923"/>
    <w:rsid w:val="00487B66"/>
    <w:rsid w:val="0049008A"/>
    <w:rsid w:val="00490538"/>
    <w:rsid w:val="004918C6"/>
    <w:rsid w:val="00493FE8"/>
    <w:rsid w:val="00495154"/>
    <w:rsid w:val="004953A2"/>
    <w:rsid w:val="00495F9D"/>
    <w:rsid w:val="00496B82"/>
    <w:rsid w:val="004972D5"/>
    <w:rsid w:val="00497DE7"/>
    <w:rsid w:val="004A1D1E"/>
    <w:rsid w:val="004A24E7"/>
    <w:rsid w:val="004A2D12"/>
    <w:rsid w:val="004A3792"/>
    <w:rsid w:val="004A52AD"/>
    <w:rsid w:val="004A5328"/>
    <w:rsid w:val="004A6BA3"/>
    <w:rsid w:val="004A6DB8"/>
    <w:rsid w:val="004A7A64"/>
    <w:rsid w:val="004B0302"/>
    <w:rsid w:val="004B0433"/>
    <w:rsid w:val="004B2FB6"/>
    <w:rsid w:val="004B31A6"/>
    <w:rsid w:val="004B4777"/>
    <w:rsid w:val="004C092F"/>
    <w:rsid w:val="004C099B"/>
    <w:rsid w:val="004C0C14"/>
    <w:rsid w:val="004C1B87"/>
    <w:rsid w:val="004C59F3"/>
    <w:rsid w:val="004C704E"/>
    <w:rsid w:val="004C7600"/>
    <w:rsid w:val="004C7A3C"/>
    <w:rsid w:val="004D1C23"/>
    <w:rsid w:val="004D3019"/>
    <w:rsid w:val="004D3716"/>
    <w:rsid w:val="004D491A"/>
    <w:rsid w:val="004D4EC0"/>
    <w:rsid w:val="004D6E5C"/>
    <w:rsid w:val="004D7193"/>
    <w:rsid w:val="004D7227"/>
    <w:rsid w:val="004D7AB6"/>
    <w:rsid w:val="004D7CDD"/>
    <w:rsid w:val="004E0C25"/>
    <w:rsid w:val="004E193A"/>
    <w:rsid w:val="004E2145"/>
    <w:rsid w:val="004E21A8"/>
    <w:rsid w:val="004E3AA7"/>
    <w:rsid w:val="004E4339"/>
    <w:rsid w:val="004E5479"/>
    <w:rsid w:val="004E5856"/>
    <w:rsid w:val="004E6915"/>
    <w:rsid w:val="004E74E0"/>
    <w:rsid w:val="004F22B9"/>
    <w:rsid w:val="004F2B4D"/>
    <w:rsid w:val="004F3489"/>
    <w:rsid w:val="004F397E"/>
    <w:rsid w:val="004F5FC8"/>
    <w:rsid w:val="004F646B"/>
    <w:rsid w:val="004F6ABC"/>
    <w:rsid w:val="00501F7D"/>
    <w:rsid w:val="00502FC3"/>
    <w:rsid w:val="005045C1"/>
    <w:rsid w:val="005054FE"/>
    <w:rsid w:val="00505D51"/>
    <w:rsid w:val="00506412"/>
    <w:rsid w:val="00510C12"/>
    <w:rsid w:val="00511815"/>
    <w:rsid w:val="0051262F"/>
    <w:rsid w:val="005138EE"/>
    <w:rsid w:val="00514A3A"/>
    <w:rsid w:val="0051535E"/>
    <w:rsid w:val="005168F6"/>
    <w:rsid w:val="00516DAC"/>
    <w:rsid w:val="0052141E"/>
    <w:rsid w:val="00521F24"/>
    <w:rsid w:val="00524193"/>
    <w:rsid w:val="0052601B"/>
    <w:rsid w:val="005271AF"/>
    <w:rsid w:val="005303AF"/>
    <w:rsid w:val="005318C9"/>
    <w:rsid w:val="00531EE6"/>
    <w:rsid w:val="005326C1"/>
    <w:rsid w:val="00532CE7"/>
    <w:rsid w:val="00533D0D"/>
    <w:rsid w:val="0053605A"/>
    <w:rsid w:val="00537139"/>
    <w:rsid w:val="00541166"/>
    <w:rsid w:val="00546655"/>
    <w:rsid w:val="005472D4"/>
    <w:rsid w:val="00547430"/>
    <w:rsid w:val="00551E09"/>
    <w:rsid w:val="00552F10"/>
    <w:rsid w:val="005534B7"/>
    <w:rsid w:val="00554F11"/>
    <w:rsid w:val="00555363"/>
    <w:rsid w:val="00560200"/>
    <w:rsid w:val="00560F03"/>
    <w:rsid w:val="00561994"/>
    <w:rsid w:val="00561CF5"/>
    <w:rsid w:val="00563405"/>
    <w:rsid w:val="0056398A"/>
    <w:rsid w:val="005651FF"/>
    <w:rsid w:val="00566245"/>
    <w:rsid w:val="005667BC"/>
    <w:rsid w:val="0056719D"/>
    <w:rsid w:val="005671C6"/>
    <w:rsid w:val="0056763D"/>
    <w:rsid w:val="00570D3D"/>
    <w:rsid w:val="00571A28"/>
    <w:rsid w:val="00571AC3"/>
    <w:rsid w:val="005722A1"/>
    <w:rsid w:val="005728D9"/>
    <w:rsid w:val="00573531"/>
    <w:rsid w:val="00573C0B"/>
    <w:rsid w:val="00573C6E"/>
    <w:rsid w:val="00573DE7"/>
    <w:rsid w:val="00573F55"/>
    <w:rsid w:val="005755D5"/>
    <w:rsid w:val="0057789C"/>
    <w:rsid w:val="00582953"/>
    <w:rsid w:val="0058333E"/>
    <w:rsid w:val="005833D6"/>
    <w:rsid w:val="00583AF0"/>
    <w:rsid w:val="00583F51"/>
    <w:rsid w:val="00584942"/>
    <w:rsid w:val="00584BA0"/>
    <w:rsid w:val="0058618D"/>
    <w:rsid w:val="0058632F"/>
    <w:rsid w:val="00587380"/>
    <w:rsid w:val="00587671"/>
    <w:rsid w:val="005901E2"/>
    <w:rsid w:val="00590EA1"/>
    <w:rsid w:val="0059199B"/>
    <w:rsid w:val="0059548F"/>
    <w:rsid w:val="00596F86"/>
    <w:rsid w:val="005978CC"/>
    <w:rsid w:val="005A0411"/>
    <w:rsid w:val="005A2030"/>
    <w:rsid w:val="005A31E9"/>
    <w:rsid w:val="005A57F0"/>
    <w:rsid w:val="005A6643"/>
    <w:rsid w:val="005A706E"/>
    <w:rsid w:val="005A780A"/>
    <w:rsid w:val="005A7CE1"/>
    <w:rsid w:val="005A7F82"/>
    <w:rsid w:val="005A7FEC"/>
    <w:rsid w:val="005B2771"/>
    <w:rsid w:val="005B2EF7"/>
    <w:rsid w:val="005B4E4D"/>
    <w:rsid w:val="005B4F9C"/>
    <w:rsid w:val="005B6046"/>
    <w:rsid w:val="005B6C82"/>
    <w:rsid w:val="005B7184"/>
    <w:rsid w:val="005B734E"/>
    <w:rsid w:val="005B7D69"/>
    <w:rsid w:val="005C086C"/>
    <w:rsid w:val="005C221B"/>
    <w:rsid w:val="005C2419"/>
    <w:rsid w:val="005C3461"/>
    <w:rsid w:val="005C49B5"/>
    <w:rsid w:val="005C5C6C"/>
    <w:rsid w:val="005C5EB3"/>
    <w:rsid w:val="005C671D"/>
    <w:rsid w:val="005C6F69"/>
    <w:rsid w:val="005C71B6"/>
    <w:rsid w:val="005D096F"/>
    <w:rsid w:val="005D0AAF"/>
    <w:rsid w:val="005D1867"/>
    <w:rsid w:val="005D1E9D"/>
    <w:rsid w:val="005D1EB6"/>
    <w:rsid w:val="005D34F7"/>
    <w:rsid w:val="005D4D76"/>
    <w:rsid w:val="005D50C4"/>
    <w:rsid w:val="005D5708"/>
    <w:rsid w:val="005D6138"/>
    <w:rsid w:val="005D6231"/>
    <w:rsid w:val="005D6FE0"/>
    <w:rsid w:val="005D7041"/>
    <w:rsid w:val="005D7321"/>
    <w:rsid w:val="005E09EB"/>
    <w:rsid w:val="005E33C8"/>
    <w:rsid w:val="005E5EEF"/>
    <w:rsid w:val="005E5F85"/>
    <w:rsid w:val="005E686C"/>
    <w:rsid w:val="005F0482"/>
    <w:rsid w:val="005F11B7"/>
    <w:rsid w:val="005F18D0"/>
    <w:rsid w:val="005F1E91"/>
    <w:rsid w:val="005F2C5C"/>
    <w:rsid w:val="005F38C1"/>
    <w:rsid w:val="005F3F35"/>
    <w:rsid w:val="005F636B"/>
    <w:rsid w:val="005F72E9"/>
    <w:rsid w:val="005F761B"/>
    <w:rsid w:val="00600B7A"/>
    <w:rsid w:val="0060287B"/>
    <w:rsid w:val="00602933"/>
    <w:rsid w:val="006032D5"/>
    <w:rsid w:val="0060398C"/>
    <w:rsid w:val="006041FD"/>
    <w:rsid w:val="006044A9"/>
    <w:rsid w:val="006057A3"/>
    <w:rsid w:val="006102B3"/>
    <w:rsid w:val="00611074"/>
    <w:rsid w:val="00611649"/>
    <w:rsid w:val="00612576"/>
    <w:rsid w:val="00613AEA"/>
    <w:rsid w:val="00613DAF"/>
    <w:rsid w:val="00615053"/>
    <w:rsid w:val="006151D2"/>
    <w:rsid w:val="0061522A"/>
    <w:rsid w:val="0061573A"/>
    <w:rsid w:val="006158B7"/>
    <w:rsid w:val="0061598D"/>
    <w:rsid w:val="00615BF5"/>
    <w:rsid w:val="00615C24"/>
    <w:rsid w:val="00615DE2"/>
    <w:rsid w:val="00617370"/>
    <w:rsid w:val="00620448"/>
    <w:rsid w:val="00620D4D"/>
    <w:rsid w:val="00621522"/>
    <w:rsid w:val="0062165C"/>
    <w:rsid w:val="00621BF3"/>
    <w:rsid w:val="00624F6F"/>
    <w:rsid w:val="00625EC0"/>
    <w:rsid w:val="00627EA4"/>
    <w:rsid w:val="0063078D"/>
    <w:rsid w:val="00633D2F"/>
    <w:rsid w:val="00634137"/>
    <w:rsid w:val="0063483B"/>
    <w:rsid w:val="00634DCB"/>
    <w:rsid w:val="00643053"/>
    <w:rsid w:val="00643EBA"/>
    <w:rsid w:val="00644329"/>
    <w:rsid w:val="00645E5E"/>
    <w:rsid w:val="00650BE2"/>
    <w:rsid w:val="006544C9"/>
    <w:rsid w:val="006618FE"/>
    <w:rsid w:val="00663C1A"/>
    <w:rsid w:val="00664B67"/>
    <w:rsid w:val="0066543D"/>
    <w:rsid w:val="00666AD4"/>
    <w:rsid w:val="00670D42"/>
    <w:rsid w:val="00671403"/>
    <w:rsid w:val="006720CA"/>
    <w:rsid w:val="00672B21"/>
    <w:rsid w:val="006753D1"/>
    <w:rsid w:val="00676705"/>
    <w:rsid w:val="006774DF"/>
    <w:rsid w:val="00680AFD"/>
    <w:rsid w:val="006828FB"/>
    <w:rsid w:val="0068329E"/>
    <w:rsid w:val="006834A0"/>
    <w:rsid w:val="00684308"/>
    <w:rsid w:val="00684A2F"/>
    <w:rsid w:val="0068697B"/>
    <w:rsid w:val="00687E33"/>
    <w:rsid w:val="006912DE"/>
    <w:rsid w:val="00691431"/>
    <w:rsid w:val="00691E0F"/>
    <w:rsid w:val="00692B10"/>
    <w:rsid w:val="006930C3"/>
    <w:rsid w:val="006940D9"/>
    <w:rsid w:val="0069476D"/>
    <w:rsid w:val="006963E7"/>
    <w:rsid w:val="00696FC4"/>
    <w:rsid w:val="006A05D3"/>
    <w:rsid w:val="006A0F77"/>
    <w:rsid w:val="006A1C9A"/>
    <w:rsid w:val="006A248E"/>
    <w:rsid w:val="006A2581"/>
    <w:rsid w:val="006A30BC"/>
    <w:rsid w:val="006A3A90"/>
    <w:rsid w:val="006A3DF5"/>
    <w:rsid w:val="006A620D"/>
    <w:rsid w:val="006A67B0"/>
    <w:rsid w:val="006A695B"/>
    <w:rsid w:val="006A77AF"/>
    <w:rsid w:val="006B1F78"/>
    <w:rsid w:val="006B1FA8"/>
    <w:rsid w:val="006B34A1"/>
    <w:rsid w:val="006B47FD"/>
    <w:rsid w:val="006B4933"/>
    <w:rsid w:val="006B543D"/>
    <w:rsid w:val="006B682C"/>
    <w:rsid w:val="006B7367"/>
    <w:rsid w:val="006B7412"/>
    <w:rsid w:val="006B7C9C"/>
    <w:rsid w:val="006C00E7"/>
    <w:rsid w:val="006C117D"/>
    <w:rsid w:val="006C1C50"/>
    <w:rsid w:val="006C1E57"/>
    <w:rsid w:val="006C32B4"/>
    <w:rsid w:val="006C49A0"/>
    <w:rsid w:val="006C4A96"/>
    <w:rsid w:val="006C680A"/>
    <w:rsid w:val="006C72A4"/>
    <w:rsid w:val="006D076E"/>
    <w:rsid w:val="006D0D73"/>
    <w:rsid w:val="006D1BC4"/>
    <w:rsid w:val="006D2026"/>
    <w:rsid w:val="006D3AA7"/>
    <w:rsid w:val="006D3FD1"/>
    <w:rsid w:val="006D4AEE"/>
    <w:rsid w:val="006D4F8C"/>
    <w:rsid w:val="006D6FEF"/>
    <w:rsid w:val="006D706C"/>
    <w:rsid w:val="006E00B9"/>
    <w:rsid w:val="006E147D"/>
    <w:rsid w:val="006E298C"/>
    <w:rsid w:val="006E45EC"/>
    <w:rsid w:val="006E4C7F"/>
    <w:rsid w:val="006E5282"/>
    <w:rsid w:val="006E5A0B"/>
    <w:rsid w:val="006F0066"/>
    <w:rsid w:val="006F0AF3"/>
    <w:rsid w:val="006F0CAD"/>
    <w:rsid w:val="006F1D34"/>
    <w:rsid w:val="006F2BC2"/>
    <w:rsid w:val="006F30F5"/>
    <w:rsid w:val="006F3849"/>
    <w:rsid w:val="006F59F5"/>
    <w:rsid w:val="006F6DAE"/>
    <w:rsid w:val="006F73E0"/>
    <w:rsid w:val="00700D6D"/>
    <w:rsid w:val="00701168"/>
    <w:rsid w:val="0070169A"/>
    <w:rsid w:val="007020DC"/>
    <w:rsid w:val="00702409"/>
    <w:rsid w:val="007026AE"/>
    <w:rsid w:val="00703020"/>
    <w:rsid w:val="007032EF"/>
    <w:rsid w:val="007037CD"/>
    <w:rsid w:val="0070398C"/>
    <w:rsid w:val="007052AF"/>
    <w:rsid w:val="00706E45"/>
    <w:rsid w:val="007101DF"/>
    <w:rsid w:val="00710272"/>
    <w:rsid w:val="00712B9D"/>
    <w:rsid w:val="007136CC"/>
    <w:rsid w:val="00714053"/>
    <w:rsid w:val="00714513"/>
    <w:rsid w:val="00715FD3"/>
    <w:rsid w:val="0072065F"/>
    <w:rsid w:val="00720ED4"/>
    <w:rsid w:val="00721626"/>
    <w:rsid w:val="007217B2"/>
    <w:rsid w:val="007218A9"/>
    <w:rsid w:val="007221AB"/>
    <w:rsid w:val="00723C7F"/>
    <w:rsid w:val="00724122"/>
    <w:rsid w:val="00725C30"/>
    <w:rsid w:val="007307DB"/>
    <w:rsid w:val="00730C1C"/>
    <w:rsid w:val="00731600"/>
    <w:rsid w:val="0073244D"/>
    <w:rsid w:val="00732465"/>
    <w:rsid w:val="00732F6C"/>
    <w:rsid w:val="00733E35"/>
    <w:rsid w:val="00734F35"/>
    <w:rsid w:val="00737A70"/>
    <w:rsid w:val="00740CDC"/>
    <w:rsid w:val="007413CC"/>
    <w:rsid w:val="00750218"/>
    <w:rsid w:val="00750438"/>
    <w:rsid w:val="0075068C"/>
    <w:rsid w:val="00751047"/>
    <w:rsid w:val="00751894"/>
    <w:rsid w:val="00751E51"/>
    <w:rsid w:val="007539CA"/>
    <w:rsid w:val="00755229"/>
    <w:rsid w:val="0075571C"/>
    <w:rsid w:val="00755CB5"/>
    <w:rsid w:val="00756652"/>
    <w:rsid w:val="007603C7"/>
    <w:rsid w:val="007611F4"/>
    <w:rsid w:val="00761AA0"/>
    <w:rsid w:val="00763044"/>
    <w:rsid w:val="007631C7"/>
    <w:rsid w:val="00764198"/>
    <w:rsid w:val="007645FC"/>
    <w:rsid w:val="007652FB"/>
    <w:rsid w:val="00766A10"/>
    <w:rsid w:val="00771E88"/>
    <w:rsid w:val="00772902"/>
    <w:rsid w:val="007731AD"/>
    <w:rsid w:val="007741B1"/>
    <w:rsid w:val="007757F6"/>
    <w:rsid w:val="00775EDD"/>
    <w:rsid w:val="00776763"/>
    <w:rsid w:val="00776AEE"/>
    <w:rsid w:val="0078033E"/>
    <w:rsid w:val="0078150F"/>
    <w:rsid w:val="007816DE"/>
    <w:rsid w:val="007822E3"/>
    <w:rsid w:val="00783B4E"/>
    <w:rsid w:val="00784104"/>
    <w:rsid w:val="00784147"/>
    <w:rsid w:val="00784A2F"/>
    <w:rsid w:val="00784C3E"/>
    <w:rsid w:val="00791C9F"/>
    <w:rsid w:val="007920E9"/>
    <w:rsid w:val="00793529"/>
    <w:rsid w:val="00793C30"/>
    <w:rsid w:val="0079446C"/>
    <w:rsid w:val="00794E2A"/>
    <w:rsid w:val="00794E8D"/>
    <w:rsid w:val="00795C51"/>
    <w:rsid w:val="00796127"/>
    <w:rsid w:val="0079677E"/>
    <w:rsid w:val="007967B9"/>
    <w:rsid w:val="00796B24"/>
    <w:rsid w:val="007972D0"/>
    <w:rsid w:val="007A017C"/>
    <w:rsid w:val="007A1F59"/>
    <w:rsid w:val="007A20AD"/>
    <w:rsid w:val="007A2E53"/>
    <w:rsid w:val="007A307E"/>
    <w:rsid w:val="007A34AE"/>
    <w:rsid w:val="007A6EC6"/>
    <w:rsid w:val="007B0645"/>
    <w:rsid w:val="007B0978"/>
    <w:rsid w:val="007B0A22"/>
    <w:rsid w:val="007B1D52"/>
    <w:rsid w:val="007B210A"/>
    <w:rsid w:val="007B2647"/>
    <w:rsid w:val="007B28F6"/>
    <w:rsid w:val="007B3917"/>
    <w:rsid w:val="007B4401"/>
    <w:rsid w:val="007B5420"/>
    <w:rsid w:val="007B5B46"/>
    <w:rsid w:val="007B639B"/>
    <w:rsid w:val="007B6BB1"/>
    <w:rsid w:val="007B7C22"/>
    <w:rsid w:val="007C2A98"/>
    <w:rsid w:val="007C3483"/>
    <w:rsid w:val="007C3B7B"/>
    <w:rsid w:val="007C4422"/>
    <w:rsid w:val="007C458A"/>
    <w:rsid w:val="007C517C"/>
    <w:rsid w:val="007C68B1"/>
    <w:rsid w:val="007C7122"/>
    <w:rsid w:val="007C7D78"/>
    <w:rsid w:val="007D0940"/>
    <w:rsid w:val="007D1905"/>
    <w:rsid w:val="007D3398"/>
    <w:rsid w:val="007D4130"/>
    <w:rsid w:val="007D6D24"/>
    <w:rsid w:val="007E111D"/>
    <w:rsid w:val="007E219D"/>
    <w:rsid w:val="007E678F"/>
    <w:rsid w:val="007E7C31"/>
    <w:rsid w:val="007F031A"/>
    <w:rsid w:val="007F0842"/>
    <w:rsid w:val="007F22A1"/>
    <w:rsid w:val="007F288F"/>
    <w:rsid w:val="007F2E0A"/>
    <w:rsid w:val="007F53B8"/>
    <w:rsid w:val="007F53F1"/>
    <w:rsid w:val="007F577F"/>
    <w:rsid w:val="007F57E1"/>
    <w:rsid w:val="007F5824"/>
    <w:rsid w:val="00800117"/>
    <w:rsid w:val="00802D60"/>
    <w:rsid w:val="008037E0"/>
    <w:rsid w:val="00804805"/>
    <w:rsid w:val="00805321"/>
    <w:rsid w:val="00805A81"/>
    <w:rsid w:val="0080669F"/>
    <w:rsid w:val="00806FD6"/>
    <w:rsid w:val="0081039D"/>
    <w:rsid w:val="00812D81"/>
    <w:rsid w:val="008131BD"/>
    <w:rsid w:val="00815A95"/>
    <w:rsid w:val="00815C51"/>
    <w:rsid w:val="00815EE0"/>
    <w:rsid w:val="00816A4F"/>
    <w:rsid w:val="00817704"/>
    <w:rsid w:val="0082001F"/>
    <w:rsid w:val="0082035D"/>
    <w:rsid w:val="008208F5"/>
    <w:rsid w:val="00821241"/>
    <w:rsid w:val="00821399"/>
    <w:rsid w:val="00824036"/>
    <w:rsid w:val="00824406"/>
    <w:rsid w:val="00825073"/>
    <w:rsid w:val="0082660A"/>
    <w:rsid w:val="00826AF3"/>
    <w:rsid w:val="00826AF6"/>
    <w:rsid w:val="008301F6"/>
    <w:rsid w:val="008306E7"/>
    <w:rsid w:val="00831653"/>
    <w:rsid w:val="00831EBC"/>
    <w:rsid w:val="00832E34"/>
    <w:rsid w:val="00833FC6"/>
    <w:rsid w:val="008340C3"/>
    <w:rsid w:val="00834F95"/>
    <w:rsid w:val="00835433"/>
    <w:rsid w:val="00835796"/>
    <w:rsid w:val="008360DC"/>
    <w:rsid w:val="008360F2"/>
    <w:rsid w:val="00837026"/>
    <w:rsid w:val="0083746F"/>
    <w:rsid w:val="008400D3"/>
    <w:rsid w:val="0084230D"/>
    <w:rsid w:val="00842866"/>
    <w:rsid w:val="0084315D"/>
    <w:rsid w:val="008439E7"/>
    <w:rsid w:val="00845226"/>
    <w:rsid w:val="008454B5"/>
    <w:rsid w:val="00852D07"/>
    <w:rsid w:val="00853A39"/>
    <w:rsid w:val="00853A68"/>
    <w:rsid w:val="008552E3"/>
    <w:rsid w:val="008556B5"/>
    <w:rsid w:val="00855995"/>
    <w:rsid w:val="00862CA1"/>
    <w:rsid w:val="008635A0"/>
    <w:rsid w:val="0086583A"/>
    <w:rsid w:val="00865AFD"/>
    <w:rsid w:val="00866222"/>
    <w:rsid w:val="008669EA"/>
    <w:rsid w:val="00866F26"/>
    <w:rsid w:val="00867957"/>
    <w:rsid w:val="008701D5"/>
    <w:rsid w:val="00870A67"/>
    <w:rsid w:val="0087114C"/>
    <w:rsid w:val="00873BBB"/>
    <w:rsid w:val="00874D8E"/>
    <w:rsid w:val="00875379"/>
    <w:rsid w:val="00875FDC"/>
    <w:rsid w:val="00876679"/>
    <w:rsid w:val="008766E1"/>
    <w:rsid w:val="00876828"/>
    <w:rsid w:val="00876C6D"/>
    <w:rsid w:val="008808FD"/>
    <w:rsid w:val="0088095E"/>
    <w:rsid w:val="008830D7"/>
    <w:rsid w:val="00883DB5"/>
    <w:rsid w:val="00885122"/>
    <w:rsid w:val="00886698"/>
    <w:rsid w:val="0089009B"/>
    <w:rsid w:val="008913DA"/>
    <w:rsid w:val="00892250"/>
    <w:rsid w:val="0089264E"/>
    <w:rsid w:val="008939EE"/>
    <w:rsid w:val="00893DB0"/>
    <w:rsid w:val="00893E93"/>
    <w:rsid w:val="008946E7"/>
    <w:rsid w:val="0089474F"/>
    <w:rsid w:val="00894B0D"/>
    <w:rsid w:val="00894D39"/>
    <w:rsid w:val="00895240"/>
    <w:rsid w:val="0089543C"/>
    <w:rsid w:val="008958BD"/>
    <w:rsid w:val="00896201"/>
    <w:rsid w:val="00896433"/>
    <w:rsid w:val="008964DC"/>
    <w:rsid w:val="00896FAB"/>
    <w:rsid w:val="008A0B61"/>
    <w:rsid w:val="008A0E00"/>
    <w:rsid w:val="008A14BB"/>
    <w:rsid w:val="008A1B3F"/>
    <w:rsid w:val="008A4636"/>
    <w:rsid w:val="008B11C0"/>
    <w:rsid w:val="008B15D0"/>
    <w:rsid w:val="008B1785"/>
    <w:rsid w:val="008B3F9E"/>
    <w:rsid w:val="008B59EA"/>
    <w:rsid w:val="008B7A0D"/>
    <w:rsid w:val="008B7D6B"/>
    <w:rsid w:val="008C0811"/>
    <w:rsid w:val="008C1499"/>
    <w:rsid w:val="008C339C"/>
    <w:rsid w:val="008C50E1"/>
    <w:rsid w:val="008C716F"/>
    <w:rsid w:val="008D0586"/>
    <w:rsid w:val="008D07D3"/>
    <w:rsid w:val="008D0C89"/>
    <w:rsid w:val="008D234E"/>
    <w:rsid w:val="008D26B1"/>
    <w:rsid w:val="008D29CA"/>
    <w:rsid w:val="008D3466"/>
    <w:rsid w:val="008D4478"/>
    <w:rsid w:val="008D533A"/>
    <w:rsid w:val="008D5E50"/>
    <w:rsid w:val="008D6624"/>
    <w:rsid w:val="008E1725"/>
    <w:rsid w:val="008E179D"/>
    <w:rsid w:val="008E19C2"/>
    <w:rsid w:val="008E294F"/>
    <w:rsid w:val="008E4439"/>
    <w:rsid w:val="008E463C"/>
    <w:rsid w:val="008E6D0D"/>
    <w:rsid w:val="008E7F50"/>
    <w:rsid w:val="008F0B20"/>
    <w:rsid w:val="008F1FF5"/>
    <w:rsid w:val="008F22B6"/>
    <w:rsid w:val="008F2C3C"/>
    <w:rsid w:val="00903584"/>
    <w:rsid w:val="00904026"/>
    <w:rsid w:val="00907FCE"/>
    <w:rsid w:val="00911640"/>
    <w:rsid w:val="00911E5C"/>
    <w:rsid w:val="00912787"/>
    <w:rsid w:val="00912C8F"/>
    <w:rsid w:val="009132F0"/>
    <w:rsid w:val="00914294"/>
    <w:rsid w:val="00916821"/>
    <w:rsid w:val="0091720D"/>
    <w:rsid w:val="0091770A"/>
    <w:rsid w:val="00920E35"/>
    <w:rsid w:val="00922169"/>
    <w:rsid w:val="0092247B"/>
    <w:rsid w:val="00922622"/>
    <w:rsid w:val="009228BB"/>
    <w:rsid w:val="00922DBB"/>
    <w:rsid w:val="009234C8"/>
    <w:rsid w:val="00925D1D"/>
    <w:rsid w:val="00927712"/>
    <w:rsid w:val="0092787A"/>
    <w:rsid w:val="00931891"/>
    <w:rsid w:val="009341FF"/>
    <w:rsid w:val="00934FA4"/>
    <w:rsid w:val="00936CFB"/>
    <w:rsid w:val="00936F8D"/>
    <w:rsid w:val="00940A51"/>
    <w:rsid w:val="00940D50"/>
    <w:rsid w:val="00941B39"/>
    <w:rsid w:val="009428F5"/>
    <w:rsid w:val="009435E4"/>
    <w:rsid w:val="00944567"/>
    <w:rsid w:val="00945043"/>
    <w:rsid w:val="0094585B"/>
    <w:rsid w:val="00945C17"/>
    <w:rsid w:val="00946DFC"/>
    <w:rsid w:val="009477A2"/>
    <w:rsid w:val="00947A03"/>
    <w:rsid w:val="009502FE"/>
    <w:rsid w:val="00950C1A"/>
    <w:rsid w:val="00951095"/>
    <w:rsid w:val="009511CF"/>
    <w:rsid w:val="00951717"/>
    <w:rsid w:val="009546E5"/>
    <w:rsid w:val="00955FBA"/>
    <w:rsid w:val="00956463"/>
    <w:rsid w:val="00957022"/>
    <w:rsid w:val="00957A6E"/>
    <w:rsid w:val="00957D1F"/>
    <w:rsid w:val="009605F8"/>
    <w:rsid w:val="009618D7"/>
    <w:rsid w:val="009618EE"/>
    <w:rsid w:val="00964557"/>
    <w:rsid w:val="00964B4B"/>
    <w:rsid w:val="00965592"/>
    <w:rsid w:val="009663BC"/>
    <w:rsid w:val="00966618"/>
    <w:rsid w:val="00966C4E"/>
    <w:rsid w:val="00973BE5"/>
    <w:rsid w:val="00974959"/>
    <w:rsid w:val="00975BBB"/>
    <w:rsid w:val="00976A1E"/>
    <w:rsid w:val="009806E0"/>
    <w:rsid w:val="00980B59"/>
    <w:rsid w:val="00982138"/>
    <w:rsid w:val="00982F9D"/>
    <w:rsid w:val="009848BC"/>
    <w:rsid w:val="00985287"/>
    <w:rsid w:val="009859CE"/>
    <w:rsid w:val="00986210"/>
    <w:rsid w:val="009863F2"/>
    <w:rsid w:val="00991790"/>
    <w:rsid w:val="00993368"/>
    <w:rsid w:val="00993C60"/>
    <w:rsid w:val="0099465E"/>
    <w:rsid w:val="009A1B4F"/>
    <w:rsid w:val="009A217D"/>
    <w:rsid w:val="009A2364"/>
    <w:rsid w:val="009A42CB"/>
    <w:rsid w:val="009A43A8"/>
    <w:rsid w:val="009B2886"/>
    <w:rsid w:val="009B2F6B"/>
    <w:rsid w:val="009B3A35"/>
    <w:rsid w:val="009B52FC"/>
    <w:rsid w:val="009B5ADF"/>
    <w:rsid w:val="009C08E7"/>
    <w:rsid w:val="009C0CCC"/>
    <w:rsid w:val="009C17C3"/>
    <w:rsid w:val="009C4D0A"/>
    <w:rsid w:val="009C63FD"/>
    <w:rsid w:val="009D25DD"/>
    <w:rsid w:val="009D297F"/>
    <w:rsid w:val="009D2B49"/>
    <w:rsid w:val="009D3A68"/>
    <w:rsid w:val="009D3ED5"/>
    <w:rsid w:val="009D5E96"/>
    <w:rsid w:val="009D5FE4"/>
    <w:rsid w:val="009D7A47"/>
    <w:rsid w:val="009D7AA1"/>
    <w:rsid w:val="009D7FED"/>
    <w:rsid w:val="009E08E3"/>
    <w:rsid w:val="009E51B1"/>
    <w:rsid w:val="009F0CB1"/>
    <w:rsid w:val="009F10C3"/>
    <w:rsid w:val="009F10C8"/>
    <w:rsid w:val="009F1911"/>
    <w:rsid w:val="009F277B"/>
    <w:rsid w:val="009F39F1"/>
    <w:rsid w:val="009F54FC"/>
    <w:rsid w:val="00A01234"/>
    <w:rsid w:val="00A02368"/>
    <w:rsid w:val="00A0492F"/>
    <w:rsid w:val="00A05268"/>
    <w:rsid w:val="00A05EB7"/>
    <w:rsid w:val="00A0743B"/>
    <w:rsid w:val="00A07DE8"/>
    <w:rsid w:val="00A10B47"/>
    <w:rsid w:val="00A11BBD"/>
    <w:rsid w:val="00A11BE5"/>
    <w:rsid w:val="00A12108"/>
    <w:rsid w:val="00A1284C"/>
    <w:rsid w:val="00A15361"/>
    <w:rsid w:val="00A1707E"/>
    <w:rsid w:val="00A17459"/>
    <w:rsid w:val="00A21BD9"/>
    <w:rsid w:val="00A22732"/>
    <w:rsid w:val="00A249A3"/>
    <w:rsid w:val="00A24D7B"/>
    <w:rsid w:val="00A2601E"/>
    <w:rsid w:val="00A26643"/>
    <w:rsid w:val="00A26C81"/>
    <w:rsid w:val="00A26F41"/>
    <w:rsid w:val="00A27A43"/>
    <w:rsid w:val="00A31726"/>
    <w:rsid w:val="00A32918"/>
    <w:rsid w:val="00A32B53"/>
    <w:rsid w:val="00A3447F"/>
    <w:rsid w:val="00A352B5"/>
    <w:rsid w:val="00A3555F"/>
    <w:rsid w:val="00A36DA6"/>
    <w:rsid w:val="00A41D66"/>
    <w:rsid w:val="00A43531"/>
    <w:rsid w:val="00A43AE0"/>
    <w:rsid w:val="00A44C49"/>
    <w:rsid w:val="00A46063"/>
    <w:rsid w:val="00A461F5"/>
    <w:rsid w:val="00A475FF"/>
    <w:rsid w:val="00A502AE"/>
    <w:rsid w:val="00A538EC"/>
    <w:rsid w:val="00A540E3"/>
    <w:rsid w:val="00A54999"/>
    <w:rsid w:val="00A5584F"/>
    <w:rsid w:val="00A56C5C"/>
    <w:rsid w:val="00A56DDA"/>
    <w:rsid w:val="00A57214"/>
    <w:rsid w:val="00A60DDD"/>
    <w:rsid w:val="00A618ED"/>
    <w:rsid w:val="00A621E1"/>
    <w:rsid w:val="00A622BA"/>
    <w:rsid w:val="00A63E1F"/>
    <w:rsid w:val="00A6492A"/>
    <w:rsid w:val="00A661B8"/>
    <w:rsid w:val="00A7092B"/>
    <w:rsid w:val="00A70EB7"/>
    <w:rsid w:val="00A7140E"/>
    <w:rsid w:val="00A7179A"/>
    <w:rsid w:val="00A74A41"/>
    <w:rsid w:val="00A74DD6"/>
    <w:rsid w:val="00A753E0"/>
    <w:rsid w:val="00A7596B"/>
    <w:rsid w:val="00A77C55"/>
    <w:rsid w:val="00A801B8"/>
    <w:rsid w:val="00A81695"/>
    <w:rsid w:val="00A8187A"/>
    <w:rsid w:val="00A81958"/>
    <w:rsid w:val="00A8243B"/>
    <w:rsid w:val="00A85F90"/>
    <w:rsid w:val="00A85FCE"/>
    <w:rsid w:val="00A8676E"/>
    <w:rsid w:val="00A9561C"/>
    <w:rsid w:val="00A95D2D"/>
    <w:rsid w:val="00A95FE8"/>
    <w:rsid w:val="00AA1EB1"/>
    <w:rsid w:val="00AA2F0D"/>
    <w:rsid w:val="00AA3E41"/>
    <w:rsid w:val="00AA5C2F"/>
    <w:rsid w:val="00AA61B6"/>
    <w:rsid w:val="00AA6FBA"/>
    <w:rsid w:val="00AB05FA"/>
    <w:rsid w:val="00AB0C55"/>
    <w:rsid w:val="00AB2702"/>
    <w:rsid w:val="00AB47F1"/>
    <w:rsid w:val="00AB62C4"/>
    <w:rsid w:val="00AB75E4"/>
    <w:rsid w:val="00AB796A"/>
    <w:rsid w:val="00AB79CA"/>
    <w:rsid w:val="00AB7DE9"/>
    <w:rsid w:val="00AC1693"/>
    <w:rsid w:val="00AC46D5"/>
    <w:rsid w:val="00AC4AC9"/>
    <w:rsid w:val="00AC562D"/>
    <w:rsid w:val="00AC776F"/>
    <w:rsid w:val="00AC7E35"/>
    <w:rsid w:val="00AC7FEF"/>
    <w:rsid w:val="00AD0858"/>
    <w:rsid w:val="00AD1260"/>
    <w:rsid w:val="00AD1541"/>
    <w:rsid w:val="00AD1626"/>
    <w:rsid w:val="00AD2110"/>
    <w:rsid w:val="00AD44A9"/>
    <w:rsid w:val="00AD5724"/>
    <w:rsid w:val="00AD7731"/>
    <w:rsid w:val="00AD7AED"/>
    <w:rsid w:val="00AE17D9"/>
    <w:rsid w:val="00AE2C3D"/>
    <w:rsid w:val="00AE335D"/>
    <w:rsid w:val="00AE56CB"/>
    <w:rsid w:val="00AE6AB5"/>
    <w:rsid w:val="00AF0D13"/>
    <w:rsid w:val="00AF1300"/>
    <w:rsid w:val="00AF1514"/>
    <w:rsid w:val="00AF1519"/>
    <w:rsid w:val="00AF23AB"/>
    <w:rsid w:val="00AF272F"/>
    <w:rsid w:val="00AF29F6"/>
    <w:rsid w:val="00AF44AB"/>
    <w:rsid w:val="00AF4791"/>
    <w:rsid w:val="00AF4D30"/>
    <w:rsid w:val="00AF55E1"/>
    <w:rsid w:val="00AF70BC"/>
    <w:rsid w:val="00B01FE0"/>
    <w:rsid w:val="00B032A0"/>
    <w:rsid w:val="00B04AA1"/>
    <w:rsid w:val="00B06991"/>
    <w:rsid w:val="00B06A75"/>
    <w:rsid w:val="00B077F3"/>
    <w:rsid w:val="00B07B76"/>
    <w:rsid w:val="00B11EDE"/>
    <w:rsid w:val="00B174C4"/>
    <w:rsid w:val="00B175B7"/>
    <w:rsid w:val="00B1777D"/>
    <w:rsid w:val="00B17CCD"/>
    <w:rsid w:val="00B2153D"/>
    <w:rsid w:val="00B21AA3"/>
    <w:rsid w:val="00B21C02"/>
    <w:rsid w:val="00B21C45"/>
    <w:rsid w:val="00B221B2"/>
    <w:rsid w:val="00B22612"/>
    <w:rsid w:val="00B22FE2"/>
    <w:rsid w:val="00B232CB"/>
    <w:rsid w:val="00B24DFA"/>
    <w:rsid w:val="00B25042"/>
    <w:rsid w:val="00B259EC"/>
    <w:rsid w:val="00B25B72"/>
    <w:rsid w:val="00B2696A"/>
    <w:rsid w:val="00B270AC"/>
    <w:rsid w:val="00B27379"/>
    <w:rsid w:val="00B302F9"/>
    <w:rsid w:val="00B3034B"/>
    <w:rsid w:val="00B30B7A"/>
    <w:rsid w:val="00B3120D"/>
    <w:rsid w:val="00B331F5"/>
    <w:rsid w:val="00B33422"/>
    <w:rsid w:val="00B3382F"/>
    <w:rsid w:val="00B341B9"/>
    <w:rsid w:val="00B34D2C"/>
    <w:rsid w:val="00B35570"/>
    <w:rsid w:val="00B36B8D"/>
    <w:rsid w:val="00B37948"/>
    <w:rsid w:val="00B40316"/>
    <w:rsid w:val="00B431EB"/>
    <w:rsid w:val="00B440DF"/>
    <w:rsid w:val="00B44177"/>
    <w:rsid w:val="00B44276"/>
    <w:rsid w:val="00B4645F"/>
    <w:rsid w:val="00B5048D"/>
    <w:rsid w:val="00B51EEA"/>
    <w:rsid w:val="00B532C0"/>
    <w:rsid w:val="00B53485"/>
    <w:rsid w:val="00B544D3"/>
    <w:rsid w:val="00B60043"/>
    <w:rsid w:val="00B60066"/>
    <w:rsid w:val="00B622B0"/>
    <w:rsid w:val="00B6262E"/>
    <w:rsid w:val="00B626C7"/>
    <w:rsid w:val="00B641C4"/>
    <w:rsid w:val="00B6495A"/>
    <w:rsid w:val="00B64CF3"/>
    <w:rsid w:val="00B66226"/>
    <w:rsid w:val="00B676D3"/>
    <w:rsid w:val="00B712C5"/>
    <w:rsid w:val="00B714DC"/>
    <w:rsid w:val="00B71662"/>
    <w:rsid w:val="00B724F2"/>
    <w:rsid w:val="00B73294"/>
    <w:rsid w:val="00B73F4D"/>
    <w:rsid w:val="00B74957"/>
    <w:rsid w:val="00B75185"/>
    <w:rsid w:val="00B76BE6"/>
    <w:rsid w:val="00B81E97"/>
    <w:rsid w:val="00B83303"/>
    <w:rsid w:val="00B84683"/>
    <w:rsid w:val="00B84A9F"/>
    <w:rsid w:val="00B85C9C"/>
    <w:rsid w:val="00B91AE8"/>
    <w:rsid w:val="00B91B38"/>
    <w:rsid w:val="00B92A51"/>
    <w:rsid w:val="00B94484"/>
    <w:rsid w:val="00B966B6"/>
    <w:rsid w:val="00BA0D37"/>
    <w:rsid w:val="00BA10AC"/>
    <w:rsid w:val="00BA1C8E"/>
    <w:rsid w:val="00BA2A1B"/>
    <w:rsid w:val="00BA301C"/>
    <w:rsid w:val="00BA44C8"/>
    <w:rsid w:val="00BA577B"/>
    <w:rsid w:val="00BB0327"/>
    <w:rsid w:val="00BB13A6"/>
    <w:rsid w:val="00BB2403"/>
    <w:rsid w:val="00BB3924"/>
    <w:rsid w:val="00BB3F90"/>
    <w:rsid w:val="00BB49FB"/>
    <w:rsid w:val="00BB4E59"/>
    <w:rsid w:val="00BB7ACB"/>
    <w:rsid w:val="00BB7BE5"/>
    <w:rsid w:val="00BC00A9"/>
    <w:rsid w:val="00BC02F7"/>
    <w:rsid w:val="00BC0FFF"/>
    <w:rsid w:val="00BC1204"/>
    <w:rsid w:val="00BC2E35"/>
    <w:rsid w:val="00BC2F2E"/>
    <w:rsid w:val="00BC478E"/>
    <w:rsid w:val="00BC5F8E"/>
    <w:rsid w:val="00BC6541"/>
    <w:rsid w:val="00BC67C9"/>
    <w:rsid w:val="00BC6C7C"/>
    <w:rsid w:val="00BD0249"/>
    <w:rsid w:val="00BD0E36"/>
    <w:rsid w:val="00BD37AF"/>
    <w:rsid w:val="00BD3FF4"/>
    <w:rsid w:val="00BD41DC"/>
    <w:rsid w:val="00BD44E7"/>
    <w:rsid w:val="00BD4BC7"/>
    <w:rsid w:val="00BD6AF5"/>
    <w:rsid w:val="00BD78C5"/>
    <w:rsid w:val="00BD7B70"/>
    <w:rsid w:val="00BE0980"/>
    <w:rsid w:val="00BE0CF0"/>
    <w:rsid w:val="00BE1907"/>
    <w:rsid w:val="00BE2BCA"/>
    <w:rsid w:val="00BE333F"/>
    <w:rsid w:val="00BE47FF"/>
    <w:rsid w:val="00BE487F"/>
    <w:rsid w:val="00BE530A"/>
    <w:rsid w:val="00BE5676"/>
    <w:rsid w:val="00BE5D62"/>
    <w:rsid w:val="00BE67BF"/>
    <w:rsid w:val="00BE69E6"/>
    <w:rsid w:val="00BE7522"/>
    <w:rsid w:val="00BE7BEA"/>
    <w:rsid w:val="00BF009B"/>
    <w:rsid w:val="00BF09E9"/>
    <w:rsid w:val="00BF125F"/>
    <w:rsid w:val="00BF28FA"/>
    <w:rsid w:val="00BF38CA"/>
    <w:rsid w:val="00BF5096"/>
    <w:rsid w:val="00BF5F5A"/>
    <w:rsid w:val="00BF6947"/>
    <w:rsid w:val="00BF7C5C"/>
    <w:rsid w:val="00C00488"/>
    <w:rsid w:val="00C00929"/>
    <w:rsid w:val="00C0238A"/>
    <w:rsid w:val="00C0253D"/>
    <w:rsid w:val="00C0307E"/>
    <w:rsid w:val="00C05792"/>
    <w:rsid w:val="00C062FD"/>
    <w:rsid w:val="00C0714E"/>
    <w:rsid w:val="00C0717C"/>
    <w:rsid w:val="00C101CC"/>
    <w:rsid w:val="00C106E4"/>
    <w:rsid w:val="00C10F44"/>
    <w:rsid w:val="00C11A58"/>
    <w:rsid w:val="00C128DF"/>
    <w:rsid w:val="00C13415"/>
    <w:rsid w:val="00C134CF"/>
    <w:rsid w:val="00C13660"/>
    <w:rsid w:val="00C15AAA"/>
    <w:rsid w:val="00C16891"/>
    <w:rsid w:val="00C17CF8"/>
    <w:rsid w:val="00C22380"/>
    <w:rsid w:val="00C23CBD"/>
    <w:rsid w:val="00C256DE"/>
    <w:rsid w:val="00C25F11"/>
    <w:rsid w:val="00C25F13"/>
    <w:rsid w:val="00C26C36"/>
    <w:rsid w:val="00C3149A"/>
    <w:rsid w:val="00C31572"/>
    <w:rsid w:val="00C32176"/>
    <w:rsid w:val="00C35E05"/>
    <w:rsid w:val="00C35E3C"/>
    <w:rsid w:val="00C36CBF"/>
    <w:rsid w:val="00C36D77"/>
    <w:rsid w:val="00C40999"/>
    <w:rsid w:val="00C40BFA"/>
    <w:rsid w:val="00C410E1"/>
    <w:rsid w:val="00C42163"/>
    <w:rsid w:val="00C45B59"/>
    <w:rsid w:val="00C460A7"/>
    <w:rsid w:val="00C46CAC"/>
    <w:rsid w:val="00C47D0A"/>
    <w:rsid w:val="00C500D3"/>
    <w:rsid w:val="00C50349"/>
    <w:rsid w:val="00C50616"/>
    <w:rsid w:val="00C509FA"/>
    <w:rsid w:val="00C5101E"/>
    <w:rsid w:val="00C51C0A"/>
    <w:rsid w:val="00C52296"/>
    <w:rsid w:val="00C56BB2"/>
    <w:rsid w:val="00C57295"/>
    <w:rsid w:val="00C60694"/>
    <w:rsid w:val="00C61328"/>
    <w:rsid w:val="00C620D4"/>
    <w:rsid w:val="00C6271F"/>
    <w:rsid w:val="00C62BD9"/>
    <w:rsid w:val="00C653D2"/>
    <w:rsid w:val="00C67669"/>
    <w:rsid w:val="00C711FB"/>
    <w:rsid w:val="00C72B98"/>
    <w:rsid w:val="00C74EAA"/>
    <w:rsid w:val="00C758E7"/>
    <w:rsid w:val="00C762A6"/>
    <w:rsid w:val="00C76540"/>
    <w:rsid w:val="00C77FBA"/>
    <w:rsid w:val="00C81B2D"/>
    <w:rsid w:val="00C8218E"/>
    <w:rsid w:val="00C823F5"/>
    <w:rsid w:val="00C82F07"/>
    <w:rsid w:val="00C841EB"/>
    <w:rsid w:val="00C84326"/>
    <w:rsid w:val="00C844B8"/>
    <w:rsid w:val="00C84AA9"/>
    <w:rsid w:val="00C84EEA"/>
    <w:rsid w:val="00C92ECE"/>
    <w:rsid w:val="00C93A1B"/>
    <w:rsid w:val="00C93D58"/>
    <w:rsid w:val="00C943F4"/>
    <w:rsid w:val="00C947C9"/>
    <w:rsid w:val="00C95071"/>
    <w:rsid w:val="00C95132"/>
    <w:rsid w:val="00C95287"/>
    <w:rsid w:val="00C95A39"/>
    <w:rsid w:val="00C97A3C"/>
    <w:rsid w:val="00CA0C66"/>
    <w:rsid w:val="00CA1768"/>
    <w:rsid w:val="00CA326A"/>
    <w:rsid w:val="00CA58C9"/>
    <w:rsid w:val="00CA5A67"/>
    <w:rsid w:val="00CA7EDE"/>
    <w:rsid w:val="00CB018B"/>
    <w:rsid w:val="00CB066E"/>
    <w:rsid w:val="00CB0DF5"/>
    <w:rsid w:val="00CB1ABB"/>
    <w:rsid w:val="00CB48D3"/>
    <w:rsid w:val="00CB5B29"/>
    <w:rsid w:val="00CB5FE4"/>
    <w:rsid w:val="00CB7AAD"/>
    <w:rsid w:val="00CC00F3"/>
    <w:rsid w:val="00CC0710"/>
    <w:rsid w:val="00CC0C1F"/>
    <w:rsid w:val="00CC100A"/>
    <w:rsid w:val="00CC1BE3"/>
    <w:rsid w:val="00CC37F3"/>
    <w:rsid w:val="00CC416D"/>
    <w:rsid w:val="00CC4E51"/>
    <w:rsid w:val="00CC576A"/>
    <w:rsid w:val="00CC6AFD"/>
    <w:rsid w:val="00CC7680"/>
    <w:rsid w:val="00CD1171"/>
    <w:rsid w:val="00CD1651"/>
    <w:rsid w:val="00CD1FB7"/>
    <w:rsid w:val="00CD31D3"/>
    <w:rsid w:val="00CD348D"/>
    <w:rsid w:val="00CD46EE"/>
    <w:rsid w:val="00CD487F"/>
    <w:rsid w:val="00CD4F21"/>
    <w:rsid w:val="00CD592B"/>
    <w:rsid w:val="00CD6AFF"/>
    <w:rsid w:val="00CD6E41"/>
    <w:rsid w:val="00CE0076"/>
    <w:rsid w:val="00CE3297"/>
    <w:rsid w:val="00CE405E"/>
    <w:rsid w:val="00CE6F7D"/>
    <w:rsid w:val="00CF03F2"/>
    <w:rsid w:val="00CF0449"/>
    <w:rsid w:val="00CF04DA"/>
    <w:rsid w:val="00CF1504"/>
    <w:rsid w:val="00CF1D3D"/>
    <w:rsid w:val="00CF2162"/>
    <w:rsid w:val="00CF2E96"/>
    <w:rsid w:val="00CF40E0"/>
    <w:rsid w:val="00CF4B94"/>
    <w:rsid w:val="00CF5223"/>
    <w:rsid w:val="00CF57A9"/>
    <w:rsid w:val="00CF59B1"/>
    <w:rsid w:val="00CF76F8"/>
    <w:rsid w:val="00D00A44"/>
    <w:rsid w:val="00D01B7C"/>
    <w:rsid w:val="00D052C2"/>
    <w:rsid w:val="00D10335"/>
    <w:rsid w:val="00D10384"/>
    <w:rsid w:val="00D11176"/>
    <w:rsid w:val="00D111ED"/>
    <w:rsid w:val="00D12DA8"/>
    <w:rsid w:val="00D13DF0"/>
    <w:rsid w:val="00D14A42"/>
    <w:rsid w:val="00D14E33"/>
    <w:rsid w:val="00D14F65"/>
    <w:rsid w:val="00D15E08"/>
    <w:rsid w:val="00D16B15"/>
    <w:rsid w:val="00D16E52"/>
    <w:rsid w:val="00D1794C"/>
    <w:rsid w:val="00D209ED"/>
    <w:rsid w:val="00D22941"/>
    <w:rsid w:val="00D22FAF"/>
    <w:rsid w:val="00D233A0"/>
    <w:rsid w:val="00D25066"/>
    <w:rsid w:val="00D254F6"/>
    <w:rsid w:val="00D30365"/>
    <w:rsid w:val="00D30F4D"/>
    <w:rsid w:val="00D30FAB"/>
    <w:rsid w:val="00D31503"/>
    <w:rsid w:val="00D31FFE"/>
    <w:rsid w:val="00D32DE9"/>
    <w:rsid w:val="00D34447"/>
    <w:rsid w:val="00D3530F"/>
    <w:rsid w:val="00D35DC2"/>
    <w:rsid w:val="00D364F8"/>
    <w:rsid w:val="00D36EE7"/>
    <w:rsid w:val="00D37A65"/>
    <w:rsid w:val="00D406D2"/>
    <w:rsid w:val="00D40F7B"/>
    <w:rsid w:val="00D43065"/>
    <w:rsid w:val="00D441A2"/>
    <w:rsid w:val="00D451E0"/>
    <w:rsid w:val="00D45980"/>
    <w:rsid w:val="00D47A42"/>
    <w:rsid w:val="00D509ED"/>
    <w:rsid w:val="00D51795"/>
    <w:rsid w:val="00D51B30"/>
    <w:rsid w:val="00D55D27"/>
    <w:rsid w:val="00D575B0"/>
    <w:rsid w:val="00D61342"/>
    <w:rsid w:val="00D613DE"/>
    <w:rsid w:val="00D61DB8"/>
    <w:rsid w:val="00D62705"/>
    <w:rsid w:val="00D62F9B"/>
    <w:rsid w:val="00D630B3"/>
    <w:rsid w:val="00D63E3F"/>
    <w:rsid w:val="00D63F08"/>
    <w:rsid w:val="00D647B1"/>
    <w:rsid w:val="00D64C87"/>
    <w:rsid w:val="00D66774"/>
    <w:rsid w:val="00D67B4A"/>
    <w:rsid w:val="00D70852"/>
    <w:rsid w:val="00D70A6E"/>
    <w:rsid w:val="00D72F22"/>
    <w:rsid w:val="00D738DB"/>
    <w:rsid w:val="00D74124"/>
    <w:rsid w:val="00D74935"/>
    <w:rsid w:val="00D74E29"/>
    <w:rsid w:val="00D750C8"/>
    <w:rsid w:val="00D761E3"/>
    <w:rsid w:val="00D76588"/>
    <w:rsid w:val="00D777CB"/>
    <w:rsid w:val="00D77831"/>
    <w:rsid w:val="00D77903"/>
    <w:rsid w:val="00D77C0C"/>
    <w:rsid w:val="00D8130E"/>
    <w:rsid w:val="00D817A0"/>
    <w:rsid w:val="00D82114"/>
    <w:rsid w:val="00D8298C"/>
    <w:rsid w:val="00D83357"/>
    <w:rsid w:val="00D835C0"/>
    <w:rsid w:val="00D84AC8"/>
    <w:rsid w:val="00D84AD3"/>
    <w:rsid w:val="00D85357"/>
    <w:rsid w:val="00D861F0"/>
    <w:rsid w:val="00D901EC"/>
    <w:rsid w:val="00D91214"/>
    <w:rsid w:val="00D9243B"/>
    <w:rsid w:val="00D92B14"/>
    <w:rsid w:val="00D96055"/>
    <w:rsid w:val="00D96757"/>
    <w:rsid w:val="00D97E1D"/>
    <w:rsid w:val="00DA184F"/>
    <w:rsid w:val="00DA2974"/>
    <w:rsid w:val="00DA3F3B"/>
    <w:rsid w:val="00DA433C"/>
    <w:rsid w:val="00DA572B"/>
    <w:rsid w:val="00DA7204"/>
    <w:rsid w:val="00DA76AA"/>
    <w:rsid w:val="00DA7AD0"/>
    <w:rsid w:val="00DB11D9"/>
    <w:rsid w:val="00DB2C14"/>
    <w:rsid w:val="00DB2E89"/>
    <w:rsid w:val="00DB2F10"/>
    <w:rsid w:val="00DB3AEE"/>
    <w:rsid w:val="00DB494E"/>
    <w:rsid w:val="00DB4C86"/>
    <w:rsid w:val="00DB50D3"/>
    <w:rsid w:val="00DB55B1"/>
    <w:rsid w:val="00DB5952"/>
    <w:rsid w:val="00DB667F"/>
    <w:rsid w:val="00DB69A4"/>
    <w:rsid w:val="00DC1316"/>
    <w:rsid w:val="00DC30C7"/>
    <w:rsid w:val="00DC50C5"/>
    <w:rsid w:val="00DC7B7D"/>
    <w:rsid w:val="00DD0092"/>
    <w:rsid w:val="00DD0B0E"/>
    <w:rsid w:val="00DD1D51"/>
    <w:rsid w:val="00DD255C"/>
    <w:rsid w:val="00DD29F5"/>
    <w:rsid w:val="00DD31E3"/>
    <w:rsid w:val="00DD6B65"/>
    <w:rsid w:val="00DD756E"/>
    <w:rsid w:val="00DD7B2E"/>
    <w:rsid w:val="00DD7C40"/>
    <w:rsid w:val="00DD7F89"/>
    <w:rsid w:val="00DE0F61"/>
    <w:rsid w:val="00DE17D3"/>
    <w:rsid w:val="00DE35D7"/>
    <w:rsid w:val="00DE3ADD"/>
    <w:rsid w:val="00DE597B"/>
    <w:rsid w:val="00DE5FEE"/>
    <w:rsid w:val="00DE622F"/>
    <w:rsid w:val="00DE7188"/>
    <w:rsid w:val="00DF034D"/>
    <w:rsid w:val="00DF0E1C"/>
    <w:rsid w:val="00DF14F8"/>
    <w:rsid w:val="00DF2639"/>
    <w:rsid w:val="00DF598F"/>
    <w:rsid w:val="00DF5A58"/>
    <w:rsid w:val="00DF659D"/>
    <w:rsid w:val="00DF6A59"/>
    <w:rsid w:val="00DF6C30"/>
    <w:rsid w:val="00DF76A6"/>
    <w:rsid w:val="00E02443"/>
    <w:rsid w:val="00E02E5E"/>
    <w:rsid w:val="00E03689"/>
    <w:rsid w:val="00E036D1"/>
    <w:rsid w:val="00E04D87"/>
    <w:rsid w:val="00E04E1F"/>
    <w:rsid w:val="00E053C8"/>
    <w:rsid w:val="00E05EDE"/>
    <w:rsid w:val="00E06572"/>
    <w:rsid w:val="00E07216"/>
    <w:rsid w:val="00E07860"/>
    <w:rsid w:val="00E100A6"/>
    <w:rsid w:val="00E104DB"/>
    <w:rsid w:val="00E10CE2"/>
    <w:rsid w:val="00E115DC"/>
    <w:rsid w:val="00E137EF"/>
    <w:rsid w:val="00E13D34"/>
    <w:rsid w:val="00E13EAE"/>
    <w:rsid w:val="00E155CE"/>
    <w:rsid w:val="00E218D8"/>
    <w:rsid w:val="00E2342C"/>
    <w:rsid w:val="00E24DEA"/>
    <w:rsid w:val="00E25959"/>
    <w:rsid w:val="00E261B0"/>
    <w:rsid w:val="00E26811"/>
    <w:rsid w:val="00E26819"/>
    <w:rsid w:val="00E26A51"/>
    <w:rsid w:val="00E26E7D"/>
    <w:rsid w:val="00E308B0"/>
    <w:rsid w:val="00E314EE"/>
    <w:rsid w:val="00E334F0"/>
    <w:rsid w:val="00E359B5"/>
    <w:rsid w:val="00E35CC2"/>
    <w:rsid w:val="00E40D27"/>
    <w:rsid w:val="00E4183B"/>
    <w:rsid w:val="00E42807"/>
    <w:rsid w:val="00E432FA"/>
    <w:rsid w:val="00E436A9"/>
    <w:rsid w:val="00E43708"/>
    <w:rsid w:val="00E44A03"/>
    <w:rsid w:val="00E46E9B"/>
    <w:rsid w:val="00E51C24"/>
    <w:rsid w:val="00E5288B"/>
    <w:rsid w:val="00E53ED8"/>
    <w:rsid w:val="00E54205"/>
    <w:rsid w:val="00E54C78"/>
    <w:rsid w:val="00E55FDB"/>
    <w:rsid w:val="00E57451"/>
    <w:rsid w:val="00E610EA"/>
    <w:rsid w:val="00E61809"/>
    <w:rsid w:val="00E61F5E"/>
    <w:rsid w:val="00E6291B"/>
    <w:rsid w:val="00E62BDB"/>
    <w:rsid w:val="00E6381B"/>
    <w:rsid w:val="00E65CE3"/>
    <w:rsid w:val="00E7084A"/>
    <w:rsid w:val="00E7097B"/>
    <w:rsid w:val="00E70A43"/>
    <w:rsid w:val="00E72414"/>
    <w:rsid w:val="00E73E08"/>
    <w:rsid w:val="00E80268"/>
    <w:rsid w:val="00E80449"/>
    <w:rsid w:val="00E8295C"/>
    <w:rsid w:val="00E82BAC"/>
    <w:rsid w:val="00E83713"/>
    <w:rsid w:val="00E83CE6"/>
    <w:rsid w:val="00E83D7B"/>
    <w:rsid w:val="00E84281"/>
    <w:rsid w:val="00E84FD6"/>
    <w:rsid w:val="00E85DA8"/>
    <w:rsid w:val="00E85DBE"/>
    <w:rsid w:val="00E85E46"/>
    <w:rsid w:val="00E860AE"/>
    <w:rsid w:val="00E87A9C"/>
    <w:rsid w:val="00E90335"/>
    <w:rsid w:val="00E909C9"/>
    <w:rsid w:val="00E91DD0"/>
    <w:rsid w:val="00E92506"/>
    <w:rsid w:val="00E9359A"/>
    <w:rsid w:val="00E94389"/>
    <w:rsid w:val="00E946D4"/>
    <w:rsid w:val="00E94D4E"/>
    <w:rsid w:val="00E94E6D"/>
    <w:rsid w:val="00E965F0"/>
    <w:rsid w:val="00E9686F"/>
    <w:rsid w:val="00EA0FC8"/>
    <w:rsid w:val="00EA1346"/>
    <w:rsid w:val="00EA1F91"/>
    <w:rsid w:val="00EA2DAA"/>
    <w:rsid w:val="00EA3623"/>
    <w:rsid w:val="00EA438C"/>
    <w:rsid w:val="00EA45E8"/>
    <w:rsid w:val="00EA5703"/>
    <w:rsid w:val="00EA7261"/>
    <w:rsid w:val="00EB1024"/>
    <w:rsid w:val="00EB1FD5"/>
    <w:rsid w:val="00EB33C5"/>
    <w:rsid w:val="00EB491F"/>
    <w:rsid w:val="00EB571B"/>
    <w:rsid w:val="00EB5DE3"/>
    <w:rsid w:val="00EB5E90"/>
    <w:rsid w:val="00EB630C"/>
    <w:rsid w:val="00EB6AE0"/>
    <w:rsid w:val="00EB7616"/>
    <w:rsid w:val="00EC03E4"/>
    <w:rsid w:val="00EC1431"/>
    <w:rsid w:val="00EC32F2"/>
    <w:rsid w:val="00EC3830"/>
    <w:rsid w:val="00EC5F56"/>
    <w:rsid w:val="00EC5FE9"/>
    <w:rsid w:val="00EC643A"/>
    <w:rsid w:val="00ED1AFA"/>
    <w:rsid w:val="00ED20BB"/>
    <w:rsid w:val="00ED29F7"/>
    <w:rsid w:val="00ED2BC3"/>
    <w:rsid w:val="00ED40D0"/>
    <w:rsid w:val="00ED5816"/>
    <w:rsid w:val="00ED63FA"/>
    <w:rsid w:val="00EE09C7"/>
    <w:rsid w:val="00EE1E61"/>
    <w:rsid w:val="00EE2100"/>
    <w:rsid w:val="00EE3692"/>
    <w:rsid w:val="00EE3A6B"/>
    <w:rsid w:val="00EE510F"/>
    <w:rsid w:val="00EE531D"/>
    <w:rsid w:val="00EE5D03"/>
    <w:rsid w:val="00EE66E1"/>
    <w:rsid w:val="00EF0ABA"/>
    <w:rsid w:val="00EF27E6"/>
    <w:rsid w:val="00EF4C13"/>
    <w:rsid w:val="00EF640B"/>
    <w:rsid w:val="00F004DD"/>
    <w:rsid w:val="00F01AD9"/>
    <w:rsid w:val="00F02A85"/>
    <w:rsid w:val="00F03428"/>
    <w:rsid w:val="00F038E8"/>
    <w:rsid w:val="00F048E1"/>
    <w:rsid w:val="00F04C4A"/>
    <w:rsid w:val="00F04C7E"/>
    <w:rsid w:val="00F04E90"/>
    <w:rsid w:val="00F066A9"/>
    <w:rsid w:val="00F075EB"/>
    <w:rsid w:val="00F07F64"/>
    <w:rsid w:val="00F1163A"/>
    <w:rsid w:val="00F11FB3"/>
    <w:rsid w:val="00F12033"/>
    <w:rsid w:val="00F12839"/>
    <w:rsid w:val="00F12F7E"/>
    <w:rsid w:val="00F13580"/>
    <w:rsid w:val="00F16D9D"/>
    <w:rsid w:val="00F2021D"/>
    <w:rsid w:val="00F22234"/>
    <w:rsid w:val="00F25B21"/>
    <w:rsid w:val="00F3067B"/>
    <w:rsid w:val="00F31FC1"/>
    <w:rsid w:val="00F32B3D"/>
    <w:rsid w:val="00F32E26"/>
    <w:rsid w:val="00F348A1"/>
    <w:rsid w:val="00F34B99"/>
    <w:rsid w:val="00F35EB3"/>
    <w:rsid w:val="00F40796"/>
    <w:rsid w:val="00F40D83"/>
    <w:rsid w:val="00F418F5"/>
    <w:rsid w:val="00F44635"/>
    <w:rsid w:val="00F4683B"/>
    <w:rsid w:val="00F468C0"/>
    <w:rsid w:val="00F472A1"/>
    <w:rsid w:val="00F478C6"/>
    <w:rsid w:val="00F501BA"/>
    <w:rsid w:val="00F503B8"/>
    <w:rsid w:val="00F51BA2"/>
    <w:rsid w:val="00F542AE"/>
    <w:rsid w:val="00F549E9"/>
    <w:rsid w:val="00F55785"/>
    <w:rsid w:val="00F56C0B"/>
    <w:rsid w:val="00F6148F"/>
    <w:rsid w:val="00F61C2D"/>
    <w:rsid w:val="00F6488E"/>
    <w:rsid w:val="00F64CDC"/>
    <w:rsid w:val="00F66D78"/>
    <w:rsid w:val="00F677FD"/>
    <w:rsid w:val="00F704E6"/>
    <w:rsid w:val="00F705CD"/>
    <w:rsid w:val="00F718D3"/>
    <w:rsid w:val="00F74E0E"/>
    <w:rsid w:val="00F75AF0"/>
    <w:rsid w:val="00F75F0F"/>
    <w:rsid w:val="00F774C4"/>
    <w:rsid w:val="00F80DA0"/>
    <w:rsid w:val="00F8361F"/>
    <w:rsid w:val="00F83870"/>
    <w:rsid w:val="00F85BE8"/>
    <w:rsid w:val="00F909FA"/>
    <w:rsid w:val="00F90C95"/>
    <w:rsid w:val="00F91FAB"/>
    <w:rsid w:val="00F9239C"/>
    <w:rsid w:val="00F9430D"/>
    <w:rsid w:val="00F95E2E"/>
    <w:rsid w:val="00F965F1"/>
    <w:rsid w:val="00F97E6E"/>
    <w:rsid w:val="00FA107F"/>
    <w:rsid w:val="00FA2074"/>
    <w:rsid w:val="00FA4A24"/>
    <w:rsid w:val="00FA6ED7"/>
    <w:rsid w:val="00FA74D9"/>
    <w:rsid w:val="00FB074B"/>
    <w:rsid w:val="00FB096C"/>
    <w:rsid w:val="00FB0F9A"/>
    <w:rsid w:val="00FB15E6"/>
    <w:rsid w:val="00FB16B8"/>
    <w:rsid w:val="00FB1E11"/>
    <w:rsid w:val="00FB30F8"/>
    <w:rsid w:val="00FB31A8"/>
    <w:rsid w:val="00FB680D"/>
    <w:rsid w:val="00FB75DC"/>
    <w:rsid w:val="00FB774B"/>
    <w:rsid w:val="00FB7F7B"/>
    <w:rsid w:val="00FC028C"/>
    <w:rsid w:val="00FC0C2D"/>
    <w:rsid w:val="00FC122C"/>
    <w:rsid w:val="00FC1485"/>
    <w:rsid w:val="00FC20A1"/>
    <w:rsid w:val="00FC35CB"/>
    <w:rsid w:val="00FC6E46"/>
    <w:rsid w:val="00FC7143"/>
    <w:rsid w:val="00FD0E8B"/>
    <w:rsid w:val="00FD24C4"/>
    <w:rsid w:val="00FD2D4F"/>
    <w:rsid w:val="00FD3719"/>
    <w:rsid w:val="00FD3D22"/>
    <w:rsid w:val="00FD4CD5"/>
    <w:rsid w:val="00FD502F"/>
    <w:rsid w:val="00FD59AE"/>
    <w:rsid w:val="00FD5D97"/>
    <w:rsid w:val="00FD7993"/>
    <w:rsid w:val="00FE17C6"/>
    <w:rsid w:val="00FE1EA7"/>
    <w:rsid w:val="00FE227E"/>
    <w:rsid w:val="00FE27DF"/>
    <w:rsid w:val="00FE295B"/>
    <w:rsid w:val="00FE2E75"/>
    <w:rsid w:val="00FE3267"/>
    <w:rsid w:val="00FE41C5"/>
    <w:rsid w:val="00FE52A6"/>
    <w:rsid w:val="00FE5371"/>
    <w:rsid w:val="00FE5F56"/>
    <w:rsid w:val="00FE60D1"/>
    <w:rsid w:val="00FE64D6"/>
    <w:rsid w:val="00FF12B4"/>
    <w:rsid w:val="00FF13B6"/>
    <w:rsid w:val="00FF18E7"/>
    <w:rsid w:val="00FF1DD7"/>
    <w:rsid w:val="00FF2286"/>
    <w:rsid w:val="00FF2834"/>
    <w:rsid w:val="00FF5A44"/>
    <w:rsid w:val="00FF7431"/>
    <w:rsid w:val="00FF79C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556DE2"/>
  <w15:docId w15:val="{4903EA34-3396-4EB2-B18B-07A8F0371A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80DA6"/>
    <w:pPr>
      <w:suppressAutoHyphens/>
    </w:pPr>
    <w:rPr>
      <w:lang w:eastAsia="ar-SA"/>
    </w:rPr>
  </w:style>
  <w:style w:type="paragraph" w:styleId="Nagwek1">
    <w:name w:val="heading 1"/>
    <w:basedOn w:val="Normalny"/>
    <w:next w:val="Normalny"/>
    <w:link w:val="Nagwek1Znak"/>
    <w:uiPriority w:val="99"/>
    <w:qFormat/>
    <w:rsid w:val="00DA184F"/>
    <w:pPr>
      <w:keepNext/>
      <w:keepLines/>
      <w:spacing w:before="240"/>
      <w:outlineLvl w:val="0"/>
    </w:pPr>
    <w:rPr>
      <w:rFonts w:ascii="Calibri Light" w:hAnsi="Calibri Light"/>
      <w:color w:val="2E74B5"/>
      <w:sz w:val="32"/>
      <w:szCs w:val="32"/>
    </w:rPr>
  </w:style>
  <w:style w:type="paragraph" w:styleId="Nagwek3">
    <w:name w:val="heading 3"/>
    <w:basedOn w:val="Normalny"/>
    <w:next w:val="Normalny"/>
    <w:link w:val="Nagwek3Znak"/>
    <w:uiPriority w:val="99"/>
    <w:unhideWhenUsed/>
    <w:qFormat/>
    <w:rsid w:val="004E21A8"/>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8z0">
    <w:name w:val="WW8Num8z0"/>
    <w:rsid w:val="00B4645F"/>
    <w:rPr>
      <w:rFonts w:ascii="Symbol" w:hAnsi="Symbol" w:cs="OpenSymbol"/>
    </w:rPr>
  </w:style>
  <w:style w:type="character" w:customStyle="1" w:styleId="WW8Num9z0">
    <w:name w:val="WW8Num9z0"/>
    <w:rsid w:val="00B4645F"/>
    <w:rPr>
      <w:rFonts w:ascii="Symbol" w:hAnsi="Symbol" w:cs="OpenSymbol"/>
    </w:rPr>
  </w:style>
  <w:style w:type="character" w:customStyle="1" w:styleId="Absatz-Standardschriftart">
    <w:name w:val="Absatz-Standardschriftart"/>
    <w:rsid w:val="00B4645F"/>
  </w:style>
  <w:style w:type="character" w:customStyle="1" w:styleId="WW-Absatz-Standardschriftart">
    <w:name w:val="WW-Absatz-Standardschriftart"/>
    <w:rsid w:val="00B4645F"/>
  </w:style>
  <w:style w:type="character" w:customStyle="1" w:styleId="WW-Absatz-Standardschriftart1">
    <w:name w:val="WW-Absatz-Standardschriftart1"/>
    <w:rsid w:val="00B4645F"/>
  </w:style>
  <w:style w:type="character" w:customStyle="1" w:styleId="Domylnaczcionkaakapitu1">
    <w:name w:val="Domyślna czcionka akapitu1"/>
    <w:rsid w:val="00B4645F"/>
  </w:style>
  <w:style w:type="character" w:styleId="Hipercze">
    <w:name w:val="Hyperlink"/>
    <w:uiPriority w:val="99"/>
    <w:rsid w:val="00B4645F"/>
    <w:rPr>
      <w:color w:val="0000FF"/>
      <w:u w:val="single"/>
    </w:rPr>
  </w:style>
  <w:style w:type="character" w:customStyle="1" w:styleId="Znakinumeracji">
    <w:name w:val="Znaki numeracji"/>
    <w:rsid w:val="00B4645F"/>
  </w:style>
  <w:style w:type="character" w:customStyle="1" w:styleId="Symbolewypunktowania">
    <w:name w:val="Symbole wypunktowania"/>
    <w:rsid w:val="00B4645F"/>
    <w:rPr>
      <w:rFonts w:ascii="OpenSymbol" w:eastAsia="OpenSymbol" w:hAnsi="OpenSymbol" w:cs="OpenSymbol"/>
    </w:rPr>
  </w:style>
  <w:style w:type="paragraph" w:customStyle="1" w:styleId="Nagwek10">
    <w:name w:val="Nagłówek1"/>
    <w:basedOn w:val="Normalny"/>
    <w:next w:val="Tekstpodstawowy"/>
    <w:rsid w:val="00B4645F"/>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B4645F"/>
    <w:pPr>
      <w:spacing w:after="120"/>
    </w:pPr>
  </w:style>
  <w:style w:type="paragraph" w:styleId="Lista">
    <w:name w:val="List"/>
    <w:basedOn w:val="Tekstpodstawowy"/>
    <w:rsid w:val="00B4645F"/>
    <w:rPr>
      <w:rFonts w:cs="Tahoma"/>
    </w:rPr>
  </w:style>
  <w:style w:type="paragraph" w:customStyle="1" w:styleId="Podpis1">
    <w:name w:val="Podpis1"/>
    <w:basedOn w:val="Normalny"/>
    <w:rsid w:val="00B4645F"/>
    <w:pPr>
      <w:suppressLineNumbers/>
      <w:spacing w:before="120" w:after="120"/>
    </w:pPr>
    <w:rPr>
      <w:rFonts w:cs="Tahoma"/>
      <w:i/>
      <w:iCs/>
      <w:sz w:val="24"/>
      <w:szCs w:val="24"/>
    </w:rPr>
  </w:style>
  <w:style w:type="paragraph" w:customStyle="1" w:styleId="Indeks">
    <w:name w:val="Indeks"/>
    <w:basedOn w:val="Normalny"/>
    <w:rsid w:val="00B4645F"/>
    <w:pPr>
      <w:suppressLineNumbers/>
    </w:pPr>
    <w:rPr>
      <w:rFonts w:cs="Tahoma"/>
    </w:rPr>
  </w:style>
  <w:style w:type="paragraph" w:customStyle="1" w:styleId="Liniapozioma">
    <w:name w:val="Linia pozioma"/>
    <w:basedOn w:val="Normalny"/>
    <w:next w:val="Tekstpodstawowy"/>
    <w:rsid w:val="00B4645F"/>
    <w:pPr>
      <w:suppressLineNumbers/>
      <w:pBdr>
        <w:bottom w:val="double" w:sz="1" w:space="0" w:color="808080"/>
      </w:pBdr>
      <w:spacing w:after="283"/>
    </w:pPr>
    <w:rPr>
      <w:sz w:val="12"/>
      <w:szCs w:val="12"/>
    </w:rPr>
  </w:style>
  <w:style w:type="paragraph" w:customStyle="1" w:styleId="Zawartoramki">
    <w:name w:val="Zawartość ramki"/>
    <w:basedOn w:val="Tekstpodstawowy"/>
    <w:rsid w:val="00B4645F"/>
  </w:style>
  <w:style w:type="paragraph" w:styleId="Nagwek">
    <w:name w:val="header"/>
    <w:basedOn w:val="Normalny"/>
    <w:link w:val="NagwekZnak"/>
    <w:uiPriority w:val="99"/>
    <w:rsid w:val="00B4645F"/>
    <w:pPr>
      <w:suppressLineNumbers/>
      <w:tabs>
        <w:tab w:val="center" w:pos="4535"/>
        <w:tab w:val="right" w:pos="9071"/>
      </w:tabs>
    </w:pPr>
  </w:style>
  <w:style w:type="paragraph" w:customStyle="1" w:styleId="Zawartotabeli">
    <w:name w:val="Zawartość tabeli"/>
    <w:basedOn w:val="Normalny"/>
    <w:rsid w:val="00B4645F"/>
    <w:pPr>
      <w:suppressLineNumbers/>
    </w:pPr>
  </w:style>
  <w:style w:type="paragraph" w:customStyle="1" w:styleId="Nagwektabeli">
    <w:name w:val="Nagłówek tabeli"/>
    <w:basedOn w:val="Zawartotabeli"/>
    <w:rsid w:val="00B4645F"/>
    <w:pPr>
      <w:jc w:val="center"/>
    </w:pPr>
    <w:rPr>
      <w:b/>
      <w:bCs/>
    </w:rPr>
  </w:style>
  <w:style w:type="paragraph" w:styleId="Tekstdymka">
    <w:name w:val="Balloon Text"/>
    <w:basedOn w:val="Normalny"/>
    <w:uiPriority w:val="99"/>
    <w:unhideWhenUsed/>
    <w:rsid w:val="00B4645F"/>
    <w:rPr>
      <w:rFonts w:ascii="Tahoma" w:hAnsi="Tahoma" w:cs="Tahoma"/>
      <w:sz w:val="16"/>
      <w:szCs w:val="16"/>
    </w:rPr>
  </w:style>
  <w:style w:type="character" w:customStyle="1" w:styleId="TekstdymkaZnak">
    <w:name w:val="Tekst dymka Znak"/>
    <w:uiPriority w:val="99"/>
    <w:rsid w:val="00B4645F"/>
    <w:rPr>
      <w:rFonts w:ascii="Tahoma" w:hAnsi="Tahoma" w:cs="Tahoma"/>
      <w:sz w:val="16"/>
      <w:szCs w:val="16"/>
      <w:lang w:eastAsia="ar-SA"/>
    </w:rPr>
  </w:style>
  <w:style w:type="paragraph" w:customStyle="1" w:styleId="redniasiatka1akcent21">
    <w:name w:val="Średnia siatka 1 — akcent 21"/>
    <w:basedOn w:val="Normalny"/>
    <w:qFormat/>
    <w:rsid w:val="00B4645F"/>
    <w:pPr>
      <w:ind w:left="708"/>
    </w:pPr>
  </w:style>
  <w:style w:type="paragraph" w:styleId="Tekstpodstawowy2">
    <w:name w:val="Body Text 2"/>
    <w:basedOn w:val="Normalny"/>
    <w:uiPriority w:val="99"/>
    <w:rsid w:val="00B4645F"/>
    <w:pPr>
      <w:jc w:val="both"/>
    </w:pPr>
    <w:rPr>
      <w:rFonts w:ascii="Arial" w:hAnsi="Arial" w:cs="Arial"/>
      <w:sz w:val="24"/>
      <w:szCs w:val="24"/>
    </w:rPr>
  </w:style>
  <w:style w:type="paragraph" w:styleId="Stopka">
    <w:name w:val="footer"/>
    <w:basedOn w:val="Normalny"/>
    <w:uiPriority w:val="99"/>
    <w:unhideWhenUsed/>
    <w:rsid w:val="00B4645F"/>
    <w:pPr>
      <w:tabs>
        <w:tab w:val="center" w:pos="4536"/>
        <w:tab w:val="right" w:pos="9072"/>
      </w:tabs>
    </w:pPr>
  </w:style>
  <w:style w:type="character" w:customStyle="1" w:styleId="StopkaZnak">
    <w:name w:val="Stopka Znak"/>
    <w:uiPriority w:val="99"/>
    <w:rsid w:val="00B4645F"/>
    <w:rPr>
      <w:lang w:eastAsia="ar-SA"/>
    </w:rPr>
  </w:style>
  <w:style w:type="paragraph" w:styleId="Tekstpodstawowywcity3">
    <w:name w:val="Body Text Indent 3"/>
    <w:basedOn w:val="Normalny"/>
    <w:semiHidden/>
    <w:unhideWhenUsed/>
    <w:rsid w:val="00B4645F"/>
    <w:pPr>
      <w:spacing w:after="120"/>
      <w:ind w:left="283"/>
    </w:pPr>
    <w:rPr>
      <w:sz w:val="16"/>
      <w:szCs w:val="16"/>
    </w:rPr>
  </w:style>
  <w:style w:type="character" w:customStyle="1" w:styleId="Tekstpodstawowywcity3Znak">
    <w:name w:val="Tekst podstawowy wcięty 3 Znak"/>
    <w:semiHidden/>
    <w:rsid w:val="00B4645F"/>
    <w:rPr>
      <w:sz w:val="16"/>
      <w:szCs w:val="16"/>
      <w:lang w:eastAsia="ar-SA"/>
    </w:rPr>
  </w:style>
  <w:style w:type="paragraph" w:styleId="NormalnyWeb">
    <w:name w:val="Normal (Web)"/>
    <w:basedOn w:val="Normalny"/>
    <w:semiHidden/>
    <w:unhideWhenUsed/>
    <w:rsid w:val="00B4645F"/>
    <w:rPr>
      <w:sz w:val="24"/>
      <w:szCs w:val="24"/>
    </w:rPr>
  </w:style>
  <w:style w:type="paragraph" w:styleId="Tekstpodstawowy3">
    <w:name w:val="Body Text 3"/>
    <w:basedOn w:val="Normalny"/>
    <w:semiHidden/>
    <w:rsid w:val="00B4645F"/>
    <w:pPr>
      <w:jc w:val="both"/>
    </w:pPr>
    <w:rPr>
      <w:rFonts w:ascii="Arial" w:hAnsi="Arial" w:cs="Arial"/>
      <w:color w:val="008080"/>
      <w:sz w:val="24"/>
      <w:szCs w:val="24"/>
    </w:rPr>
  </w:style>
  <w:style w:type="paragraph" w:customStyle="1" w:styleId="Standard">
    <w:name w:val="Standard"/>
    <w:rsid w:val="00B4645F"/>
    <w:pPr>
      <w:widowControl w:val="0"/>
      <w:suppressAutoHyphens/>
      <w:autoSpaceDN w:val="0"/>
    </w:pPr>
    <w:rPr>
      <w:rFonts w:eastAsia="Arial Unicode MS" w:cs="Tahoma"/>
      <w:noProof/>
      <w:kern w:val="3"/>
      <w:sz w:val="24"/>
      <w:szCs w:val="24"/>
      <w:lang w:val="cs-CZ"/>
    </w:rPr>
  </w:style>
  <w:style w:type="paragraph" w:customStyle="1" w:styleId="Textbody">
    <w:name w:val="Text body"/>
    <w:basedOn w:val="Normalny"/>
    <w:rsid w:val="00B4645F"/>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E26811"/>
  </w:style>
  <w:style w:type="character" w:customStyle="1" w:styleId="TekstprzypisukocowegoZnak">
    <w:name w:val="Tekst przypisu końcowego Znak"/>
    <w:link w:val="Tekstprzypisukocowego"/>
    <w:uiPriority w:val="99"/>
    <w:semiHidden/>
    <w:rsid w:val="00E26811"/>
    <w:rPr>
      <w:lang w:eastAsia="ar-SA"/>
    </w:rPr>
  </w:style>
  <w:style w:type="character" w:styleId="Odwoanieprzypisukocowego">
    <w:name w:val="endnote reference"/>
    <w:uiPriority w:val="99"/>
    <w:semiHidden/>
    <w:unhideWhenUsed/>
    <w:rsid w:val="00E26811"/>
    <w:rPr>
      <w:vertAlign w:val="superscript"/>
    </w:rPr>
  </w:style>
  <w:style w:type="character" w:styleId="Odwoaniedokomentarza">
    <w:name w:val="annotation reference"/>
    <w:uiPriority w:val="99"/>
    <w:unhideWhenUsed/>
    <w:rsid w:val="00F6148F"/>
    <w:rPr>
      <w:sz w:val="16"/>
      <w:szCs w:val="16"/>
    </w:rPr>
  </w:style>
  <w:style w:type="paragraph" w:styleId="Tekstkomentarza">
    <w:name w:val="annotation text"/>
    <w:basedOn w:val="Normalny"/>
    <w:link w:val="TekstkomentarzaZnak"/>
    <w:uiPriority w:val="99"/>
    <w:unhideWhenUsed/>
    <w:rsid w:val="00F6148F"/>
  </w:style>
  <w:style w:type="character" w:customStyle="1" w:styleId="TekstkomentarzaZnak">
    <w:name w:val="Tekst komentarza Znak"/>
    <w:link w:val="Tekstkomentarza"/>
    <w:uiPriority w:val="99"/>
    <w:rsid w:val="00F6148F"/>
    <w:rPr>
      <w:lang w:eastAsia="ar-SA"/>
    </w:rPr>
  </w:style>
  <w:style w:type="paragraph" w:styleId="Tematkomentarza">
    <w:name w:val="annotation subject"/>
    <w:basedOn w:val="Tekstkomentarza"/>
    <w:next w:val="Tekstkomentarza"/>
    <w:link w:val="TematkomentarzaZnak"/>
    <w:uiPriority w:val="99"/>
    <w:unhideWhenUsed/>
    <w:rsid w:val="00F6148F"/>
    <w:rPr>
      <w:b/>
      <w:bCs/>
    </w:rPr>
  </w:style>
  <w:style w:type="character" w:customStyle="1" w:styleId="TematkomentarzaZnak">
    <w:name w:val="Temat komentarza Znak"/>
    <w:link w:val="Tematkomentarza"/>
    <w:uiPriority w:val="99"/>
    <w:rsid w:val="00F6148F"/>
    <w:rPr>
      <w:b/>
      <w:bCs/>
      <w:lang w:eastAsia="ar-SA"/>
    </w:rPr>
  </w:style>
  <w:style w:type="paragraph" w:styleId="Tekstpodstawowywcity">
    <w:name w:val="Body Text Indent"/>
    <w:basedOn w:val="Normalny"/>
    <w:link w:val="TekstpodstawowywcityZnak"/>
    <w:uiPriority w:val="99"/>
    <w:semiHidden/>
    <w:unhideWhenUsed/>
    <w:rsid w:val="005C221B"/>
    <w:pPr>
      <w:spacing w:after="120"/>
      <w:ind w:left="283"/>
    </w:pPr>
  </w:style>
  <w:style w:type="character" w:customStyle="1" w:styleId="TekstpodstawowywcityZnak">
    <w:name w:val="Tekst podstawowy wcięty Znak"/>
    <w:link w:val="Tekstpodstawowywcity"/>
    <w:uiPriority w:val="99"/>
    <w:semiHidden/>
    <w:rsid w:val="005C221B"/>
    <w:rPr>
      <w:lang w:eastAsia="ar-SA"/>
    </w:rPr>
  </w:style>
  <w:style w:type="paragraph" w:customStyle="1" w:styleId="Tekstpodstawowy22">
    <w:name w:val="Tekst podstawowy 22"/>
    <w:basedOn w:val="Normalny"/>
    <w:rsid w:val="005C221B"/>
    <w:pPr>
      <w:autoSpaceDE w:val="0"/>
      <w:jc w:val="both"/>
    </w:pPr>
    <w:rPr>
      <w:sz w:val="22"/>
      <w:szCs w:val="22"/>
    </w:rPr>
  </w:style>
  <w:style w:type="paragraph" w:customStyle="1" w:styleId="Kolorowecieniowanieakcent11">
    <w:name w:val="Kolorowe cieniowanie — akcent 11"/>
    <w:hidden/>
    <w:uiPriority w:val="99"/>
    <w:semiHidden/>
    <w:rsid w:val="00946DFC"/>
    <w:rPr>
      <w:lang w:eastAsia="ar-SA"/>
    </w:rPr>
  </w:style>
  <w:style w:type="numbering" w:customStyle="1" w:styleId="Bezlisty1">
    <w:name w:val="Bez listy1"/>
    <w:next w:val="Bezlisty"/>
    <w:uiPriority w:val="99"/>
    <w:semiHidden/>
    <w:unhideWhenUsed/>
    <w:rsid w:val="00793C30"/>
  </w:style>
  <w:style w:type="paragraph" w:customStyle="1" w:styleId="Default">
    <w:name w:val="Default"/>
    <w:rsid w:val="00793C30"/>
    <w:pPr>
      <w:autoSpaceDE w:val="0"/>
      <w:autoSpaceDN w:val="0"/>
      <w:adjustRightInd w:val="0"/>
    </w:pPr>
    <w:rPr>
      <w:rFonts w:eastAsia="Calibri"/>
      <w:color w:val="000000"/>
      <w:sz w:val="24"/>
      <w:szCs w:val="24"/>
      <w:lang w:eastAsia="en-US"/>
    </w:rPr>
  </w:style>
  <w:style w:type="paragraph" w:customStyle="1" w:styleId="Kolorowalistaakcent11">
    <w:name w:val="Kolorowa lista — akcent 11"/>
    <w:basedOn w:val="Normalny"/>
    <w:uiPriority w:val="34"/>
    <w:qFormat/>
    <w:rsid w:val="00F56C0B"/>
    <w:pPr>
      <w:ind w:left="720"/>
      <w:contextualSpacing/>
    </w:pPr>
  </w:style>
  <w:style w:type="character" w:customStyle="1" w:styleId="DeltaViewInsertion">
    <w:name w:val="DeltaView Insertion"/>
    <w:rsid w:val="00DA184F"/>
    <w:rPr>
      <w:b/>
      <w:i/>
      <w:spacing w:val="0"/>
    </w:rPr>
  </w:style>
  <w:style w:type="paragraph" w:customStyle="1" w:styleId="NormalBold">
    <w:name w:val="NormalBold"/>
    <w:basedOn w:val="Normalny"/>
    <w:link w:val="NormalBoldChar"/>
    <w:rsid w:val="00DA184F"/>
    <w:pPr>
      <w:widowControl w:val="0"/>
      <w:suppressAutoHyphens w:val="0"/>
    </w:pPr>
    <w:rPr>
      <w:b/>
      <w:sz w:val="24"/>
      <w:szCs w:val="22"/>
      <w:lang w:eastAsia="en-GB"/>
    </w:rPr>
  </w:style>
  <w:style w:type="character" w:customStyle="1" w:styleId="NormalBoldChar">
    <w:name w:val="NormalBold Char"/>
    <w:link w:val="NormalBold"/>
    <w:locked/>
    <w:rsid w:val="00DA184F"/>
    <w:rPr>
      <w:b/>
      <w:sz w:val="24"/>
      <w:szCs w:val="22"/>
      <w:lang w:eastAsia="en-GB"/>
    </w:rPr>
  </w:style>
  <w:style w:type="paragraph" w:styleId="Tekstprzypisudolnego">
    <w:name w:val="footnote text"/>
    <w:basedOn w:val="Normalny"/>
    <w:link w:val="TekstprzypisudolnegoZnak"/>
    <w:uiPriority w:val="99"/>
    <w:semiHidden/>
    <w:unhideWhenUsed/>
    <w:rsid w:val="00DA184F"/>
    <w:pPr>
      <w:suppressAutoHyphens w:val="0"/>
      <w:ind w:left="720" w:hanging="720"/>
      <w:jc w:val="both"/>
    </w:pPr>
    <w:rPr>
      <w:rFonts w:eastAsia="Calibri"/>
      <w:lang w:eastAsia="en-GB"/>
    </w:rPr>
  </w:style>
  <w:style w:type="character" w:customStyle="1" w:styleId="TekstprzypisudolnegoZnak">
    <w:name w:val="Tekst przypisu dolnego Znak"/>
    <w:link w:val="Tekstprzypisudolnego"/>
    <w:uiPriority w:val="99"/>
    <w:semiHidden/>
    <w:rsid w:val="00DA184F"/>
    <w:rPr>
      <w:rFonts w:eastAsia="Calibri"/>
      <w:lang w:eastAsia="en-GB"/>
    </w:rPr>
  </w:style>
  <w:style w:type="character" w:styleId="Odwoanieprzypisudolnego">
    <w:name w:val="footnote reference"/>
    <w:aliases w:val="Footnote Reference Number,Footnote symbol,Footnote"/>
    <w:uiPriority w:val="99"/>
    <w:semiHidden/>
    <w:unhideWhenUsed/>
    <w:rsid w:val="00DA184F"/>
    <w:rPr>
      <w:shd w:val="clear" w:color="auto" w:fill="auto"/>
      <w:vertAlign w:val="superscript"/>
    </w:rPr>
  </w:style>
  <w:style w:type="paragraph" w:customStyle="1" w:styleId="Text1">
    <w:name w:val="Text 1"/>
    <w:basedOn w:val="Normalny"/>
    <w:rsid w:val="00DA184F"/>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DA184F"/>
    <w:pPr>
      <w:suppressAutoHyphens w:val="0"/>
      <w:spacing w:before="120" w:after="120"/>
      <w:jc w:val="center"/>
    </w:pPr>
    <w:rPr>
      <w:rFonts w:eastAsia="Calibri"/>
      <w:sz w:val="24"/>
      <w:szCs w:val="22"/>
      <w:lang w:eastAsia="en-GB"/>
    </w:rPr>
  </w:style>
  <w:style w:type="paragraph" w:customStyle="1" w:styleId="Point0">
    <w:name w:val="Point 0"/>
    <w:basedOn w:val="Normalny"/>
    <w:rsid w:val="00DA184F"/>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DA184F"/>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DA184F"/>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DA184F"/>
    <w:pPr>
      <w:numPr>
        <w:numId w:val="3"/>
      </w:numPr>
    </w:pPr>
  </w:style>
  <w:style w:type="paragraph" w:customStyle="1" w:styleId="Tiret1">
    <w:name w:val="Tiret 1"/>
    <w:basedOn w:val="Point1"/>
    <w:rsid w:val="00DA184F"/>
    <w:pPr>
      <w:numPr>
        <w:numId w:val="4"/>
      </w:numPr>
    </w:pPr>
  </w:style>
  <w:style w:type="paragraph" w:customStyle="1" w:styleId="Tiret2">
    <w:name w:val="Tiret 2"/>
    <w:basedOn w:val="Point2"/>
    <w:rsid w:val="00DA184F"/>
    <w:pPr>
      <w:numPr>
        <w:numId w:val="2"/>
      </w:numPr>
    </w:pPr>
  </w:style>
  <w:style w:type="paragraph" w:customStyle="1" w:styleId="NumPar1">
    <w:name w:val="NumPar 1"/>
    <w:basedOn w:val="Normalny"/>
    <w:next w:val="Text1"/>
    <w:rsid w:val="00DA184F"/>
    <w:pPr>
      <w:numPr>
        <w:numId w:val="1"/>
      </w:num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DA184F"/>
    <w:pPr>
      <w:numPr>
        <w:ilvl w:val="1"/>
        <w:numId w:val="1"/>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DA184F"/>
    <w:pPr>
      <w:numPr>
        <w:ilvl w:val="2"/>
        <w:numId w:val="1"/>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DA184F"/>
    <w:pPr>
      <w:numPr>
        <w:ilvl w:val="3"/>
        <w:numId w:val="1"/>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DA184F"/>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DA184F"/>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DA184F"/>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DA184F"/>
    <w:pPr>
      <w:keepNext/>
      <w:suppressAutoHyphens w:val="0"/>
      <w:spacing w:before="120" w:after="360"/>
      <w:jc w:val="center"/>
    </w:pPr>
    <w:rPr>
      <w:rFonts w:eastAsia="Calibri"/>
      <w:b/>
      <w:smallCaps/>
      <w:sz w:val="28"/>
      <w:szCs w:val="22"/>
      <w:lang w:eastAsia="en-GB"/>
    </w:rPr>
  </w:style>
  <w:style w:type="character" w:customStyle="1" w:styleId="Nagwek1Znak">
    <w:name w:val="Nagłówek 1 Znak"/>
    <w:link w:val="Nagwek1"/>
    <w:uiPriority w:val="99"/>
    <w:rsid w:val="00DA184F"/>
    <w:rPr>
      <w:rFonts w:ascii="Calibri Light" w:eastAsia="Times New Roman" w:hAnsi="Calibri Light" w:cs="Times New Roman"/>
      <w:color w:val="2E74B5"/>
      <w:sz w:val="32"/>
      <w:szCs w:val="32"/>
      <w:lang w:eastAsia="ar-SA"/>
    </w:rPr>
  </w:style>
  <w:style w:type="table" w:styleId="Tabela-Siatka">
    <w:name w:val="Table Grid"/>
    <w:basedOn w:val="Standardowy"/>
    <w:uiPriority w:val="59"/>
    <w:rsid w:val="002B0E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link w:val="Nagwek3"/>
    <w:uiPriority w:val="99"/>
    <w:rsid w:val="004E21A8"/>
    <w:rPr>
      <w:rFonts w:ascii="Calibri Light" w:eastAsia="Times New Roman" w:hAnsi="Calibri Light" w:cs="Times New Roman"/>
      <w:b/>
      <w:bCs/>
      <w:sz w:val="26"/>
      <w:szCs w:val="26"/>
      <w:lang w:eastAsia="ar-SA"/>
    </w:rPr>
  </w:style>
  <w:style w:type="numbering" w:customStyle="1" w:styleId="Bezlisty2">
    <w:name w:val="Bez listy2"/>
    <w:next w:val="Bezlisty"/>
    <w:uiPriority w:val="99"/>
    <w:semiHidden/>
    <w:unhideWhenUsed/>
    <w:rsid w:val="004E21A8"/>
  </w:style>
  <w:style w:type="character" w:customStyle="1" w:styleId="TekstpodstawowyZnak">
    <w:name w:val="Tekst podstawowy Znak"/>
    <w:link w:val="Tekstpodstawowy"/>
    <w:rsid w:val="004E21A8"/>
    <w:rPr>
      <w:lang w:eastAsia="ar-SA"/>
    </w:rPr>
  </w:style>
  <w:style w:type="paragraph" w:styleId="Zwykytekst">
    <w:name w:val="Plain Text"/>
    <w:basedOn w:val="Normalny"/>
    <w:link w:val="ZwykytekstZnak"/>
    <w:rsid w:val="004E21A8"/>
    <w:pPr>
      <w:suppressAutoHyphens w:val="0"/>
    </w:pPr>
    <w:rPr>
      <w:rFonts w:ascii="Calibri" w:hAnsi="Calibri"/>
      <w:sz w:val="22"/>
      <w:szCs w:val="21"/>
      <w:lang w:eastAsia="pl-PL"/>
    </w:rPr>
  </w:style>
  <w:style w:type="character" w:customStyle="1" w:styleId="ZwykytekstZnak">
    <w:name w:val="Zwykły tekst Znak"/>
    <w:link w:val="Zwykytekst"/>
    <w:rsid w:val="004E21A8"/>
    <w:rPr>
      <w:rFonts w:ascii="Calibri" w:hAnsi="Calibri"/>
      <w:sz w:val="22"/>
      <w:szCs w:val="21"/>
    </w:rPr>
  </w:style>
  <w:style w:type="paragraph" w:customStyle="1" w:styleId="Tekstpodstawowy21">
    <w:name w:val="Tekst podstawowy 21"/>
    <w:basedOn w:val="Normalny"/>
    <w:rsid w:val="004E21A8"/>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4E21A8"/>
    <w:rPr>
      <w:rFonts w:ascii="Times New Roman" w:hAnsi="Times New Roman"/>
      <w:sz w:val="22"/>
    </w:rPr>
  </w:style>
  <w:style w:type="paragraph" w:customStyle="1" w:styleId="Style21">
    <w:name w:val="Style21"/>
    <w:basedOn w:val="Normalny"/>
    <w:uiPriority w:val="99"/>
    <w:rsid w:val="004E21A8"/>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4E21A8"/>
    <w:rPr>
      <w:rFonts w:ascii="Times New Roman" w:hAnsi="Times New Roman"/>
      <w:b/>
      <w:sz w:val="26"/>
    </w:rPr>
  </w:style>
  <w:style w:type="paragraph" w:customStyle="1" w:styleId="Style2">
    <w:name w:val="Style2"/>
    <w:basedOn w:val="Normalny"/>
    <w:uiPriority w:val="99"/>
    <w:rsid w:val="004E21A8"/>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4E21A8"/>
    <w:rPr>
      <w:rFonts w:ascii="Times New Roman" w:hAnsi="Times New Roman"/>
      <w:sz w:val="20"/>
    </w:rPr>
  </w:style>
  <w:style w:type="character" w:customStyle="1" w:styleId="Teksttreci">
    <w:name w:val="Tekst treści_"/>
    <w:link w:val="Teksttreci1"/>
    <w:locked/>
    <w:rsid w:val="004E21A8"/>
    <w:rPr>
      <w:rFonts w:ascii="Century Gothic" w:hAnsi="Century Gothic" w:cs="Century Gothic"/>
      <w:sz w:val="17"/>
      <w:szCs w:val="17"/>
      <w:shd w:val="clear" w:color="auto" w:fill="FFFFFF"/>
    </w:rPr>
  </w:style>
  <w:style w:type="character" w:customStyle="1" w:styleId="Teksttreci74">
    <w:name w:val="Tekst treści74"/>
    <w:rsid w:val="004E21A8"/>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4E21A8"/>
    <w:pPr>
      <w:shd w:val="clear" w:color="auto" w:fill="FFFFFF"/>
      <w:suppressAutoHyphens w:val="0"/>
      <w:spacing w:after="600" w:line="173" w:lineRule="exact"/>
      <w:ind w:hanging="420"/>
    </w:pPr>
    <w:rPr>
      <w:rFonts w:ascii="Century Gothic" w:hAnsi="Century Gothic" w:cs="Century Gothic"/>
      <w:sz w:val="17"/>
      <w:szCs w:val="17"/>
      <w:lang w:eastAsia="pl-PL"/>
    </w:rPr>
  </w:style>
  <w:style w:type="character" w:customStyle="1" w:styleId="NagwekZnak">
    <w:name w:val="Nagłówek Znak"/>
    <w:link w:val="Nagwek"/>
    <w:uiPriority w:val="99"/>
    <w:rsid w:val="004E21A8"/>
    <w:rPr>
      <w:lang w:eastAsia="ar-SA"/>
    </w:rPr>
  </w:style>
  <w:style w:type="character" w:customStyle="1" w:styleId="highlightedsearchterm">
    <w:name w:val="highlightedsearchterm"/>
    <w:basedOn w:val="Domylnaczcionkaakapitu"/>
    <w:rsid w:val="004E21A8"/>
  </w:style>
  <w:style w:type="paragraph" w:styleId="Tytu">
    <w:name w:val="Title"/>
    <w:basedOn w:val="Normalny"/>
    <w:link w:val="TytuZnak"/>
    <w:qFormat/>
    <w:rsid w:val="004E21A8"/>
    <w:pPr>
      <w:suppressAutoHyphens w:val="0"/>
      <w:jc w:val="center"/>
    </w:pPr>
    <w:rPr>
      <w:b/>
      <w:sz w:val="24"/>
      <w:lang w:eastAsia="pl-PL"/>
    </w:rPr>
  </w:style>
  <w:style w:type="character" w:customStyle="1" w:styleId="TytuZnak">
    <w:name w:val="Tytuł Znak"/>
    <w:link w:val="Tytu"/>
    <w:rsid w:val="004E21A8"/>
    <w:rPr>
      <w:b/>
      <w:sz w:val="24"/>
    </w:rPr>
  </w:style>
  <w:style w:type="paragraph" w:styleId="Podtytu">
    <w:name w:val="Subtitle"/>
    <w:basedOn w:val="Normalny"/>
    <w:link w:val="PodtytuZnak"/>
    <w:uiPriority w:val="99"/>
    <w:qFormat/>
    <w:rsid w:val="004E21A8"/>
    <w:pPr>
      <w:suppressAutoHyphens w:val="0"/>
      <w:jc w:val="both"/>
    </w:pPr>
    <w:rPr>
      <w:rFonts w:ascii="Arial" w:eastAsia="Calibri" w:hAnsi="Arial" w:cs="Arial"/>
      <w:lang w:eastAsia="pl-PL"/>
    </w:rPr>
  </w:style>
  <w:style w:type="character" w:customStyle="1" w:styleId="PodtytuZnak">
    <w:name w:val="Podtytuł Znak"/>
    <w:link w:val="Podtytu"/>
    <w:uiPriority w:val="99"/>
    <w:rsid w:val="004E21A8"/>
    <w:rPr>
      <w:rFonts w:ascii="Arial" w:eastAsia="Calibri" w:hAnsi="Arial" w:cs="Arial"/>
    </w:rPr>
  </w:style>
  <w:style w:type="paragraph" w:styleId="Akapitzlist">
    <w:name w:val="List Paragraph"/>
    <w:basedOn w:val="Normalny"/>
    <w:link w:val="AkapitzlistZnak"/>
    <w:uiPriority w:val="34"/>
    <w:qFormat/>
    <w:rsid w:val="0063483B"/>
    <w:pPr>
      <w:ind w:left="720"/>
      <w:contextualSpacing/>
    </w:pPr>
  </w:style>
  <w:style w:type="character" w:customStyle="1" w:styleId="SIWZtekstZnak">
    <w:name w:val="SIWZ_tekst Znak"/>
    <w:link w:val="SIWZtekst"/>
    <w:locked/>
    <w:rsid w:val="00BD37AF"/>
    <w:rPr>
      <w:rFonts w:ascii="Arial" w:hAnsi="Arial" w:cs="Arial"/>
      <w:sz w:val="22"/>
      <w:szCs w:val="22"/>
      <w:lang w:val="x-none" w:eastAsia="x-none"/>
    </w:rPr>
  </w:style>
  <w:style w:type="paragraph" w:customStyle="1" w:styleId="SIWZtekst">
    <w:name w:val="SIWZ_tekst"/>
    <w:basedOn w:val="Normalny"/>
    <w:link w:val="SIWZtekstZnak"/>
    <w:autoRedefine/>
    <w:rsid w:val="00BD37AF"/>
    <w:pPr>
      <w:tabs>
        <w:tab w:val="left" w:pos="720"/>
      </w:tabs>
      <w:suppressAutoHyphens w:val="0"/>
      <w:spacing w:before="240" w:line="360" w:lineRule="auto"/>
      <w:jc w:val="both"/>
    </w:pPr>
    <w:rPr>
      <w:rFonts w:ascii="Arial" w:hAnsi="Arial" w:cs="Arial"/>
      <w:sz w:val="22"/>
      <w:szCs w:val="22"/>
      <w:lang w:val="x-none" w:eastAsia="x-none"/>
    </w:rPr>
  </w:style>
  <w:style w:type="paragraph" w:styleId="Poprawka">
    <w:name w:val="Revision"/>
    <w:hidden/>
    <w:uiPriority w:val="99"/>
    <w:semiHidden/>
    <w:rsid w:val="00ED2BC3"/>
    <w:rPr>
      <w:lang w:eastAsia="ar-SA"/>
    </w:rPr>
  </w:style>
  <w:style w:type="paragraph" w:styleId="Bezodstpw">
    <w:name w:val="No Spacing"/>
    <w:uiPriority w:val="1"/>
    <w:qFormat/>
    <w:rsid w:val="00ED2BC3"/>
    <w:pPr>
      <w:suppressAutoHyphens/>
    </w:pPr>
    <w:rPr>
      <w:lang w:eastAsia="ar-SA"/>
    </w:rPr>
  </w:style>
  <w:style w:type="numbering" w:customStyle="1" w:styleId="Bezlisty3">
    <w:name w:val="Bez listy3"/>
    <w:next w:val="Bezlisty"/>
    <w:uiPriority w:val="99"/>
    <w:semiHidden/>
    <w:unhideWhenUsed/>
    <w:rsid w:val="000047B5"/>
  </w:style>
  <w:style w:type="character" w:customStyle="1" w:styleId="WW8Num1z0">
    <w:name w:val="WW8Num1z0"/>
    <w:rsid w:val="000047B5"/>
    <w:rPr>
      <w:rFonts w:hint="default"/>
      <w:b w:val="0"/>
      <w:bCs/>
      <w:vanish/>
      <w:color w:val="auto"/>
    </w:rPr>
  </w:style>
  <w:style w:type="character" w:customStyle="1" w:styleId="WW8Num1z1">
    <w:name w:val="WW8Num1z1"/>
    <w:rsid w:val="000047B5"/>
  </w:style>
  <w:style w:type="character" w:customStyle="1" w:styleId="WW8Num1z2">
    <w:name w:val="WW8Num1z2"/>
    <w:rsid w:val="000047B5"/>
  </w:style>
  <w:style w:type="character" w:customStyle="1" w:styleId="WW8Num1z3">
    <w:name w:val="WW8Num1z3"/>
    <w:rsid w:val="000047B5"/>
  </w:style>
  <w:style w:type="character" w:customStyle="1" w:styleId="WW8Num1z4">
    <w:name w:val="WW8Num1z4"/>
    <w:rsid w:val="000047B5"/>
  </w:style>
  <w:style w:type="character" w:customStyle="1" w:styleId="WW8Num1z5">
    <w:name w:val="WW8Num1z5"/>
    <w:rsid w:val="000047B5"/>
  </w:style>
  <w:style w:type="character" w:customStyle="1" w:styleId="WW8Num1z6">
    <w:name w:val="WW8Num1z6"/>
    <w:rsid w:val="000047B5"/>
  </w:style>
  <w:style w:type="character" w:customStyle="1" w:styleId="WW8Num1z7">
    <w:name w:val="WW8Num1z7"/>
    <w:rsid w:val="000047B5"/>
  </w:style>
  <w:style w:type="character" w:customStyle="1" w:styleId="WW8Num1z8">
    <w:name w:val="WW8Num1z8"/>
    <w:rsid w:val="000047B5"/>
  </w:style>
  <w:style w:type="character" w:customStyle="1" w:styleId="WW8Num2z0">
    <w:name w:val="WW8Num2z0"/>
    <w:rsid w:val="000047B5"/>
    <w:rPr>
      <w:rFonts w:hint="default"/>
    </w:rPr>
  </w:style>
  <w:style w:type="character" w:customStyle="1" w:styleId="WW8Num2z1">
    <w:name w:val="WW8Num2z1"/>
    <w:rsid w:val="000047B5"/>
  </w:style>
  <w:style w:type="character" w:customStyle="1" w:styleId="WW8Num2z2">
    <w:name w:val="WW8Num2z2"/>
    <w:rsid w:val="000047B5"/>
  </w:style>
  <w:style w:type="character" w:customStyle="1" w:styleId="WW8Num2z3">
    <w:name w:val="WW8Num2z3"/>
    <w:rsid w:val="000047B5"/>
  </w:style>
  <w:style w:type="character" w:customStyle="1" w:styleId="WW8Num2z4">
    <w:name w:val="WW8Num2z4"/>
    <w:rsid w:val="000047B5"/>
  </w:style>
  <w:style w:type="character" w:customStyle="1" w:styleId="WW8Num2z5">
    <w:name w:val="WW8Num2z5"/>
    <w:rsid w:val="000047B5"/>
  </w:style>
  <w:style w:type="character" w:customStyle="1" w:styleId="WW8Num2z6">
    <w:name w:val="WW8Num2z6"/>
    <w:rsid w:val="000047B5"/>
  </w:style>
  <w:style w:type="character" w:customStyle="1" w:styleId="WW8Num2z7">
    <w:name w:val="WW8Num2z7"/>
    <w:rsid w:val="000047B5"/>
  </w:style>
  <w:style w:type="character" w:customStyle="1" w:styleId="WW8Num2z8">
    <w:name w:val="WW8Num2z8"/>
    <w:rsid w:val="000047B5"/>
  </w:style>
  <w:style w:type="character" w:customStyle="1" w:styleId="WW8Num3z0">
    <w:name w:val="WW8Num3z0"/>
    <w:rsid w:val="000047B5"/>
    <w:rPr>
      <w:bCs/>
      <w:i w:val="0"/>
    </w:rPr>
  </w:style>
  <w:style w:type="character" w:customStyle="1" w:styleId="WW8Num3z1">
    <w:name w:val="WW8Num3z1"/>
    <w:rsid w:val="000047B5"/>
  </w:style>
  <w:style w:type="character" w:customStyle="1" w:styleId="WW8Num3z2">
    <w:name w:val="WW8Num3z2"/>
    <w:rsid w:val="000047B5"/>
  </w:style>
  <w:style w:type="character" w:customStyle="1" w:styleId="WW8Num3z3">
    <w:name w:val="WW8Num3z3"/>
    <w:rsid w:val="000047B5"/>
  </w:style>
  <w:style w:type="character" w:customStyle="1" w:styleId="WW8Num3z4">
    <w:name w:val="WW8Num3z4"/>
    <w:rsid w:val="000047B5"/>
  </w:style>
  <w:style w:type="character" w:customStyle="1" w:styleId="WW8Num3z5">
    <w:name w:val="WW8Num3z5"/>
    <w:rsid w:val="000047B5"/>
  </w:style>
  <w:style w:type="character" w:customStyle="1" w:styleId="WW8Num3z6">
    <w:name w:val="WW8Num3z6"/>
    <w:rsid w:val="000047B5"/>
  </w:style>
  <w:style w:type="character" w:customStyle="1" w:styleId="WW8Num3z7">
    <w:name w:val="WW8Num3z7"/>
    <w:rsid w:val="000047B5"/>
  </w:style>
  <w:style w:type="character" w:customStyle="1" w:styleId="WW8Num3z8">
    <w:name w:val="WW8Num3z8"/>
    <w:rsid w:val="000047B5"/>
  </w:style>
  <w:style w:type="character" w:customStyle="1" w:styleId="WW8Num4z0">
    <w:name w:val="WW8Num4z0"/>
    <w:rsid w:val="000047B5"/>
    <w:rPr>
      <w:rFonts w:ascii="Verdana" w:hAnsi="Verdana" w:cs="Arial" w:hint="default"/>
      <w:szCs w:val="20"/>
    </w:rPr>
  </w:style>
  <w:style w:type="character" w:customStyle="1" w:styleId="WW8Num4z1">
    <w:name w:val="WW8Num4z1"/>
    <w:rsid w:val="000047B5"/>
  </w:style>
  <w:style w:type="character" w:customStyle="1" w:styleId="WW8Num4z2">
    <w:name w:val="WW8Num4z2"/>
    <w:rsid w:val="000047B5"/>
  </w:style>
  <w:style w:type="character" w:customStyle="1" w:styleId="WW8Num4z3">
    <w:name w:val="WW8Num4z3"/>
    <w:rsid w:val="000047B5"/>
  </w:style>
  <w:style w:type="character" w:customStyle="1" w:styleId="WW8Num4z4">
    <w:name w:val="WW8Num4z4"/>
    <w:rsid w:val="000047B5"/>
  </w:style>
  <w:style w:type="character" w:customStyle="1" w:styleId="WW8Num4z5">
    <w:name w:val="WW8Num4z5"/>
    <w:rsid w:val="000047B5"/>
  </w:style>
  <w:style w:type="character" w:customStyle="1" w:styleId="WW8Num4z6">
    <w:name w:val="WW8Num4z6"/>
    <w:rsid w:val="000047B5"/>
  </w:style>
  <w:style w:type="character" w:customStyle="1" w:styleId="WW8Num4z7">
    <w:name w:val="WW8Num4z7"/>
    <w:rsid w:val="000047B5"/>
  </w:style>
  <w:style w:type="character" w:customStyle="1" w:styleId="WW8Num4z8">
    <w:name w:val="WW8Num4z8"/>
    <w:rsid w:val="000047B5"/>
  </w:style>
  <w:style w:type="character" w:customStyle="1" w:styleId="WW8Num5z0">
    <w:name w:val="WW8Num5z0"/>
    <w:rsid w:val="000047B5"/>
    <w:rPr>
      <w:rFonts w:hint="default"/>
    </w:rPr>
  </w:style>
  <w:style w:type="character" w:customStyle="1" w:styleId="WW8Num5z1">
    <w:name w:val="WW8Num5z1"/>
    <w:rsid w:val="000047B5"/>
  </w:style>
  <w:style w:type="character" w:customStyle="1" w:styleId="WW8Num5z2">
    <w:name w:val="WW8Num5z2"/>
    <w:rsid w:val="000047B5"/>
  </w:style>
  <w:style w:type="character" w:customStyle="1" w:styleId="WW8Num5z3">
    <w:name w:val="WW8Num5z3"/>
    <w:rsid w:val="000047B5"/>
  </w:style>
  <w:style w:type="character" w:customStyle="1" w:styleId="WW8Num5z4">
    <w:name w:val="WW8Num5z4"/>
    <w:rsid w:val="000047B5"/>
  </w:style>
  <w:style w:type="character" w:customStyle="1" w:styleId="WW8Num5z5">
    <w:name w:val="WW8Num5z5"/>
    <w:rsid w:val="000047B5"/>
  </w:style>
  <w:style w:type="character" w:customStyle="1" w:styleId="WW8Num5z6">
    <w:name w:val="WW8Num5z6"/>
    <w:rsid w:val="000047B5"/>
  </w:style>
  <w:style w:type="character" w:customStyle="1" w:styleId="WW8Num5z7">
    <w:name w:val="WW8Num5z7"/>
    <w:rsid w:val="000047B5"/>
  </w:style>
  <w:style w:type="character" w:customStyle="1" w:styleId="WW8Num5z8">
    <w:name w:val="WW8Num5z8"/>
    <w:rsid w:val="000047B5"/>
  </w:style>
  <w:style w:type="character" w:customStyle="1" w:styleId="WW8Num6z0">
    <w:name w:val="WW8Num6z0"/>
    <w:rsid w:val="000047B5"/>
    <w:rPr>
      <w:rFonts w:hint="default"/>
    </w:rPr>
  </w:style>
  <w:style w:type="character" w:customStyle="1" w:styleId="WW8Num6z1">
    <w:name w:val="WW8Num6z1"/>
    <w:rsid w:val="000047B5"/>
  </w:style>
  <w:style w:type="character" w:customStyle="1" w:styleId="WW8Num6z2">
    <w:name w:val="WW8Num6z2"/>
    <w:rsid w:val="000047B5"/>
  </w:style>
  <w:style w:type="character" w:customStyle="1" w:styleId="WW8Num6z3">
    <w:name w:val="WW8Num6z3"/>
    <w:rsid w:val="000047B5"/>
  </w:style>
  <w:style w:type="character" w:customStyle="1" w:styleId="WW8Num6z4">
    <w:name w:val="WW8Num6z4"/>
    <w:rsid w:val="000047B5"/>
  </w:style>
  <w:style w:type="character" w:customStyle="1" w:styleId="WW8Num6z5">
    <w:name w:val="WW8Num6z5"/>
    <w:rsid w:val="000047B5"/>
  </w:style>
  <w:style w:type="character" w:customStyle="1" w:styleId="WW8Num6z6">
    <w:name w:val="WW8Num6z6"/>
    <w:rsid w:val="000047B5"/>
  </w:style>
  <w:style w:type="character" w:customStyle="1" w:styleId="WW8Num6z7">
    <w:name w:val="WW8Num6z7"/>
    <w:rsid w:val="000047B5"/>
  </w:style>
  <w:style w:type="character" w:customStyle="1" w:styleId="WW8Num6z8">
    <w:name w:val="WW8Num6z8"/>
    <w:rsid w:val="000047B5"/>
  </w:style>
  <w:style w:type="character" w:customStyle="1" w:styleId="WW8Num7z0">
    <w:name w:val="WW8Num7z0"/>
    <w:rsid w:val="000047B5"/>
    <w:rPr>
      <w:rFonts w:hint="default"/>
    </w:rPr>
  </w:style>
  <w:style w:type="character" w:customStyle="1" w:styleId="WW8Num7z1">
    <w:name w:val="WW8Num7z1"/>
    <w:rsid w:val="000047B5"/>
  </w:style>
  <w:style w:type="character" w:customStyle="1" w:styleId="WW8Num7z2">
    <w:name w:val="WW8Num7z2"/>
    <w:rsid w:val="000047B5"/>
  </w:style>
  <w:style w:type="character" w:customStyle="1" w:styleId="WW8Num7z3">
    <w:name w:val="WW8Num7z3"/>
    <w:rsid w:val="000047B5"/>
  </w:style>
  <w:style w:type="character" w:customStyle="1" w:styleId="WW8Num7z4">
    <w:name w:val="WW8Num7z4"/>
    <w:rsid w:val="000047B5"/>
  </w:style>
  <w:style w:type="character" w:customStyle="1" w:styleId="WW8Num7z5">
    <w:name w:val="WW8Num7z5"/>
    <w:rsid w:val="000047B5"/>
  </w:style>
  <w:style w:type="character" w:customStyle="1" w:styleId="WW8Num7z6">
    <w:name w:val="WW8Num7z6"/>
    <w:rsid w:val="000047B5"/>
  </w:style>
  <w:style w:type="character" w:customStyle="1" w:styleId="WW8Num7z7">
    <w:name w:val="WW8Num7z7"/>
    <w:rsid w:val="000047B5"/>
  </w:style>
  <w:style w:type="character" w:customStyle="1" w:styleId="WW8Num7z8">
    <w:name w:val="WW8Num7z8"/>
    <w:rsid w:val="000047B5"/>
  </w:style>
  <w:style w:type="character" w:customStyle="1" w:styleId="WW8Num8z1">
    <w:name w:val="WW8Num8z1"/>
    <w:rsid w:val="000047B5"/>
  </w:style>
  <w:style w:type="character" w:customStyle="1" w:styleId="WW8Num8z2">
    <w:name w:val="WW8Num8z2"/>
    <w:rsid w:val="000047B5"/>
  </w:style>
  <w:style w:type="character" w:customStyle="1" w:styleId="WW8Num8z3">
    <w:name w:val="WW8Num8z3"/>
    <w:rsid w:val="000047B5"/>
  </w:style>
  <w:style w:type="character" w:customStyle="1" w:styleId="WW8Num8z4">
    <w:name w:val="WW8Num8z4"/>
    <w:rsid w:val="000047B5"/>
  </w:style>
  <w:style w:type="character" w:customStyle="1" w:styleId="WW8Num8z5">
    <w:name w:val="WW8Num8z5"/>
    <w:rsid w:val="000047B5"/>
  </w:style>
  <w:style w:type="character" w:customStyle="1" w:styleId="WW8Num8z6">
    <w:name w:val="WW8Num8z6"/>
    <w:rsid w:val="000047B5"/>
  </w:style>
  <w:style w:type="character" w:customStyle="1" w:styleId="WW8Num8z7">
    <w:name w:val="WW8Num8z7"/>
    <w:rsid w:val="000047B5"/>
  </w:style>
  <w:style w:type="character" w:customStyle="1" w:styleId="WW8Num8z8">
    <w:name w:val="WW8Num8z8"/>
    <w:rsid w:val="000047B5"/>
  </w:style>
  <w:style w:type="character" w:customStyle="1" w:styleId="WW8Num9z1">
    <w:name w:val="WW8Num9z1"/>
    <w:rsid w:val="000047B5"/>
    <w:rPr>
      <w:rFonts w:ascii="Courier New" w:hAnsi="Courier New" w:cs="Courier New" w:hint="default"/>
    </w:rPr>
  </w:style>
  <w:style w:type="character" w:customStyle="1" w:styleId="WW8Num9z2">
    <w:name w:val="WW8Num9z2"/>
    <w:rsid w:val="000047B5"/>
    <w:rPr>
      <w:rFonts w:ascii="Wingdings" w:hAnsi="Wingdings" w:cs="Wingdings" w:hint="default"/>
    </w:rPr>
  </w:style>
  <w:style w:type="character" w:customStyle="1" w:styleId="WW8Num9z3">
    <w:name w:val="WW8Num9z3"/>
    <w:rsid w:val="000047B5"/>
    <w:rPr>
      <w:rFonts w:ascii="Symbol" w:hAnsi="Symbol" w:cs="Symbol" w:hint="default"/>
    </w:rPr>
  </w:style>
  <w:style w:type="character" w:customStyle="1" w:styleId="WW8Num10z0">
    <w:name w:val="WW8Num10z0"/>
    <w:rsid w:val="000047B5"/>
    <w:rPr>
      <w:rFonts w:ascii="Verdana" w:hAnsi="Verdana" w:cs="Arial"/>
      <w:bCs/>
      <w:i w:val="0"/>
      <w:sz w:val="20"/>
      <w:szCs w:val="20"/>
    </w:rPr>
  </w:style>
  <w:style w:type="character" w:customStyle="1" w:styleId="WW8Num10z1">
    <w:name w:val="WW8Num10z1"/>
    <w:rsid w:val="000047B5"/>
  </w:style>
  <w:style w:type="character" w:customStyle="1" w:styleId="WW8Num10z2">
    <w:name w:val="WW8Num10z2"/>
    <w:rsid w:val="000047B5"/>
  </w:style>
  <w:style w:type="character" w:customStyle="1" w:styleId="WW8Num10z3">
    <w:name w:val="WW8Num10z3"/>
    <w:rsid w:val="000047B5"/>
  </w:style>
  <w:style w:type="character" w:customStyle="1" w:styleId="WW8Num10z4">
    <w:name w:val="WW8Num10z4"/>
    <w:rsid w:val="000047B5"/>
  </w:style>
  <w:style w:type="character" w:customStyle="1" w:styleId="WW8Num10z5">
    <w:name w:val="WW8Num10z5"/>
    <w:rsid w:val="000047B5"/>
  </w:style>
  <w:style w:type="character" w:customStyle="1" w:styleId="WW8Num10z6">
    <w:name w:val="WW8Num10z6"/>
    <w:rsid w:val="000047B5"/>
  </w:style>
  <w:style w:type="character" w:customStyle="1" w:styleId="WW8Num10z7">
    <w:name w:val="WW8Num10z7"/>
    <w:rsid w:val="000047B5"/>
  </w:style>
  <w:style w:type="character" w:customStyle="1" w:styleId="WW8Num10z8">
    <w:name w:val="WW8Num10z8"/>
    <w:rsid w:val="000047B5"/>
  </w:style>
  <w:style w:type="character" w:customStyle="1" w:styleId="WW8Num11z0">
    <w:name w:val="WW8Num11z0"/>
    <w:rsid w:val="000047B5"/>
    <w:rPr>
      <w:rFonts w:ascii="Verdana" w:hAnsi="Verdana" w:cs="Arial"/>
      <w:bCs/>
      <w:i w:val="0"/>
      <w:color w:val="auto"/>
      <w:sz w:val="20"/>
      <w:szCs w:val="20"/>
    </w:rPr>
  </w:style>
  <w:style w:type="character" w:customStyle="1" w:styleId="WW8Num11z1">
    <w:name w:val="WW8Num11z1"/>
    <w:rsid w:val="000047B5"/>
  </w:style>
  <w:style w:type="character" w:customStyle="1" w:styleId="WW8Num11z2">
    <w:name w:val="WW8Num11z2"/>
    <w:rsid w:val="000047B5"/>
  </w:style>
  <w:style w:type="character" w:customStyle="1" w:styleId="WW8Num11z3">
    <w:name w:val="WW8Num11z3"/>
    <w:rsid w:val="000047B5"/>
  </w:style>
  <w:style w:type="character" w:customStyle="1" w:styleId="WW8Num11z4">
    <w:name w:val="WW8Num11z4"/>
    <w:rsid w:val="000047B5"/>
  </w:style>
  <w:style w:type="character" w:customStyle="1" w:styleId="WW8Num11z5">
    <w:name w:val="WW8Num11z5"/>
    <w:rsid w:val="000047B5"/>
  </w:style>
  <w:style w:type="character" w:customStyle="1" w:styleId="WW8Num11z6">
    <w:name w:val="WW8Num11z6"/>
    <w:rsid w:val="000047B5"/>
  </w:style>
  <w:style w:type="character" w:customStyle="1" w:styleId="WW8Num11z7">
    <w:name w:val="WW8Num11z7"/>
    <w:rsid w:val="000047B5"/>
  </w:style>
  <w:style w:type="character" w:customStyle="1" w:styleId="WW8Num11z8">
    <w:name w:val="WW8Num11z8"/>
    <w:rsid w:val="000047B5"/>
  </w:style>
  <w:style w:type="character" w:customStyle="1" w:styleId="WW8Num12z0">
    <w:name w:val="WW8Num12z0"/>
    <w:rsid w:val="000047B5"/>
    <w:rPr>
      <w:i w:val="0"/>
    </w:rPr>
  </w:style>
  <w:style w:type="character" w:customStyle="1" w:styleId="WW8Num12z1">
    <w:name w:val="WW8Num12z1"/>
    <w:rsid w:val="000047B5"/>
  </w:style>
  <w:style w:type="character" w:customStyle="1" w:styleId="WW8Num12z2">
    <w:name w:val="WW8Num12z2"/>
    <w:rsid w:val="000047B5"/>
  </w:style>
  <w:style w:type="character" w:customStyle="1" w:styleId="WW8Num12z3">
    <w:name w:val="WW8Num12z3"/>
    <w:rsid w:val="000047B5"/>
  </w:style>
  <w:style w:type="character" w:customStyle="1" w:styleId="WW8Num12z4">
    <w:name w:val="WW8Num12z4"/>
    <w:rsid w:val="000047B5"/>
  </w:style>
  <w:style w:type="character" w:customStyle="1" w:styleId="WW8Num12z5">
    <w:name w:val="WW8Num12z5"/>
    <w:rsid w:val="000047B5"/>
  </w:style>
  <w:style w:type="character" w:customStyle="1" w:styleId="WW8Num12z6">
    <w:name w:val="WW8Num12z6"/>
    <w:rsid w:val="000047B5"/>
  </w:style>
  <w:style w:type="character" w:customStyle="1" w:styleId="WW8Num12z7">
    <w:name w:val="WW8Num12z7"/>
    <w:rsid w:val="000047B5"/>
  </w:style>
  <w:style w:type="character" w:customStyle="1" w:styleId="WW8Num12z8">
    <w:name w:val="WW8Num12z8"/>
    <w:rsid w:val="000047B5"/>
  </w:style>
  <w:style w:type="character" w:customStyle="1" w:styleId="WW8Num13z0">
    <w:name w:val="WW8Num13z0"/>
    <w:rsid w:val="000047B5"/>
  </w:style>
  <w:style w:type="character" w:customStyle="1" w:styleId="WW8Num13z1">
    <w:name w:val="WW8Num13z1"/>
    <w:rsid w:val="000047B5"/>
  </w:style>
  <w:style w:type="character" w:customStyle="1" w:styleId="WW8Num13z2">
    <w:name w:val="WW8Num13z2"/>
    <w:rsid w:val="000047B5"/>
  </w:style>
  <w:style w:type="character" w:customStyle="1" w:styleId="WW8Num13z3">
    <w:name w:val="WW8Num13z3"/>
    <w:rsid w:val="000047B5"/>
  </w:style>
  <w:style w:type="character" w:customStyle="1" w:styleId="WW8Num13z4">
    <w:name w:val="WW8Num13z4"/>
    <w:rsid w:val="000047B5"/>
  </w:style>
  <w:style w:type="character" w:customStyle="1" w:styleId="WW8Num13z5">
    <w:name w:val="WW8Num13z5"/>
    <w:rsid w:val="000047B5"/>
  </w:style>
  <w:style w:type="character" w:customStyle="1" w:styleId="WW8Num13z6">
    <w:name w:val="WW8Num13z6"/>
    <w:rsid w:val="000047B5"/>
  </w:style>
  <w:style w:type="character" w:customStyle="1" w:styleId="WW8Num13z7">
    <w:name w:val="WW8Num13z7"/>
    <w:rsid w:val="000047B5"/>
  </w:style>
  <w:style w:type="character" w:customStyle="1" w:styleId="WW8Num13z8">
    <w:name w:val="WW8Num13z8"/>
    <w:rsid w:val="000047B5"/>
  </w:style>
  <w:style w:type="character" w:customStyle="1" w:styleId="WW8Num14z0">
    <w:name w:val="WW8Num14z0"/>
    <w:rsid w:val="000047B5"/>
    <w:rPr>
      <w:rFonts w:hint="default"/>
    </w:rPr>
  </w:style>
  <w:style w:type="character" w:customStyle="1" w:styleId="WW8Num14z1">
    <w:name w:val="WW8Num14z1"/>
    <w:rsid w:val="000047B5"/>
  </w:style>
  <w:style w:type="character" w:customStyle="1" w:styleId="WW8Num14z2">
    <w:name w:val="WW8Num14z2"/>
    <w:rsid w:val="000047B5"/>
  </w:style>
  <w:style w:type="character" w:customStyle="1" w:styleId="WW8Num14z3">
    <w:name w:val="WW8Num14z3"/>
    <w:rsid w:val="000047B5"/>
  </w:style>
  <w:style w:type="character" w:customStyle="1" w:styleId="WW8Num14z4">
    <w:name w:val="WW8Num14z4"/>
    <w:rsid w:val="000047B5"/>
  </w:style>
  <w:style w:type="character" w:customStyle="1" w:styleId="WW8Num14z5">
    <w:name w:val="WW8Num14z5"/>
    <w:rsid w:val="000047B5"/>
  </w:style>
  <w:style w:type="character" w:customStyle="1" w:styleId="WW8Num14z6">
    <w:name w:val="WW8Num14z6"/>
    <w:rsid w:val="000047B5"/>
  </w:style>
  <w:style w:type="character" w:customStyle="1" w:styleId="WW8Num14z7">
    <w:name w:val="WW8Num14z7"/>
    <w:rsid w:val="000047B5"/>
  </w:style>
  <w:style w:type="character" w:customStyle="1" w:styleId="WW8Num14z8">
    <w:name w:val="WW8Num14z8"/>
    <w:rsid w:val="000047B5"/>
  </w:style>
  <w:style w:type="character" w:customStyle="1" w:styleId="WW8Num15z0">
    <w:name w:val="WW8Num15z0"/>
    <w:rsid w:val="000047B5"/>
    <w:rPr>
      <w:rFonts w:hint="default"/>
    </w:rPr>
  </w:style>
  <w:style w:type="character" w:customStyle="1" w:styleId="WW8Num15z1">
    <w:name w:val="WW8Num15z1"/>
    <w:rsid w:val="000047B5"/>
  </w:style>
  <w:style w:type="character" w:customStyle="1" w:styleId="WW8Num15z2">
    <w:name w:val="WW8Num15z2"/>
    <w:rsid w:val="000047B5"/>
  </w:style>
  <w:style w:type="character" w:customStyle="1" w:styleId="WW8Num15z3">
    <w:name w:val="WW8Num15z3"/>
    <w:rsid w:val="000047B5"/>
  </w:style>
  <w:style w:type="character" w:customStyle="1" w:styleId="WW8Num15z4">
    <w:name w:val="WW8Num15z4"/>
    <w:rsid w:val="000047B5"/>
  </w:style>
  <w:style w:type="character" w:customStyle="1" w:styleId="WW8Num15z5">
    <w:name w:val="WW8Num15z5"/>
    <w:rsid w:val="000047B5"/>
  </w:style>
  <w:style w:type="character" w:customStyle="1" w:styleId="WW8Num15z6">
    <w:name w:val="WW8Num15z6"/>
    <w:rsid w:val="000047B5"/>
  </w:style>
  <w:style w:type="character" w:customStyle="1" w:styleId="WW8Num15z7">
    <w:name w:val="WW8Num15z7"/>
    <w:rsid w:val="000047B5"/>
  </w:style>
  <w:style w:type="character" w:customStyle="1" w:styleId="WW8Num15z8">
    <w:name w:val="WW8Num15z8"/>
    <w:rsid w:val="000047B5"/>
  </w:style>
  <w:style w:type="character" w:customStyle="1" w:styleId="WW8Num16z0">
    <w:name w:val="WW8Num16z0"/>
    <w:rsid w:val="000047B5"/>
    <w:rPr>
      <w:rFonts w:ascii="Verdana" w:eastAsia="Calibri" w:hAnsi="Verdana" w:cs="Verdana" w:hint="default"/>
      <w:sz w:val="20"/>
      <w:szCs w:val="20"/>
    </w:rPr>
  </w:style>
  <w:style w:type="character" w:customStyle="1" w:styleId="WW8Num16z1">
    <w:name w:val="WW8Num16z1"/>
    <w:rsid w:val="000047B5"/>
  </w:style>
  <w:style w:type="character" w:customStyle="1" w:styleId="WW8Num16z2">
    <w:name w:val="WW8Num16z2"/>
    <w:rsid w:val="000047B5"/>
  </w:style>
  <w:style w:type="character" w:customStyle="1" w:styleId="WW8Num16z3">
    <w:name w:val="WW8Num16z3"/>
    <w:rsid w:val="000047B5"/>
  </w:style>
  <w:style w:type="character" w:customStyle="1" w:styleId="WW8Num16z4">
    <w:name w:val="WW8Num16z4"/>
    <w:rsid w:val="000047B5"/>
  </w:style>
  <w:style w:type="character" w:customStyle="1" w:styleId="WW8Num16z5">
    <w:name w:val="WW8Num16z5"/>
    <w:rsid w:val="000047B5"/>
  </w:style>
  <w:style w:type="character" w:customStyle="1" w:styleId="WW8Num16z6">
    <w:name w:val="WW8Num16z6"/>
    <w:rsid w:val="000047B5"/>
  </w:style>
  <w:style w:type="character" w:customStyle="1" w:styleId="WW8Num16z7">
    <w:name w:val="WW8Num16z7"/>
    <w:rsid w:val="000047B5"/>
  </w:style>
  <w:style w:type="character" w:customStyle="1" w:styleId="WW8Num16z8">
    <w:name w:val="WW8Num16z8"/>
    <w:rsid w:val="000047B5"/>
  </w:style>
  <w:style w:type="character" w:customStyle="1" w:styleId="WW8Num17z0">
    <w:name w:val="WW8Num17z0"/>
    <w:rsid w:val="000047B5"/>
    <w:rPr>
      <w:rFonts w:hint="default"/>
    </w:rPr>
  </w:style>
  <w:style w:type="character" w:customStyle="1" w:styleId="WW8Num17z1">
    <w:name w:val="WW8Num17z1"/>
    <w:rsid w:val="000047B5"/>
  </w:style>
  <w:style w:type="character" w:customStyle="1" w:styleId="WW8Num17z2">
    <w:name w:val="WW8Num17z2"/>
    <w:rsid w:val="000047B5"/>
  </w:style>
  <w:style w:type="character" w:customStyle="1" w:styleId="WW8Num17z3">
    <w:name w:val="WW8Num17z3"/>
    <w:rsid w:val="000047B5"/>
  </w:style>
  <w:style w:type="character" w:customStyle="1" w:styleId="WW8Num17z4">
    <w:name w:val="WW8Num17z4"/>
    <w:rsid w:val="000047B5"/>
  </w:style>
  <w:style w:type="character" w:customStyle="1" w:styleId="WW8Num17z5">
    <w:name w:val="WW8Num17z5"/>
    <w:rsid w:val="000047B5"/>
  </w:style>
  <w:style w:type="character" w:customStyle="1" w:styleId="WW8Num17z6">
    <w:name w:val="WW8Num17z6"/>
    <w:rsid w:val="000047B5"/>
  </w:style>
  <w:style w:type="character" w:customStyle="1" w:styleId="WW8Num17z7">
    <w:name w:val="WW8Num17z7"/>
    <w:rsid w:val="000047B5"/>
  </w:style>
  <w:style w:type="character" w:customStyle="1" w:styleId="WW8Num17z8">
    <w:name w:val="WW8Num17z8"/>
    <w:rsid w:val="000047B5"/>
  </w:style>
  <w:style w:type="character" w:customStyle="1" w:styleId="WW8Num18z0">
    <w:name w:val="WW8Num18z0"/>
    <w:rsid w:val="000047B5"/>
    <w:rPr>
      <w:rFonts w:cs="Verdana" w:hint="default"/>
    </w:rPr>
  </w:style>
  <w:style w:type="character" w:customStyle="1" w:styleId="WW8Num18z1">
    <w:name w:val="WW8Num18z1"/>
    <w:rsid w:val="000047B5"/>
  </w:style>
  <w:style w:type="character" w:customStyle="1" w:styleId="WW8Num18z2">
    <w:name w:val="WW8Num18z2"/>
    <w:rsid w:val="000047B5"/>
  </w:style>
  <w:style w:type="character" w:customStyle="1" w:styleId="WW8Num18z3">
    <w:name w:val="WW8Num18z3"/>
    <w:rsid w:val="000047B5"/>
  </w:style>
  <w:style w:type="character" w:customStyle="1" w:styleId="WW8Num18z4">
    <w:name w:val="WW8Num18z4"/>
    <w:rsid w:val="000047B5"/>
  </w:style>
  <w:style w:type="character" w:customStyle="1" w:styleId="WW8Num18z5">
    <w:name w:val="WW8Num18z5"/>
    <w:rsid w:val="000047B5"/>
  </w:style>
  <w:style w:type="character" w:customStyle="1" w:styleId="WW8Num18z6">
    <w:name w:val="WW8Num18z6"/>
    <w:rsid w:val="000047B5"/>
  </w:style>
  <w:style w:type="character" w:customStyle="1" w:styleId="WW8Num18z7">
    <w:name w:val="WW8Num18z7"/>
    <w:rsid w:val="000047B5"/>
  </w:style>
  <w:style w:type="character" w:customStyle="1" w:styleId="WW8Num18z8">
    <w:name w:val="WW8Num18z8"/>
    <w:rsid w:val="000047B5"/>
  </w:style>
  <w:style w:type="character" w:customStyle="1" w:styleId="WW8Num19z0">
    <w:name w:val="WW8Num19z0"/>
    <w:rsid w:val="000047B5"/>
    <w:rPr>
      <w:rFonts w:ascii="Verdana" w:eastAsia="Times New Roman" w:hAnsi="Verdana" w:cs="Arial" w:hint="default"/>
      <w:sz w:val="20"/>
      <w:szCs w:val="20"/>
    </w:rPr>
  </w:style>
  <w:style w:type="character" w:customStyle="1" w:styleId="WW8Num19z1">
    <w:name w:val="WW8Num19z1"/>
    <w:rsid w:val="000047B5"/>
  </w:style>
  <w:style w:type="character" w:customStyle="1" w:styleId="WW8Num19z2">
    <w:name w:val="WW8Num19z2"/>
    <w:rsid w:val="000047B5"/>
  </w:style>
  <w:style w:type="character" w:customStyle="1" w:styleId="WW8Num19z3">
    <w:name w:val="WW8Num19z3"/>
    <w:rsid w:val="000047B5"/>
  </w:style>
  <w:style w:type="character" w:customStyle="1" w:styleId="WW8Num19z4">
    <w:name w:val="WW8Num19z4"/>
    <w:rsid w:val="000047B5"/>
  </w:style>
  <w:style w:type="character" w:customStyle="1" w:styleId="WW8Num19z5">
    <w:name w:val="WW8Num19z5"/>
    <w:rsid w:val="000047B5"/>
  </w:style>
  <w:style w:type="character" w:customStyle="1" w:styleId="WW8Num19z6">
    <w:name w:val="WW8Num19z6"/>
    <w:rsid w:val="000047B5"/>
  </w:style>
  <w:style w:type="character" w:customStyle="1" w:styleId="WW8Num19z7">
    <w:name w:val="WW8Num19z7"/>
    <w:rsid w:val="000047B5"/>
  </w:style>
  <w:style w:type="character" w:customStyle="1" w:styleId="WW8Num19z8">
    <w:name w:val="WW8Num19z8"/>
    <w:rsid w:val="000047B5"/>
  </w:style>
  <w:style w:type="character" w:customStyle="1" w:styleId="WW8Num20z0">
    <w:name w:val="WW8Num20z0"/>
    <w:rsid w:val="000047B5"/>
    <w:rPr>
      <w:rFonts w:hint="default"/>
    </w:rPr>
  </w:style>
  <w:style w:type="character" w:customStyle="1" w:styleId="WW8Num20z1">
    <w:name w:val="WW8Num20z1"/>
    <w:rsid w:val="000047B5"/>
  </w:style>
  <w:style w:type="character" w:customStyle="1" w:styleId="WW8Num20z2">
    <w:name w:val="WW8Num20z2"/>
    <w:rsid w:val="000047B5"/>
  </w:style>
  <w:style w:type="character" w:customStyle="1" w:styleId="WW8Num20z3">
    <w:name w:val="WW8Num20z3"/>
    <w:rsid w:val="000047B5"/>
  </w:style>
  <w:style w:type="character" w:customStyle="1" w:styleId="WW8Num20z4">
    <w:name w:val="WW8Num20z4"/>
    <w:rsid w:val="000047B5"/>
  </w:style>
  <w:style w:type="character" w:customStyle="1" w:styleId="WW8Num20z5">
    <w:name w:val="WW8Num20z5"/>
    <w:rsid w:val="000047B5"/>
  </w:style>
  <w:style w:type="character" w:customStyle="1" w:styleId="WW8Num20z6">
    <w:name w:val="WW8Num20z6"/>
    <w:rsid w:val="000047B5"/>
  </w:style>
  <w:style w:type="character" w:customStyle="1" w:styleId="WW8Num20z7">
    <w:name w:val="WW8Num20z7"/>
    <w:rsid w:val="000047B5"/>
  </w:style>
  <w:style w:type="character" w:customStyle="1" w:styleId="WW8Num20z8">
    <w:name w:val="WW8Num20z8"/>
    <w:rsid w:val="000047B5"/>
  </w:style>
  <w:style w:type="character" w:customStyle="1" w:styleId="WW8Num21z0">
    <w:name w:val="WW8Num21z0"/>
    <w:rsid w:val="000047B5"/>
    <w:rPr>
      <w:rFonts w:ascii="Verdana" w:eastAsia="Times New Roman" w:hAnsi="Verdana" w:cs="Verdana" w:hint="default"/>
      <w:bCs/>
      <w:iCs/>
      <w:sz w:val="20"/>
      <w:szCs w:val="20"/>
    </w:rPr>
  </w:style>
  <w:style w:type="character" w:customStyle="1" w:styleId="WW8Num21z1">
    <w:name w:val="WW8Num21z1"/>
    <w:rsid w:val="000047B5"/>
  </w:style>
  <w:style w:type="character" w:customStyle="1" w:styleId="WW8Num21z2">
    <w:name w:val="WW8Num21z2"/>
    <w:rsid w:val="000047B5"/>
  </w:style>
  <w:style w:type="character" w:customStyle="1" w:styleId="WW8Num21z3">
    <w:name w:val="WW8Num21z3"/>
    <w:rsid w:val="000047B5"/>
  </w:style>
  <w:style w:type="character" w:customStyle="1" w:styleId="WW8Num21z4">
    <w:name w:val="WW8Num21z4"/>
    <w:rsid w:val="000047B5"/>
  </w:style>
  <w:style w:type="character" w:customStyle="1" w:styleId="WW8Num21z5">
    <w:name w:val="WW8Num21z5"/>
    <w:rsid w:val="000047B5"/>
  </w:style>
  <w:style w:type="character" w:customStyle="1" w:styleId="WW8Num21z6">
    <w:name w:val="WW8Num21z6"/>
    <w:rsid w:val="000047B5"/>
  </w:style>
  <w:style w:type="character" w:customStyle="1" w:styleId="WW8Num21z7">
    <w:name w:val="WW8Num21z7"/>
    <w:rsid w:val="000047B5"/>
  </w:style>
  <w:style w:type="character" w:customStyle="1" w:styleId="WW8Num21z8">
    <w:name w:val="WW8Num21z8"/>
    <w:rsid w:val="000047B5"/>
  </w:style>
  <w:style w:type="character" w:customStyle="1" w:styleId="WW8Num22z0">
    <w:name w:val="WW8Num22z0"/>
    <w:rsid w:val="000047B5"/>
    <w:rPr>
      <w:rFonts w:ascii="Verdana" w:hAnsi="Verdana" w:cs="Arial"/>
      <w:bCs/>
      <w:i w:val="0"/>
      <w:color w:val="auto"/>
      <w:sz w:val="20"/>
      <w:szCs w:val="20"/>
    </w:rPr>
  </w:style>
  <w:style w:type="character" w:customStyle="1" w:styleId="WW8Num22z1">
    <w:name w:val="WW8Num22z1"/>
    <w:rsid w:val="000047B5"/>
  </w:style>
  <w:style w:type="character" w:customStyle="1" w:styleId="WW8Num22z2">
    <w:name w:val="WW8Num22z2"/>
    <w:rsid w:val="000047B5"/>
  </w:style>
  <w:style w:type="character" w:customStyle="1" w:styleId="WW8Num22z3">
    <w:name w:val="WW8Num22z3"/>
    <w:rsid w:val="000047B5"/>
  </w:style>
  <w:style w:type="character" w:customStyle="1" w:styleId="WW8Num22z4">
    <w:name w:val="WW8Num22z4"/>
    <w:rsid w:val="000047B5"/>
  </w:style>
  <w:style w:type="character" w:customStyle="1" w:styleId="WW8Num22z5">
    <w:name w:val="WW8Num22z5"/>
    <w:rsid w:val="000047B5"/>
  </w:style>
  <w:style w:type="character" w:customStyle="1" w:styleId="WW8Num22z6">
    <w:name w:val="WW8Num22z6"/>
    <w:rsid w:val="000047B5"/>
  </w:style>
  <w:style w:type="character" w:customStyle="1" w:styleId="WW8Num22z7">
    <w:name w:val="WW8Num22z7"/>
    <w:rsid w:val="000047B5"/>
  </w:style>
  <w:style w:type="character" w:customStyle="1" w:styleId="WW8Num22z8">
    <w:name w:val="WW8Num22z8"/>
    <w:rsid w:val="000047B5"/>
  </w:style>
  <w:style w:type="character" w:customStyle="1" w:styleId="WW8Num23z0">
    <w:name w:val="WW8Num23z0"/>
    <w:rsid w:val="000047B5"/>
    <w:rPr>
      <w:rFonts w:hint="default"/>
    </w:rPr>
  </w:style>
  <w:style w:type="character" w:customStyle="1" w:styleId="WW8Num23z1">
    <w:name w:val="WW8Num23z1"/>
    <w:rsid w:val="000047B5"/>
  </w:style>
  <w:style w:type="character" w:customStyle="1" w:styleId="WW8Num23z2">
    <w:name w:val="WW8Num23z2"/>
    <w:rsid w:val="000047B5"/>
  </w:style>
  <w:style w:type="character" w:customStyle="1" w:styleId="WW8Num23z3">
    <w:name w:val="WW8Num23z3"/>
    <w:rsid w:val="000047B5"/>
  </w:style>
  <w:style w:type="character" w:customStyle="1" w:styleId="WW8Num23z4">
    <w:name w:val="WW8Num23z4"/>
    <w:rsid w:val="000047B5"/>
  </w:style>
  <w:style w:type="character" w:customStyle="1" w:styleId="WW8Num23z5">
    <w:name w:val="WW8Num23z5"/>
    <w:rsid w:val="000047B5"/>
  </w:style>
  <w:style w:type="character" w:customStyle="1" w:styleId="WW8Num23z6">
    <w:name w:val="WW8Num23z6"/>
    <w:rsid w:val="000047B5"/>
  </w:style>
  <w:style w:type="character" w:customStyle="1" w:styleId="WW8Num23z7">
    <w:name w:val="WW8Num23z7"/>
    <w:rsid w:val="000047B5"/>
  </w:style>
  <w:style w:type="character" w:customStyle="1" w:styleId="WW8Num23z8">
    <w:name w:val="WW8Num23z8"/>
    <w:rsid w:val="000047B5"/>
  </w:style>
  <w:style w:type="character" w:customStyle="1" w:styleId="WW8Num24z0">
    <w:name w:val="WW8Num24z0"/>
    <w:rsid w:val="000047B5"/>
    <w:rPr>
      <w:rFonts w:ascii="Symbol" w:hAnsi="Symbol" w:cs="Symbol" w:hint="default"/>
    </w:rPr>
  </w:style>
  <w:style w:type="character" w:customStyle="1" w:styleId="WW8Num24z1">
    <w:name w:val="WW8Num24z1"/>
    <w:rsid w:val="000047B5"/>
    <w:rPr>
      <w:rFonts w:ascii="Courier New" w:hAnsi="Courier New" w:cs="Courier New" w:hint="default"/>
    </w:rPr>
  </w:style>
  <w:style w:type="character" w:customStyle="1" w:styleId="WW8Num24z2">
    <w:name w:val="WW8Num24z2"/>
    <w:rsid w:val="000047B5"/>
    <w:rPr>
      <w:rFonts w:ascii="Wingdings" w:hAnsi="Wingdings" w:cs="Wingdings" w:hint="default"/>
    </w:rPr>
  </w:style>
  <w:style w:type="character" w:customStyle="1" w:styleId="WW8Num25z0">
    <w:name w:val="WW8Num25z0"/>
    <w:rsid w:val="000047B5"/>
    <w:rPr>
      <w:rFonts w:ascii="Verdana" w:hAnsi="Verdana" w:cs="Arial"/>
      <w:bCs/>
      <w:i w:val="0"/>
      <w:color w:val="auto"/>
      <w:sz w:val="20"/>
      <w:szCs w:val="20"/>
    </w:rPr>
  </w:style>
  <w:style w:type="character" w:customStyle="1" w:styleId="WW8Num25z1">
    <w:name w:val="WW8Num25z1"/>
    <w:rsid w:val="000047B5"/>
  </w:style>
  <w:style w:type="character" w:customStyle="1" w:styleId="WW8Num25z2">
    <w:name w:val="WW8Num25z2"/>
    <w:rsid w:val="000047B5"/>
  </w:style>
  <w:style w:type="character" w:customStyle="1" w:styleId="WW8Num25z3">
    <w:name w:val="WW8Num25z3"/>
    <w:rsid w:val="000047B5"/>
  </w:style>
  <w:style w:type="character" w:customStyle="1" w:styleId="WW8Num25z4">
    <w:name w:val="WW8Num25z4"/>
    <w:rsid w:val="000047B5"/>
  </w:style>
  <w:style w:type="character" w:customStyle="1" w:styleId="WW8Num25z5">
    <w:name w:val="WW8Num25z5"/>
    <w:rsid w:val="000047B5"/>
  </w:style>
  <w:style w:type="character" w:customStyle="1" w:styleId="WW8Num25z6">
    <w:name w:val="WW8Num25z6"/>
    <w:rsid w:val="000047B5"/>
  </w:style>
  <w:style w:type="character" w:customStyle="1" w:styleId="WW8Num25z7">
    <w:name w:val="WW8Num25z7"/>
    <w:rsid w:val="000047B5"/>
  </w:style>
  <w:style w:type="character" w:customStyle="1" w:styleId="WW8Num25z8">
    <w:name w:val="WW8Num25z8"/>
    <w:rsid w:val="000047B5"/>
  </w:style>
  <w:style w:type="character" w:customStyle="1" w:styleId="WW8Num26z0">
    <w:name w:val="WW8Num26z0"/>
    <w:rsid w:val="000047B5"/>
  </w:style>
  <w:style w:type="character" w:customStyle="1" w:styleId="WW8Num26z1">
    <w:name w:val="WW8Num26z1"/>
    <w:rsid w:val="000047B5"/>
  </w:style>
  <w:style w:type="character" w:customStyle="1" w:styleId="WW8Num26z2">
    <w:name w:val="WW8Num26z2"/>
    <w:rsid w:val="000047B5"/>
  </w:style>
  <w:style w:type="character" w:customStyle="1" w:styleId="WW8Num26z3">
    <w:name w:val="WW8Num26z3"/>
    <w:rsid w:val="000047B5"/>
  </w:style>
  <w:style w:type="character" w:customStyle="1" w:styleId="WW8Num26z4">
    <w:name w:val="WW8Num26z4"/>
    <w:rsid w:val="000047B5"/>
  </w:style>
  <w:style w:type="character" w:customStyle="1" w:styleId="WW8Num26z5">
    <w:name w:val="WW8Num26z5"/>
    <w:rsid w:val="000047B5"/>
  </w:style>
  <w:style w:type="character" w:customStyle="1" w:styleId="WW8Num26z6">
    <w:name w:val="WW8Num26z6"/>
    <w:rsid w:val="000047B5"/>
  </w:style>
  <w:style w:type="character" w:customStyle="1" w:styleId="WW8Num26z7">
    <w:name w:val="WW8Num26z7"/>
    <w:rsid w:val="000047B5"/>
  </w:style>
  <w:style w:type="character" w:customStyle="1" w:styleId="WW8Num26z8">
    <w:name w:val="WW8Num26z8"/>
    <w:rsid w:val="000047B5"/>
  </w:style>
  <w:style w:type="character" w:customStyle="1" w:styleId="WW8Num27z0">
    <w:name w:val="WW8Num27z0"/>
    <w:rsid w:val="000047B5"/>
    <w:rPr>
      <w:rFonts w:hint="default"/>
    </w:rPr>
  </w:style>
  <w:style w:type="character" w:customStyle="1" w:styleId="WW8Num27z1">
    <w:name w:val="WW8Num27z1"/>
    <w:rsid w:val="000047B5"/>
  </w:style>
  <w:style w:type="character" w:customStyle="1" w:styleId="WW8Num27z2">
    <w:name w:val="WW8Num27z2"/>
    <w:rsid w:val="000047B5"/>
  </w:style>
  <w:style w:type="character" w:customStyle="1" w:styleId="WW8Num27z3">
    <w:name w:val="WW8Num27z3"/>
    <w:rsid w:val="000047B5"/>
  </w:style>
  <w:style w:type="character" w:customStyle="1" w:styleId="WW8Num27z4">
    <w:name w:val="WW8Num27z4"/>
    <w:rsid w:val="000047B5"/>
  </w:style>
  <w:style w:type="character" w:customStyle="1" w:styleId="WW8Num27z5">
    <w:name w:val="WW8Num27z5"/>
    <w:rsid w:val="000047B5"/>
  </w:style>
  <w:style w:type="character" w:customStyle="1" w:styleId="WW8Num27z6">
    <w:name w:val="WW8Num27z6"/>
    <w:rsid w:val="000047B5"/>
  </w:style>
  <w:style w:type="character" w:customStyle="1" w:styleId="WW8Num27z7">
    <w:name w:val="WW8Num27z7"/>
    <w:rsid w:val="000047B5"/>
  </w:style>
  <w:style w:type="character" w:customStyle="1" w:styleId="WW8Num27z8">
    <w:name w:val="WW8Num27z8"/>
    <w:rsid w:val="000047B5"/>
  </w:style>
  <w:style w:type="character" w:customStyle="1" w:styleId="WW8Num28z0">
    <w:name w:val="WW8Num28z0"/>
    <w:rsid w:val="000047B5"/>
    <w:rPr>
      <w:rFonts w:hint="default"/>
    </w:rPr>
  </w:style>
  <w:style w:type="character" w:customStyle="1" w:styleId="WW8Num28z1">
    <w:name w:val="WW8Num28z1"/>
    <w:rsid w:val="000047B5"/>
  </w:style>
  <w:style w:type="character" w:customStyle="1" w:styleId="WW8Num28z2">
    <w:name w:val="WW8Num28z2"/>
    <w:rsid w:val="000047B5"/>
  </w:style>
  <w:style w:type="character" w:customStyle="1" w:styleId="WW8Num28z3">
    <w:name w:val="WW8Num28z3"/>
    <w:rsid w:val="000047B5"/>
  </w:style>
  <w:style w:type="character" w:customStyle="1" w:styleId="WW8Num28z4">
    <w:name w:val="WW8Num28z4"/>
    <w:rsid w:val="000047B5"/>
  </w:style>
  <w:style w:type="character" w:customStyle="1" w:styleId="WW8Num28z5">
    <w:name w:val="WW8Num28z5"/>
    <w:rsid w:val="000047B5"/>
  </w:style>
  <w:style w:type="character" w:customStyle="1" w:styleId="WW8Num28z6">
    <w:name w:val="WW8Num28z6"/>
    <w:rsid w:val="000047B5"/>
  </w:style>
  <w:style w:type="character" w:customStyle="1" w:styleId="WW8Num28z7">
    <w:name w:val="WW8Num28z7"/>
    <w:rsid w:val="000047B5"/>
  </w:style>
  <w:style w:type="character" w:customStyle="1" w:styleId="WW8Num28z8">
    <w:name w:val="WW8Num28z8"/>
    <w:rsid w:val="000047B5"/>
  </w:style>
  <w:style w:type="character" w:customStyle="1" w:styleId="WW8Num29z0">
    <w:name w:val="WW8Num29z0"/>
    <w:rsid w:val="000047B5"/>
    <w:rPr>
      <w:rFonts w:hint="default"/>
    </w:rPr>
  </w:style>
  <w:style w:type="character" w:customStyle="1" w:styleId="WW8Num29z1">
    <w:name w:val="WW8Num29z1"/>
    <w:rsid w:val="000047B5"/>
  </w:style>
  <w:style w:type="character" w:customStyle="1" w:styleId="WW8Num29z2">
    <w:name w:val="WW8Num29z2"/>
    <w:rsid w:val="000047B5"/>
  </w:style>
  <w:style w:type="character" w:customStyle="1" w:styleId="WW8Num29z3">
    <w:name w:val="WW8Num29z3"/>
    <w:rsid w:val="000047B5"/>
  </w:style>
  <w:style w:type="character" w:customStyle="1" w:styleId="WW8Num29z4">
    <w:name w:val="WW8Num29z4"/>
    <w:rsid w:val="000047B5"/>
  </w:style>
  <w:style w:type="character" w:customStyle="1" w:styleId="WW8Num29z5">
    <w:name w:val="WW8Num29z5"/>
    <w:rsid w:val="000047B5"/>
  </w:style>
  <w:style w:type="character" w:customStyle="1" w:styleId="WW8Num29z6">
    <w:name w:val="WW8Num29z6"/>
    <w:rsid w:val="000047B5"/>
  </w:style>
  <w:style w:type="character" w:customStyle="1" w:styleId="WW8Num29z7">
    <w:name w:val="WW8Num29z7"/>
    <w:rsid w:val="000047B5"/>
  </w:style>
  <w:style w:type="character" w:customStyle="1" w:styleId="WW8Num29z8">
    <w:name w:val="WW8Num29z8"/>
    <w:rsid w:val="000047B5"/>
  </w:style>
  <w:style w:type="character" w:customStyle="1" w:styleId="WW8Num30z0">
    <w:name w:val="WW8Num30z0"/>
    <w:rsid w:val="000047B5"/>
    <w:rPr>
      <w:rFonts w:ascii="Verdana" w:hAnsi="Verdana" w:cs="Arial"/>
      <w:i w:val="0"/>
      <w:color w:val="auto"/>
      <w:sz w:val="20"/>
      <w:szCs w:val="20"/>
    </w:rPr>
  </w:style>
  <w:style w:type="character" w:customStyle="1" w:styleId="WW8Num30z1">
    <w:name w:val="WW8Num30z1"/>
    <w:rsid w:val="000047B5"/>
  </w:style>
  <w:style w:type="character" w:customStyle="1" w:styleId="WW8Num30z2">
    <w:name w:val="WW8Num30z2"/>
    <w:rsid w:val="000047B5"/>
  </w:style>
  <w:style w:type="character" w:customStyle="1" w:styleId="WW8Num30z3">
    <w:name w:val="WW8Num30z3"/>
    <w:rsid w:val="000047B5"/>
  </w:style>
  <w:style w:type="character" w:customStyle="1" w:styleId="WW8Num30z4">
    <w:name w:val="WW8Num30z4"/>
    <w:rsid w:val="000047B5"/>
  </w:style>
  <w:style w:type="character" w:customStyle="1" w:styleId="WW8Num30z5">
    <w:name w:val="WW8Num30z5"/>
    <w:rsid w:val="000047B5"/>
  </w:style>
  <w:style w:type="character" w:customStyle="1" w:styleId="WW8Num30z6">
    <w:name w:val="WW8Num30z6"/>
    <w:rsid w:val="000047B5"/>
  </w:style>
  <w:style w:type="character" w:customStyle="1" w:styleId="WW8Num30z7">
    <w:name w:val="WW8Num30z7"/>
    <w:rsid w:val="000047B5"/>
  </w:style>
  <w:style w:type="character" w:customStyle="1" w:styleId="WW8Num30z8">
    <w:name w:val="WW8Num30z8"/>
    <w:rsid w:val="000047B5"/>
  </w:style>
  <w:style w:type="character" w:customStyle="1" w:styleId="WW8Num31z0">
    <w:name w:val="WW8Num31z0"/>
    <w:rsid w:val="000047B5"/>
    <w:rPr>
      <w:rFonts w:ascii="Verdana" w:hAnsi="Verdana" w:cs="Arial"/>
      <w:bCs/>
      <w:i w:val="0"/>
      <w:sz w:val="20"/>
      <w:szCs w:val="20"/>
    </w:rPr>
  </w:style>
  <w:style w:type="character" w:customStyle="1" w:styleId="WW8Num31z1">
    <w:name w:val="WW8Num31z1"/>
    <w:rsid w:val="000047B5"/>
  </w:style>
  <w:style w:type="character" w:customStyle="1" w:styleId="WW8Num31z2">
    <w:name w:val="WW8Num31z2"/>
    <w:rsid w:val="000047B5"/>
  </w:style>
  <w:style w:type="character" w:customStyle="1" w:styleId="WW8Num31z3">
    <w:name w:val="WW8Num31z3"/>
    <w:rsid w:val="000047B5"/>
  </w:style>
  <w:style w:type="character" w:customStyle="1" w:styleId="WW8Num31z4">
    <w:name w:val="WW8Num31z4"/>
    <w:rsid w:val="000047B5"/>
  </w:style>
  <w:style w:type="character" w:customStyle="1" w:styleId="WW8Num31z5">
    <w:name w:val="WW8Num31z5"/>
    <w:rsid w:val="000047B5"/>
  </w:style>
  <w:style w:type="character" w:customStyle="1" w:styleId="WW8Num31z6">
    <w:name w:val="WW8Num31z6"/>
    <w:rsid w:val="000047B5"/>
  </w:style>
  <w:style w:type="character" w:customStyle="1" w:styleId="WW8Num31z7">
    <w:name w:val="WW8Num31z7"/>
    <w:rsid w:val="000047B5"/>
  </w:style>
  <w:style w:type="character" w:customStyle="1" w:styleId="WW8Num31z8">
    <w:name w:val="WW8Num31z8"/>
    <w:rsid w:val="000047B5"/>
  </w:style>
  <w:style w:type="character" w:customStyle="1" w:styleId="WW8Num32z0">
    <w:name w:val="WW8Num32z0"/>
    <w:rsid w:val="000047B5"/>
    <w:rPr>
      <w:rFonts w:hint="default"/>
    </w:rPr>
  </w:style>
  <w:style w:type="character" w:customStyle="1" w:styleId="WW8Num32z1">
    <w:name w:val="WW8Num32z1"/>
    <w:rsid w:val="000047B5"/>
  </w:style>
  <w:style w:type="character" w:customStyle="1" w:styleId="WW8Num32z2">
    <w:name w:val="WW8Num32z2"/>
    <w:rsid w:val="000047B5"/>
  </w:style>
  <w:style w:type="character" w:customStyle="1" w:styleId="WW8Num32z3">
    <w:name w:val="WW8Num32z3"/>
    <w:rsid w:val="000047B5"/>
  </w:style>
  <w:style w:type="character" w:customStyle="1" w:styleId="WW8Num32z4">
    <w:name w:val="WW8Num32z4"/>
    <w:rsid w:val="000047B5"/>
  </w:style>
  <w:style w:type="character" w:customStyle="1" w:styleId="WW8Num32z5">
    <w:name w:val="WW8Num32z5"/>
    <w:rsid w:val="000047B5"/>
  </w:style>
  <w:style w:type="character" w:customStyle="1" w:styleId="WW8Num32z6">
    <w:name w:val="WW8Num32z6"/>
    <w:rsid w:val="000047B5"/>
  </w:style>
  <w:style w:type="character" w:customStyle="1" w:styleId="WW8Num32z7">
    <w:name w:val="WW8Num32z7"/>
    <w:rsid w:val="000047B5"/>
  </w:style>
  <w:style w:type="character" w:customStyle="1" w:styleId="WW8Num32z8">
    <w:name w:val="WW8Num32z8"/>
    <w:rsid w:val="000047B5"/>
  </w:style>
  <w:style w:type="character" w:customStyle="1" w:styleId="WW8Num33z0">
    <w:name w:val="WW8Num33z0"/>
    <w:rsid w:val="000047B5"/>
    <w:rPr>
      <w:rFonts w:ascii="Verdana" w:hAnsi="Verdana" w:cs="Arial" w:hint="default"/>
      <w:sz w:val="20"/>
      <w:szCs w:val="20"/>
    </w:rPr>
  </w:style>
  <w:style w:type="character" w:customStyle="1" w:styleId="WW8Num33z1">
    <w:name w:val="WW8Num33z1"/>
    <w:rsid w:val="000047B5"/>
  </w:style>
  <w:style w:type="character" w:customStyle="1" w:styleId="WW8Num33z2">
    <w:name w:val="WW8Num33z2"/>
    <w:rsid w:val="000047B5"/>
  </w:style>
  <w:style w:type="character" w:customStyle="1" w:styleId="WW8Num33z3">
    <w:name w:val="WW8Num33z3"/>
    <w:rsid w:val="000047B5"/>
  </w:style>
  <w:style w:type="character" w:customStyle="1" w:styleId="WW8Num33z4">
    <w:name w:val="WW8Num33z4"/>
    <w:rsid w:val="000047B5"/>
  </w:style>
  <w:style w:type="character" w:customStyle="1" w:styleId="WW8Num33z5">
    <w:name w:val="WW8Num33z5"/>
    <w:rsid w:val="000047B5"/>
  </w:style>
  <w:style w:type="character" w:customStyle="1" w:styleId="WW8Num33z6">
    <w:name w:val="WW8Num33z6"/>
    <w:rsid w:val="000047B5"/>
  </w:style>
  <w:style w:type="character" w:customStyle="1" w:styleId="WW8Num33z7">
    <w:name w:val="WW8Num33z7"/>
    <w:rsid w:val="000047B5"/>
  </w:style>
  <w:style w:type="character" w:customStyle="1" w:styleId="WW8Num33z8">
    <w:name w:val="WW8Num33z8"/>
    <w:rsid w:val="000047B5"/>
  </w:style>
  <w:style w:type="character" w:customStyle="1" w:styleId="WW8Num34z0">
    <w:name w:val="WW8Num34z0"/>
    <w:rsid w:val="000047B5"/>
    <w:rPr>
      <w:rFonts w:ascii="Verdana" w:hAnsi="Verdana" w:cs="Arial"/>
      <w:bCs/>
      <w:i w:val="0"/>
      <w:sz w:val="20"/>
      <w:szCs w:val="20"/>
    </w:rPr>
  </w:style>
  <w:style w:type="character" w:customStyle="1" w:styleId="WW8Num34z1">
    <w:name w:val="WW8Num34z1"/>
    <w:rsid w:val="000047B5"/>
  </w:style>
  <w:style w:type="character" w:customStyle="1" w:styleId="WW8Num34z2">
    <w:name w:val="WW8Num34z2"/>
    <w:rsid w:val="000047B5"/>
  </w:style>
  <w:style w:type="character" w:customStyle="1" w:styleId="WW8Num34z3">
    <w:name w:val="WW8Num34z3"/>
    <w:rsid w:val="000047B5"/>
  </w:style>
  <w:style w:type="character" w:customStyle="1" w:styleId="WW8Num34z4">
    <w:name w:val="WW8Num34z4"/>
    <w:rsid w:val="000047B5"/>
  </w:style>
  <w:style w:type="character" w:customStyle="1" w:styleId="WW8Num34z5">
    <w:name w:val="WW8Num34z5"/>
    <w:rsid w:val="000047B5"/>
  </w:style>
  <w:style w:type="character" w:customStyle="1" w:styleId="WW8Num34z6">
    <w:name w:val="WW8Num34z6"/>
    <w:rsid w:val="000047B5"/>
  </w:style>
  <w:style w:type="character" w:customStyle="1" w:styleId="WW8Num34z7">
    <w:name w:val="WW8Num34z7"/>
    <w:rsid w:val="000047B5"/>
  </w:style>
  <w:style w:type="character" w:customStyle="1" w:styleId="WW8Num34z8">
    <w:name w:val="WW8Num34z8"/>
    <w:rsid w:val="000047B5"/>
  </w:style>
  <w:style w:type="character" w:customStyle="1" w:styleId="WW8Num35z0">
    <w:name w:val="WW8Num35z0"/>
    <w:rsid w:val="000047B5"/>
    <w:rPr>
      <w:rFonts w:hint="default"/>
    </w:rPr>
  </w:style>
  <w:style w:type="character" w:customStyle="1" w:styleId="WW8Num35z1">
    <w:name w:val="WW8Num35z1"/>
    <w:rsid w:val="000047B5"/>
  </w:style>
  <w:style w:type="character" w:customStyle="1" w:styleId="WW8Num35z2">
    <w:name w:val="WW8Num35z2"/>
    <w:rsid w:val="000047B5"/>
  </w:style>
  <w:style w:type="character" w:customStyle="1" w:styleId="WW8Num35z3">
    <w:name w:val="WW8Num35z3"/>
    <w:rsid w:val="000047B5"/>
  </w:style>
  <w:style w:type="character" w:customStyle="1" w:styleId="WW8Num35z4">
    <w:name w:val="WW8Num35z4"/>
    <w:rsid w:val="000047B5"/>
  </w:style>
  <w:style w:type="character" w:customStyle="1" w:styleId="WW8Num35z5">
    <w:name w:val="WW8Num35z5"/>
    <w:rsid w:val="000047B5"/>
  </w:style>
  <w:style w:type="character" w:customStyle="1" w:styleId="WW8Num35z6">
    <w:name w:val="WW8Num35z6"/>
    <w:rsid w:val="000047B5"/>
  </w:style>
  <w:style w:type="character" w:customStyle="1" w:styleId="WW8Num35z7">
    <w:name w:val="WW8Num35z7"/>
    <w:rsid w:val="000047B5"/>
  </w:style>
  <w:style w:type="character" w:customStyle="1" w:styleId="WW8Num35z8">
    <w:name w:val="WW8Num35z8"/>
    <w:rsid w:val="000047B5"/>
  </w:style>
  <w:style w:type="character" w:customStyle="1" w:styleId="WW8Num36z0">
    <w:name w:val="WW8Num36z0"/>
    <w:rsid w:val="000047B5"/>
    <w:rPr>
      <w:rFonts w:ascii="Verdana" w:hAnsi="Verdana" w:cs="Arial"/>
      <w:bCs/>
      <w:i w:val="0"/>
      <w:sz w:val="20"/>
      <w:szCs w:val="20"/>
    </w:rPr>
  </w:style>
  <w:style w:type="character" w:customStyle="1" w:styleId="WW8Num36z1">
    <w:name w:val="WW8Num36z1"/>
    <w:rsid w:val="000047B5"/>
  </w:style>
  <w:style w:type="character" w:customStyle="1" w:styleId="WW8Num36z2">
    <w:name w:val="WW8Num36z2"/>
    <w:rsid w:val="000047B5"/>
  </w:style>
  <w:style w:type="character" w:customStyle="1" w:styleId="WW8Num36z3">
    <w:name w:val="WW8Num36z3"/>
    <w:rsid w:val="000047B5"/>
  </w:style>
  <w:style w:type="character" w:customStyle="1" w:styleId="WW8Num36z4">
    <w:name w:val="WW8Num36z4"/>
    <w:rsid w:val="000047B5"/>
  </w:style>
  <w:style w:type="character" w:customStyle="1" w:styleId="WW8Num36z5">
    <w:name w:val="WW8Num36z5"/>
    <w:rsid w:val="000047B5"/>
  </w:style>
  <w:style w:type="character" w:customStyle="1" w:styleId="WW8Num36z6">
    <w:name w:val="WW8Num36z6"/>
    <w:rsid w:val="000047B5"/>
  </w:style>
  <w:style w:type="character" w:customStyle="1" w:styleId="WW8Num36z7">
    <w:name w:val="WW8Num36z7"/>
    <w:rsid w:val="000047B5"/>
  </w:style>
  <w:style w:type="character" w:customStyle="1" w:styleId="WW8Num36z8">
    <w:name w:val="WW8Num36z8"/>
    <w:rsid w:val="000047B5"/>
  </w:style>
  <w:style w:type="character" w:customStyle="1" w:styleId="WW8Num37z0">
    <w:name w:val="WW8Num37z0"/>
    <w:rsid w:val="000047B5"/>
    <w:rPr>
      <w:rFonts w:hint="default"/>
    </w:rPr>
  </w:style>
  <w:style w:type="character" w:customStyle="1" w:styleId="WW8Num37z1">
    <w:name w:val="WW8Num37z1"/>
    <w:rsid w:val="000047B5"/>
  </w:style>
  <w:style w:type="character" w:customStyle="1" w:styleId="WW8Num37z2">
    <w:name w:val="WW8Num37z2"/>
    <w:rsid w:val="000047B5"/>
  </w:style>
  <w:style w:type="character" w:customStyle="1" w:styleId="WW8Num37z3">
    <w:name w:val="WW8Num37z3"/>
    <w:rsid w:val="000047B5"/>
  </w:style>
  <w:style w:type="character" w:customStyle="1" w:styleId="WW8Num37z4">
    <w:name w:val="WW8Num37z4"/>
    <w:rsid w:val="000047B5"/>
  </w:style>
  <w:style w:type="character" w:customStyle="1" w:styleId="WW8Num37z5">
    <w:name w:val="WW8Num37z5"/>
    <w:rsid w:val="000047B5"/>
  </w:style>
  <w:style w:type="character" w:customStyle="1" w:styleId="WW8Num37z6">
    <w:name w:val="WW8Num37z6"/>
    <w:rsid w:val="000047B5"/>
  </w:style>
  <w:style w:type="character" w:customStyle="1" w:styleId="WW8Num37z7">
    <w:name w:val="WW8Num37z7"/>
    <w:rsid w:val="000047B5"/>
  </w:style>
  <w:style w:type="character" w:customStyle="1" w:styleId="WW8Num37z8">
    <w:name w:val="WW8Num37z8"/>
    <w:rsid w:val="000047B5"/>
  </w:style>
  <w:style w:type="character" w:customStyle="1" w:styleId="WW8Num38z0">
    <w:name w:val="WW8Num38z0"/>
    <w:rsid w:val="000047B5"/>
    <w:rPr>
      <w:rFonts w:ascii="Verdana" w:hAnsi="Verdana" w:cs="Verdana" w:hint="default"/>
      <w:b w:val="0"/>
      <w:bCs/>
      <w:color w:val="auto"/>
      <w:sz w:val="20"/>
      <w:szCs w:val="20"/>
    </w:rPr>
  </w:style>
  <w:style w:type="character" w:customStyle="1" w:styleId="WW8Num38z1">
    <w:name w:val="WW8Num38z1"/>
    <w:rsid w:val="000047B5"/>
  </w:style>
  <w:style w:type="character" w:customStyle="1" w:styleId="WW8Num38z2">
    <w:name w:val="WW8Num38z2"/>
    <w:rsid w:val="000047B5"/>
  </w:style>
  <w:style w:type="character" w:customStyle="1" w:styleId="WW8Num38z3">
    <w:name w:val="WW8Num38z3"/>
    <w:rsid w:val="000047B5"/>
  </w:style>
  <w:style w:type="character" w:customStyle="1" w:styleId="WW8Num38z4">
    <w:name w:val="WW8Num38z4"/>
    <w:rsid w:val="000047B5"/>
  </w:style>
  <w:style w:type="character" w:customStyle="1" w:styleId="WW8Num38z5">
    <w:name w:val="WW8Num38z5"/>
    <w:rsid w:val="000047B5"/>
  </w:style>
  <w:style w:type="character" w:customStyle="1" w:styleId="WW8Num38z6">
    <w:name w:val="WW8Num38z6"/>
    <w:rsid w:val="000047B5"/>
  </w:style>
  <w:style w:type="character" w:customStyle="1" w:styleId="WW8Num38z7">
    <w:name w:val="WW8Num38z7"/>
    <w:rsid w:val="000047B5"/>
  </w:style>
  <w:style w:type="character" w:customStyle="1" w:styleId="WW8Num38z8">
    <w:name w:val="WW8Num38z8"/>
    <w:rsid w:val="000047B5"/>
  </w:style>
  <w:style w:type="character" w:customStyle="1" w:styleId="WW8Num39z0">
    <w:name w:val="WW8Num39z0"/>
    <w:rsid w:val="000047B5"/>
    <w:rPr>
      <w:rFonts w:hint="default"/>
    </w:rPr>
  </w:style>
  <w:style w:type="character" w:customStyle="1" w:styleId="WW8Num39z1">
    <w:name w:val="WW8Num39z1"/>
    <w:rsid w:val="000047B5"/>
  </w:style>
  <w:style w:type="character" w:customStyle="1" w:styleId="WW8Num39z2">
    <w:name w:val="WW8Num39z2"/>
    <w:rsid w:val="000047B5"/>
  </w:style>
  <w:style w:type="character" w:customStyle="1" w:styleId="WW8Num39z3">
    <w:name w:val="WW8Num39z3"/>
    <w:rsid w:val="000047B5"/>
  </w:style>
  <w:style w:type="character" w:customStyle="1" w:styleId="WW8Num39z4">
    <w:name w:val="WW8Num39z4"/>
    <w:rsid w:val="000047B5"/>
  </w:style>
  <w:style w:type="character" w:customStyle="1" w:styleId="WW8Num39z5">
    <w:name w:val="WW8Num39z5"/>
    <w:rsid w:val="000047B5"/>
  </w:style>
  <w:style w:type="character" w:customStyle="1" w:styleId="WW8Num39z6">
    <w:name w:val="WW8Num39z6"/>
    <w:rsid w:val="000047B5"/>
  </w:style>
  <w:style w:type="character" w:customStyle="1" w:styleId="WW8Num39z7">
    <w:name w:val="WW8Num39z7"/>
    <w:rsid w:val="000047B5"/>
  </w:style>
  <w:style w:type="character" w:customStyle="1" w:styleId="WW8Num39z8">
    <w:name w:val="WW8Num39z8"/>
    <w:rsid w:val="000047B5"/>
  </w:style>
  <w:style w:type="character" w:customStyle="1" w:styleId="WW8Num40z0">
    <w:name w:val="WW8Num40z0"/>
    <w:rsid w:val="000047B5"/>
    <w:rPr>
      <w:rFonts w:hint="default"/>
    </w:rPr>
  </w:style>
  <w:style w:type="character" w:customStyle="1" w:styleId="WW8Num40z1">
    <w:name w:val="WW8Num40z1"/>
    <w:rsid w:val="000047B5"/>
  </w:style>
  <w:style w:type="character" w:customStyle="1" w:styleId="WW8Num40z2">
    <w:name w:val="WW8Num40z2"/>
    <w:rsid w:val="000047B5"/>
  </w:style>
  <w:style w:type="character" w:customStyle="1" w:styleId="WW8Num40z3">
    <w:name w:val="WW8Num40z3"/>
    <w:rsid w:val="000047B5"/>
  </w:style>
  <w:style w:type="character" w:customStyle="1" w:styleId="WW8Num40z4">
    <w:name w:val="WW8Num40z4"/>
    <w:rsid w:val="000047B5"/>
  </w:style>
  <w:style w:type="character" w:customStyle="1" w:styleId="WW8Num40z5">
    <w:name w:val="WW8Num40z5"/>
    <w:rsid w:val="000047B5"/>
  </w:style>
  <w:style w:type="character" w:customStyle="1" w:styleId="WW8Num40z6">
    <w:name w:val="WW8Num40z6"/>
    <w:rsid w:val="000047B5"/>
  </w:style>
  <w:style w:type="character" w:customStyle="1" w:styleId="WW8Num40z7">
    <w:name w:val="WW8Num40z7"/>
    <w:rsid w:val="000047B5"/>
  </w:style>
  <w:style w:type="character" w:customStyle="1" w:styleId="WW8Num40z8">
    <w:name w:val="WW8Num40z8"/>
    <w:rsid w:val="000047B5"/>
  </w:style>
  <w:style w:type="character" w:customStyle="1" w:styleId="WW8Num41z0">
    <w:name w:val="WW8Num41z0"/>
    <w:rsid w:val="000047B5"/>
    <w:rPr>
      <w:rFonts w:hint="default"/>
      <w:b w:val="0"/>
      <w:bCs/>
      <w:vanish/>
      <w:color w:val="auto"/>
    </w:rPr>
  </w:style>
  <w:style w:type="character" w:customStyle="1" w:styleId="WW8Num41z1">
    <w:name w:val="WW8Num41z1"/>
    <w:rsid w:val="000047B5"/>
  </w:style>
  <w:style w:type="character" w:customStyle="1" w:styleId="WW8Num41z2">
    <w:name w:val="WW8Num41z2"/>
    <w:rsid w:val="000047B5"/>
  </w:style>
  <w:style w:type="character" w:customStyle="1" w:styleId="WW8Num41z3">
    <w:name w:val="WW8Num41z3"/>
    <w:rsid w:val="000047B5"/>
  </w:style>
  <w:style w:type="character" w:customStyle="1" w:styleId="WW8Num41z4">
    <w:name w:val="WW8Num41z4"/>
    <w:rsid w:val="000047B5"/>
  </w:style>
  <w:style w:type="character" w:customStyle="1" w:styleId="WW8Num41z5">
    <w:name w:val="WW8Num41z5"/>
    <w:rsid w:val="000047B5"/>
  </w:style>
  <w:style w:type="character" w:customStyle="1" w:styleId="WW8Num41z6">
    <w:name w:val="WW8Num41z6"/>
    <w:rsid w:val="000047B5"/>
  </w:style>
  <w:style w:type="character" w:customStyle="1" w:styleId="WW8Num41z7">
    <w:name w:val="WW8Num41z7"/>
    <w:rsid w:val="000047B5"/>
  </w:style>
  <w:style w:type="character" w:customStyle="1" w:styleId="WW8Num41z8">
    <w:name w:val="WW8Num41z8"/>
    <w:rsid w:val="000047B5"/>
  </w:style>
  <w:style w:type="character" w:customStyle="1" w:styleId="WW8Num42z0">
    <w:name w:val="WW8Num42z0"/>
    <w:rsid w:val="000047B5"/>
    <w:rPr>
      <w:rFonts w:hint="default"/>
    </w:rPr>
  </w:style>
  <w:style w:type="character" w:customStyle="1" w:styleId="WW8Num42z1">
    <w:name w:val="WW8Num42z1"/>
    <w:rsid w:val="000047B5"/>
  </w:style>
  <w:style w:type="character" w:customStyle="1" w:styleId="WW8Num42z2">
    <w:name w:val="WW8Num42z2"/>
    <w:rsid w:val="000047B5"/>
  </w:style>
  <w:style w:type="character" w:customStyle="1" w:styleId="WW8Num42z3">
    <w:name w:val="WW8Num42z3"/>
    <w:rsid w:val="000047B5"/>
  </w:style>
  <w:style w:type="character" w:customStyle="1" w:styleId="WW8Num42z4">
    <w:name w:val="WW8Num42z4"/>
    <w:rsid w:val="000047B5"/>
  </w:style>
  <w:style w:type="character" w:customStyle="1" w:styleId="WW8Num42z5">
    <w:name w:val="WW8Num42z5"/>
    <w:rsid w:val="000047B5"/>
  </w:style>
  <w:style w:type="character" w:customStyle="1" w:styleId="WW8Num42z6">
    <w:name w:val="WW8Num42z6"/>
    <w:rsid w:val="000047B5"/>
  </w:style>
  <w:style w:type="character" w:customStyle="1" w:styleId="WW8Num42z7">
    <w:name w:val="WW8Num42z7"/>
    <w:rsid w:val="000047B5"/>
  </w:style>
  <w:style w:type="character" w:customStyle="1" w:styleId="WW8Num42z8">
    <w:name w:val="WW8Num42z8"/>
    <w:rsid w:val="000047B5"/>
  </w:style>
  <w:style w:type="character" w:customStyle="1" w:styleId="WW8Num43z0">
    <w:name w:val="WW8Num43z0"/>
    <w:rsid w:val="000047B5"/>
    <w:rPr>
      <w:rFonts w:hint="default"/>
    </w:rPr>
  </w:style>
  <w:style w:type="character" w:customStyle="1" w:styleId="WW8Num43z1">
    <w:name w:val="WW8Num43z1"/>
    <w:rsid w:val="000047B5"/>
  </w:style>
  <w:style w:type="character" w:customStyle="1" w:styleId="WW8Num43z2">
    <w:name w:val="WW8Num43z2"/>
    <w:rsid w:val="000047B5"/>
  </w:style>
  <w:style w:type="character" w:customStyle="1" w:styleId="WW8Num43z3">
    <w:name w:val="WW8Num43z3"/>
    <w:rsid w:val="000047B5"/>
  </w:style>
  <w:style w:type="character" w:customStyle="1" w:styleId="WW8Num43z4">
    <w:name w:val="WW8Num43z4"/>
    <w:rsid w:val="000047B5"/>
  </w:style>
  <w:style w:type="character" w:customStyle="1" w:styleId="WW8Num43z5">
    <w:name w:val="WW8Num43z5"/>
    <w:rsid w:val="000047B5"/>
  </w:style>
  <w:style w:type="character" w:customStyle="1" w:styleId="WW8Num43z6">
    <w:name w:val="WW8Num43z6"/>
    <w:rsid w:val="000047B5"/>
  </w:style>
  <w:style w:type="character" w:customStyle="1" w:styleId="WW8Num43z7">
    <w:name w:val="WW8Num43z7"/>
    <w:rsid w:val="000047B5"/>
  </w:style>
  <w:style w:type="character" w:customStyle="1" w:styleId="WW8Num43z8">
    <w:name w:val="WW8Num43z8"/>
    <w:rsid w:val="000047B5"/>
  </w:style>
  <w:style w:type="character" w:customStyle="1" w:styleId="WW8Num44z0">
    <w:name w:val="WW8Num44z0"/>
    <w:rsid w:val="000047B5"/>
    <w:rPr>
      <w:rFonts w:hint="default"/>
    </w:rPr>
  </w:style>
  <w:style w:type="character" w:customStyle="1" w:styleId="WW8Num44z1">
    <w:name w:val="WW8Num44z1"/>
    <w:rsid w:val="000047B5"/>
  </w:style>
  <w:style w:type="character" w:customStyle="1" w:styleId="WW8Num44z2">
    <w:name w:val="WW8Num44z2"/>
    <w:rsid w:val="000047B5"/>
  </w:style>
  <w:style w:type="character" w:customStyle="1" w:styleId="WW8Num44z3">
    <w:name w:val="WW8Num44z3"/>
    <w:rsid w:val="000047B5"/>
  </w:style>
  <w:style w:type="character" w:customStyle="1" w:styleId="WW8Num44z4">
    <w:name w:val="WW8Num44z4"/>
    <w:rsid w:val="000047B5"/>
  </w:style>
  <w:style w:type="character" w:customStyle="1" w:styleId="WW8Num44z5">
    <w:name w:val="WW8Num44z5"/>
    <w:rsid w:val="000047B5"/>
  </w:style>
  <w:style w:type="character" w:customStyle="1" w:styleId="WW8Num44z6">
    <w:name w:val="WW8Num44z6"/>
    <w:rsid w:val="000047B5"/>
  </w:style>
  <w:style w:type="character" w:customStyle="1" w:styleId="WW8Num44z7">
    <w:name w:val="WW8Num44z7"/>
    <w:rsid w:val="000047B5"/>
  </w:style>
  <w:style w:type="character" w:customStyle="1" w:styleId="WW8Num44z8">
    <w:name w:val="WW8Num44z8"/>
    <w:rsid w:val="000047B5"/>
  </w:style>
  <w:style w:type="character" w:customStyle="1" w:styleId="WW8Num45z0">
    <w:name w:val="WW8Num45z0"/>
    <w:rsid w:val="000047B5"/>
    <w:rPr>
      <w:rFonts w:hint="default"/>
    </w:rPr>
  </w:style>
  <w:style w:type="character" w:customStyle="1" w:styleId="WW8Num45z1">
    <w:name w:val="WW8Num45z1"/>
    <w:rsid w:val="000047B5"/>
  </w:style>
  <w:style w:type="character" w:customStyle="1" w:styleId="WW8Num45z2">
    <w:name w:val="WW8Num45z2"/>
    <w:rsid w:val="000047B5"/>
  </w:style>
  <w:style w:type="character" w:customStyle="1" w:styleId="WW8Num45z3">
    <w:name w:val="WW8Num45z3"/>
    <w:rsid w:val="000047B5"/>
  </w:style>
  <w:style w:type="character" w:customStyle="1" w:styleId="WW8Num45z4">
    <w:name w:val="WW8Num45z4"/>
    <w:rsid w:val="000047B5"/>
  </w:style>
  <w:style w:type="character" w:customStyle="1" w:styleId="WW8Num45z5">
    <w:name w:val="WW8Num45z5"/>
    <w:rsid w:val="000047B5"/>
  </w:style>
  <w:style w:type="character" w:customStyle="1" w:styleId="WW8Num45z6">
    <w:name w:val="WW8Num45z6"/>
    <w:rsid w:val="000047B5"/>
  </w:style>
  <w:style w:type="character" w:customStyle="1" w:styleId="WW8Num45z7">
    <w:name w:val="WW8Num45z7"/>
    <w:rsid w:val="000047B5"/>
  </w:style>
  <w:style w:type="character" w:customStyle="1" w:styleId="WW8Num45z8">
    <w:name w:val="WW8Num45z8"/>
    <w:rsid w:val="000047B5"/>
  </w:style>
  <w:style w:type="character" w:customStyle="1" w:styleId="WW8Num46z0">
    <w:name w:val="WW8Num46z0"/>
    <w:rsid w:val="000047B5"/>
    <w:rPr>
      <w:rFonts w:ascii="Verdana" w:hAnsi="Verdana" w:cs="Verdana" w:hint="default"/>
      <w:color w:val="auto"/>
      <w:sz w:val="20"/>
      <w:szCs w:val="20"/>
    </w:rPr>
  </w:style>
  <w:style w:type="character" w:customStyle="1" w:styleId="WW8Num46z1">
    <w:name w:val="WW8Num46z1"/>
    <w:rsid w:val="000047B5"/>
  </w:style>
  <w:style w:type="character" w:customStyle="1" w:styleId="WW8Num46z2">
    <w:name w:val="WW8Num46z2"/>
    <w:rsid w:val="000047B5"/>
  </w:style>
  <w:style w:type="character" w:customStyle="1" w:styleId="WW8Num46z3">
    <w:name w:val="WW8Num46z3"/>
    <w:rsid w:val="000047B5"/>
  </w:style>
  <w:style w:type="character" w:customStyle="1" w:styleId="WW8Num46z4">
    <w:name w:val="WW8Num46z4"/>
    <w:rsid w:val="000047B5"/>
  </w:style>
  <w:style w:type="character" w:customStyle="1" w:styleId="WW8Num46z5">
    <w:name w:val="WW8Num46z5"/>
    <w:rsid w:val="000047B5"/>
  </w:style>
  <w:style w:type="character" w:customStyle="1" w:styleId="WW8Num46z6">
    <w:name w:val="WW8Num46z6"/>
    <w:rsid w:val="000047B5"/>
  </w:style>
  <w:style w:type="character" w:customStyle="1" w:styleId="WW8Num46z7">
    <w:name w:val="WW8Num46z7"/>
    <w:rsid w:val="000047B5"/>
  </w:style>
  <w:style w:type="character" w:customStyle="1" w:styleId="WW8Num46z8">
    <w:name w:val="WW8Num46z8"/>
    <w:rsid w:val="000047B5"/>
  </w:style>
  <w:style w:type="character" w:customStyle="1" w:styleId="WW8Num47z0">
    <w:name w:val="WW8Num47z0"/>
    <w:rsid w:val="000047B5"/>
    <w:rPr>
      <w:rFonts w:ascii="Verdana" w:hAnsi="Verdana" w:cs="Arial" w:hint="default"/>
      <w:color w:val="auto"/>
      <w:sz w:val="20"/>
      <w:szCs w:val="20"/>
    </w:rPr>
  </w:style>
  <w:style w:type="character" w:customStyle="1" w:styleId="WW8Num47z1">
    <w:name w:val="WW8Num47z1"/>
    <w:rsid w:val="000047B5"/>
  </w:style>
  <w:style w:type="character" w:customStyle="1" w:styleId="WW8Num47z2">
    <w:name w:val="WW8Num47z2"/>
    <w:rsid w:val="000047B5"/>
  </w:style>
  <w:style w:type="character" w:customStyle="1" w:styleId="WW8Num47z3">
    <w:name w:val="WW8Num47z3"/>
    <w:rsid w:val="000047B5"/>
  </w:style>
  <w:style w:type="character" w:customStyle="1" w:styleId="WW8Num47z4">
    <w:name w:val="WW8Num47z4"/>
    <w:rsid w:val="000047B5"/>
  </w:style>
  <w:style w:type="character" w:customStyle="1" w:styleId="WW8Num47z5">
    <w:name w:val="WW8Num47z5"/>
    <w:rsid w:val="000047B5"/>
  </w:style>
  <w:style w:type="character" w:customStyle="1" w:styleId="WW8Num47z6">
    <w:name w:val="WW8Num47z6"/>
    <w:rsid w:val="000047B5"/>
  </w:style>
  <w:style w:type="character" w:customStyle="1" w:styleId="WW8Num47z7">
    <w:name w:val="WW8Num47z7"/>
    <w:rsid w:val="000047B5"/>
  </w:style>
  <w:style w:type="character" w:customStyle="1" w:styleId="WW8Num47z8">
    <w:name w:val="WW8Num47z8"/>
    <w:rsid w:val="000047B5"/>
  </w:style>
  <w:style w:type="character" w:customStyle="1" w:styleId="Odwoaniedokomentarza1">
    <w:name w:val="Odwołanie do komentarza1"/>
    <w:rsid w:val="000047B5"/>
    <w:rPr>
      <w:sz w:val="16"/>
      <w:szCs w:val="16"/>
    </w:rPr>
  </w:style>
  <w:style w:type="character" w:customStyle="1" w:styleId="Tekstpodstawowy2Znak">
    <w:name w:val="Tekst podstawowy 2 Znak"/>
    <w:uiPriority w:val="99"/>
    <w:rsid w:val="000047B5"/>
    <w:rPr>
      <w:rFonts w:ascii="Times New Roman" w:eastAsia="Times New Roman" w:hAnsi="Times New Roman" w:cs="Times New Roman"/>
      <w:sz w:val="20"/>
      <w:szCs w:val="24"/>
    </w:rPr>
  </w:style>
  <w:style w:type="paragraph" w:customStyle="1" w:styleId="Tekstkomentarza1">
    <w:name w:val="Tekst komentarza1"/>
    <w:basedOn w:val="Normalny"/>
    <w:rsid w:val="000047B5"/>
    <w:pPr>
      <w:spacing w:after="200"/>
    </w:pPr>
    <w:rPr>
      <w:rFonts w:ascii="Calibri" w:eastAsia="Calibri" w:hAnsi="Calibri"/>
    </w:rPr>
  </w:style>
  <w:style w:type="character" w:customStyle="1" w:styleId="TekstkomentarzaZnak1">
    <w:name w:val="Tekst komentarza Znak1"/>
    <w:uiPriority w:val="99"/>
    <w:semiHidden/>
    <w:rsid w:val="000047B5"/>
    <w:rPr>
      <w:rFonts w:ascii="Calibri" w:eastAsia="Calibri" w:hAnsi="Calibri"/>
      <w:lang w:eastAsia="ar-SA"/>
    </w:rPr>
  </w:style>
  <w:style w:type="table" w:customStyle="1" w:styleId="Tabela-Siatka1">
    <w:name w:val="Tabela - Siatka1"/>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333E7A"/>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B341B9"/>
  </w:style>
  <w:style w:type="table" w:customStyle="1" w:styleId="Tabela-Siatka6">
    <w:name w:val="Tabela - Siatka6"/>
    <w:basedOn w:val="Standardowy"/>
    <w:next w:val="Tabela-Siatka"/>
    <w:uiPriority w:val="39"/>
    <w:rsid w:val="00B341B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584BA0"/>
    <w:rPr>
      <w:color w:val="954F72"/>
      <w:u w:val="single"/>
    </w:rPr>
  </w:style>
  <w:style w:type="paragraph" w:customStyle="1" w:styleId="xl63">
    <w:name w:val="xl63"/>
    <w:basedOn w:val="Normalny"/>
    <w:rsid w:val="00584BA0"/>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584BA0"/>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584BA0"/>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584BA0"/>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584BA0"/>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584BA0"/>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584BA0"/>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584BA0"/>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584BA0"/>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584BA0"/>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F549E9"/>
  </w:style>
  <w:style w:type="paragraph" w:customStyle="1" w:styleId="xl73">
    <w:name w:val="xl73"/>
    <w:basedOn w:val="Normalny"/>
    <w:rsid w:val="00F549E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F549E9"/>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F549E9"/>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F549E9"/>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F549E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4627C1"/>
  </w:style>
  <w:style w:type="numbering" w:customStyle="1" w:styleId="Bezlisty7">
    <w:name w:val="Bez listy7"/>
    <w:next w:val="Bezlisty"/>
    <w:uiPriority w:val="99"/>
    <w:semiHidden/>
    <w:unhideWhenUsed/>
    <w:rsid w:val="00246689"/>
  </w:style>
  <w:style w:type="character" w:styleId="Odwoanieintensywne">
    <w:name w:val="Intense Reference"/>
    <w:uiPriority w:val="32"/>
    <w:qFormat/>
    <w:rsid w:val="00400DFC"/>
    <w:rPr>
      <w:b/>
      <w:bCs/>
      <w:smallCaps/>
      <w:color w:val="C0504D"/>
      <w:spacing w:val="5"/>
      <w:u w:val="single"/>
    </w:rPr>
  </w:style>
  <w:style w:type="numbering" w:customStyle="1" w:styleId="Bezlisty8">
    <w:name w:val="Bez listy8"/>
    <w:next w:val="Bezlisty"/>
    <w:uiPriority w:val="99"/>
    <w:semiHidden/>
    <w:unhideWhenUsed/>
    <w:rsid w:val="00E03689"/>
  </w:style>
  <w:style w:type="character" w:customStyle="1" w:styleId="AkapitzlistZnak">
    <w:name w:val="Akapit z listą Znak"/>
    <w:basedOn w:val="Domylnaczcionkaakapitu"/>
    <w:link w:val="Akapitzlist"/>
    <w:uiPriority w:val="34"/>
    <w:locked/>
    <w:rsid w:val="00AD0858"/>
    <w:rPr>
      <w:lang w:eastAsia="ar-SA"/>
    </w:rPr>
  </w:style>
  <w:style w:type="table" w:customStyle="1" w:styleId="TableGrid0">
    <w:name w:val="Table Grid0"/>
    <w:rsid w:val="00195B80"/>
    <w:rPr>
      <w:rFonts w:asciiTheme="minorHAnsi" w:eastAsiaTheme="minorEastAsia" w:hAnsiTheme="minorHAnsi" w:cstheme="minorBidi"/>
      <w:sz w:val="22"/>
      <w:szCs w:val="22"/>
      <w:lang w:eastAsia="en-US"/>
    </w:rPr>
    <w:tblPr>
      <w:tblCellMar>
        <w:top w:w="0" w:type="dxa"/>
        <w:left w:w="0" w:type="dxa"/>
        <w:bottom w:w="0" w:type="dxa"/>
        <w:right w:w="0" w:type="dxa"/>
      </w:tblCellMar>
    </w:tblPr>
  </w:style>
  <w:style w:type="character" w:customStyle="1" w:styleId="LPzwykly">
    <w:name w:val="LP_zwykly"/>
    <w:basedOn w:val="Domylnaczcionkaakapitu"/>
    <w:qFormat/>
    <w:rsid w:val="00195B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752907">
      <w:bodyDiv w:val="1"/>
      <w:marLeft w:val="0"/>
      <w:marRight w:val="0"/>
      <w:marTop w:val="0"/>
      <w:marBottom w:val="0"/>
      <w:divBdr>
        <w:top w:val="none" w:sz="0" w:space="0" w:color="auto"/>
        <w:left w:val="none" w:sz="0" w:space="0" w:color="auto"/>
        <w:bottom w:val="none" w:sz="0" w:space="0" w:color="auto"/>
        <w:right w:val="none" w:sz="0" w:space="0" w:color="auto"/>
      </w:divBdr>
    </w:div>
    <w:div w:id="104037960">
      <w:bodyDiv w:val="1"/>
      <w:marLeft w:val="0"/>
      <w:marRight w:val="0"/>
      <w:marTop w:val="0"/>
      <w:marBottom w:val="0"/>
      <w:divBdr>
        <w:top w:val="none" w:sz="0" w:space="0" w:color="auto"/>
        <w:left w:val="none" w:sz="0" w:space="0" w:color="auto"/>
        <w:bottom w:val="none" w:sz="0" w:space="0" w:color="auto"/>
        <w:right w:val="none" w:sz="0" w:space="0" w:color="auto"/>
      </w:divBdr>
    </w:div>
    <w:div w:id="111288649">
      <w:bodyDiv w:val="1"/>
      <w:marLeft w:val="0"/>
      <w:marRight w:val="0"/>
      <w:marTop w:val="0"/>
      <w:marBottom w:val="0"/>
      <w:divBdr>
        <w:top w:val="none" w:sz="0" w:space="0" w:color="auto"/>
        <w:left w:val="none" w:sz="0" w:space="0" w:color="auto"/>
        <w:bottom w:val="none" w:sz="0" w:space="0" w:color="auto"/>
        <w:right w:val="none" w:sz="0" w:space="0" w:color="auto"/>
      </w:divBdr>
    </w:div>
    <w:div w:id="128982317">
      <w:bodyDiv w:val="1"/>
      <w:marLeft w:val="0"/>
      <w:marRight w:val="0"/>
      <w:marTop w:val="0"/>
      <w:marBottom w:val="0"/>
      <w:divBdr>
        <w:top w:val="none" w:sz="0" w:space="0" w:color="auto"/>
        <w:left w:val="none" w:sz="0" w:space="0" w:color="auto"/>
        <w:bottom w:val="none" w:sz="0" w:space="0" w:color="auto"/>
        <w:right w:val="none" w:sz="0" w:space="0" w:color="auto"/>
      </w:divBdr>
    </w:div>
    <w:div w:id="135026563">
      <w:bodyDiv w:val="1"/>
      <w:marLeft w:val="0"/>
      <w:marRight w:val="0"/>
      <w:marTop w:val="0"/>
      <w:marBottom w:val="0"/>
      <w:divBdr>
        <w:top w:val="none" w:sz="0" w:space="0" w:color="auto"/>
        <w:left w:val="none" w:sz="0" w:space="0" w:color="auto"/>
        <w:bottom w:val="none" w:sz="0" w:space="0" w:color="auto"/>
        <w:right w:val="none" w:sz="0" w:space="0" w:color="auto"/>
      </w:divBdr>
    </w:div>
    <w:div w:id="190728025">
      <w:bodyDiv w:val="1"/>
      <w:marLeft w:val="0"/>
      <w:marRight w:val="0"/>
      <w:marTop w:val="0"/>
      <w:marBottom w:val="0"/>
      <w:divBdr>
        <w:top w:val="none" w:sz="0" w:space="0" w:color="auto"/>
        <w:left w:val="none" w:sz="0" w:space="0" w:color="auto"/>
        <w:bottom w:val="none" w:sz="0" w:space="0" w:color="auto"/>
        <w:right w:val="none" w:sz="0" w:space="0" w:color="auto"/>
      </w:divBdr>
    </w:div>
    <w:div w:id="201095375">
      <w:bodyDiv w:val="1"/>
      <w:marLeft w:val="0"/>
      <w:marRight w:val="0"/>
      <w:marTop w:val="0"/>
      <w:marBottom w:val="0"/>
      <w:divBdr>
        <w:top w:val="none" w:sz="0" w:space="0" w:color="auto"/>
        <w:left w:val="none" w:sz="0" w:space="0" w:color="auto"/>
        <w:bottom w:val="none" w:sz="0" w:space="0" w:color="auto"/>
        <w:right w:val="none" w:sz="0" w:space="0" w:color="auto"/>
      </w:divBdr>
    </w:div>
    <w:div w:id="223106306">
      <w:bodyDiv w:val="1"/>
      <w:marLeft w:val="0"/>
      <w:marRight w:val="0"/>
      <w:marTop w:val="0"/>
      <w:marBottom w:val="0"/>
      <w:divBdr>
        <w:top w:val="none" w:sz="0" w:space="0" w:color="auto"/>
        <w:left w:val="none" w:sz="0" w:space="0" w:color="auto"/>
        <w:bottom w:val="none" w:sz="0" w:space="0" w:color="auto"/>
        <w:right w:val="none" w:sz="0" w:space="0" w:color="auto"/>
      </w:divBdr>
    </w:div>
    <w:div w:id="306279814">
      <w:bodyDiv w:val="1"/>
      <w:marLeft w:val="0"/>
      <w:marRight w:val="0"/>
      <w:marTop w:val="0"/>
      <w:marBottom w:val="0"/>
      <w:divBdr>
        <w:top w:val="none" w:sz="0" w:space="0" w:color="auto"/>
        <w:left w:val="none" w:sz="0" w:space="0" w:color="auto"/>
        <w:bottom w:val="none" w:sz="0" w:space="0" w:color="auto"/>
        <w:right w:val="none" w:sz="0" w:space="0" w:color="auto"/>
      </w:divBdr>
    </w:div>
    <w:div w:id="366638165">
      <w:bodyDiv w:val="1"/>
      <w:marLeft w:val="0"/>
      <w:marRight w:val="0"/>
      <w:marTop w:val="0"/>
      <w:marBottom w:val="0"/>
      <w:divBdr>
        <w:top w:val="none" w:sz="0" w:space="0" w:color="auto"/>
        <w:left w:val="none" w:sz="0" w:space="0" w:color="auto"/>
        <w:bottom w:val="none" w:sz="0" w:space="0" w:color="auto"/>
        <w:right w:val="none" w:sz="0" w:space="0" w:color="auto"/>
      </w:divBdr>
    </w:div>
    <w:div w:id="384641041">
      <w:bodyDiv w:val="1"/>
      <w:marLeft w:val="0"/>
      <w:marRight w:val="0"/>
      <w:marTop w:val="0"/>
      <w:marBottom w:val="0"/>
      <w:divBdr>
        <w:top w:val="none" w:sz="0" w:space="0" w:color="auto"/>
        <w:left w:val="none" w:sz="0" w:space="0" w:color="auto"/>
        <w:bottom w:val="none" w:sz="0" w:space="0" w:color="auto"/>
        <w:right w:val="none" w:sz="0" w:space="0" w:color="auto"/>
      </w:divBdr>
    </w:div>
    <w:div w:id="446780289">
      <w:bodyDiv w:val="1"/>
      <w:marLeft w:val="0"/>
      <w:marRight w:val="0"/>
      <w:marTop w:val="0"/>
      <w:marBottom w:val="0"/>
      <w:divBdr>
        <w:top w:val="none" w:sz="0" w:space="0" w:color="auto"/>
        <w:left w:val="none" w:sz="0" w:space="0" w:color="auto"/>
        <w:bottom w:val="none" w:sz="0" w:space="0" w:color="auto"/>
        <w:right w:val="none" w:sz="0" w:space="0" w:color="auto"/>
      </w:divBdr>
    </w:div>
    <w:div w:id="494733307">
      <w:bodyDiv w:val="1"/>
      <w:marLeft w:val="0"/>
      <w:marRight w:val="0"/>
      <w:marTop w:val="0"/>
      <w:marBottom w:val="0"/>
      <w:divBdr>
        <w:top w:val="none" w:sz="0" w:space="0" w:color="auto"/>
        <w:left w:val="none" w:sz="0" w:space="0" w:color="auto"/>
        <w:bottom w:val="none" w:sz="0" w:space="0" w:color="auto"/>
        <w:right w:val="none" w:sz="0" w:space="0" w:color="auto"/>
      </w:divBdr>
    </w:div>
    <w:div w:id="553275495">
      <w:bodyDiv w:val="1"/>
      <w:marLeft w:val="0"/>
      <w:marRight w:val="0"/>
      <w:marTop w:val="0"/>
      <w:marBottom w:val="0"/>
      <w:divBdr>
        <w:top w:val="none" w:sz="0" w:space="0" w:color="auto"/>
        <w:left w:val="none" w:sz="0" w:space="0" w:color="auto"/>
        <w:bottom w:val="none" w:sz="0" w:space="0" w:color="auto"/>
        <w:right w:val="none" w:sz="0" w:space="0" w:color="auto"/>
      </w:divBdr>
    </w:div>
    <w:div w:id="571963168">
      <w:bodyDiv w:val="1"/>
      <w:marLeft w:val="0"/>
      <w:marRight w:val="0"/>
      <w:marTop w:val="0"/>
      <w:marBottom w:val="0"/>
      <w:divBdr>
        <w:top w:val="none" w:sz="0" w:space="0" w:color="auto"/>
        <w:left w:val="none" w:sz="0" w:space="0" w:color="auto"/>
        <w:bottom w:val="none" w:sz="0" w:space="0" w:color="auto"/>
        <w:right w:val="none" w:sz="0" w:space="0" w:color="auto"/>
      </w:divBdr>
    </w:div>
    <w:div w:id="608706422">
      <w:bodyDiv w:val="1"/>
      <w:marLeft w:val="0"/>
      <w:marRight w:val="0"/>
      <w:marTop w:val="0"/>
      <w:marBottom w:val="0"/>
      <w:divBdr>
        <w:top w:val="none" w:sz="0" w:space="0" w:color="auto"/>
        <w:left w:val="none" w:sz="0" w:space="0" w:color="auto"/>
        <w:bottom w:val="none" w:sz="0" w:space="0" w:color="auto"/>
        <w:right w:val="none" w:sz="0" w:space="0" w:color="auto"/>
      </w:divBdr>
    </w:div>
    <w:div w:id="641037395">
      <w:bodyDiv w:val="1"/>
      <w:marLeft w:val="0"/>
      <w:marRight w:val="0"/>
      <w:marTop w:val="0"/>
      <w:marBottom w:val="0"/>
      <w:divBdr>
        <w:top w:val="none" w:sz="0" w:space="0" w:color="auto"/>
        <w:left w:val="none" w:sz="0" w:space="0" w:color="auto"/>
        <w:bottom w:val="none" w:sz="0" w:space="0" w:color="auto"/>
        <w:right w:val="none" w:sz="0" w:space="0" w:color="auto"/>
      </w:divBdr>
    </w:div>
    <w:div w:id="701975223">
      <w:bodyDiv w:val="1"/>
      <w:marLeft w:val="0"/>
      <w:marRight w:val="0"/>
      <w:marTop w:val="0"/>
      <w:marBottom w:val="0"/>
      <w:divBdr>
        <w:top w:val="none" w:sz="0" w:space="0" w:color="auto"/>
        <w:left w:val="none" w:sz="0" w:space="0" w:color="auto"/>
        <w:bottom w:val="none" w:sz="0" w:space="0" w:color="auto"/>
        <w:right w:val="none" w:sz="0" w:space="0" w:color="auto"/>
      </w:divBdr>
    </w:div>
    <w:div w:id="756561279">
      <w:bodyDiv w:val="1"/>
      <w:marLeft w:val="0"/>
      <w:marRight w:val="0"/>
      <w:marTop w:val="0"/>
      <w:marBottom w:val="0"/>
      <w:divBdr>
        <w:top w:val="none" w:sz="0" w:space="0" w:color="auto"/>
        <w:left w:val="none" w:sz="0" w:space="0" w:color="auto"/>
        <w:bottom w:val="none" w:sz="0" w:space="0" w:color="auto"/>
        <w:right w:val="none" w:sz="0" w:space="0" w:color="auto"/>
      </w:divBdr>
    </w:div>
    <w:div w:id="804128470">
      <w:bodyDiv w:val="1"/>
      <w:marLeft w:val="0"/>
      <w:marRight w:val="0"/>
      <w:marTop w:val="0"/>
      <w:marBottom w:val="0"/>
      <w:divBdr>
        <w:top w:val="none" w:sz="0" w:space="0" w:color="auto"/>
        <w:left w:val="none" w:sz="0" w:space="0" w:color="auto"/>
        <w:bottom w:val="none" w:sz="0" w:space="0" w:color="auto"/>
        <w:right w:val="none" w:sz="0" w:space="0" w:color="auto"/>
      </w:divBdr>
    </w:div>
    <w:div w:id="859470017">
      <w:bodyDiv w:val="1"/>
      <w:marLeft w:val="0"/>
      <w:marRight w:val="0"/>
      <w:marTop w:val="0"/>
      <w:marBottom w:val="0"/>
      <w:divBdr>
        <w:top w:val="none" w:sz="0" w:space="0" w:color="auto"/>
        <w:left w:val="none" w:sz="0" w:space="0" w:color="auto"/>
        <w:bottom w:val="none" w:sz="0" w:space="0" w:color="auto"/>
        <w:right w:val="none" w:sz="0" w:space="0" w:color="auto"/>
      </w:divBdr>
    </w:div>
    <w:div w:id="863054237">
      <w:bodyDiv w:val="1"/>
      <w:marLeft w:val="0"/>
      <w:marRight w:val="0"/>
      <w:marTop w:val="0"/>
      <w:marBottom w:val="0"/>
      <w:divBdr>
        <w:top w:val="none" w:sz="0" w:space="0" w:color="auto"/>
        <w:left w:val="none" w:sz="0" w:space="0" w:color="auto"/>
        <w:bottom w:val="none" w:sz="0" w:space="0" w:color="auto"/>
        <w:right w:val="none" w:sz="0" w:space="0" w:color="auto"/>
      </w:divBdr>
    </w:div>
    <w:div w:id="873347021">
      <w:bodyDiv w:val="1"/>
      <w:marLeft w:val="0"/>
      <w:marRight w:val="0"/>
      <w:marTop w:val="0"/>
      <w:marBottom w:val="0"/>
      <w:divBdr>
        <w:top w:val="none" w:sz="0" w:space="0" w:color="auto"/>
        <w:left w:val="none" w:sz="0" w:space="0" w:color="auto"/>
        <w:bottom w:val="none" w:sz="0" w:space="0" w:color="auto"/>
        <w:right w:val="none" w:sz="0" w:space="0" w:color="auto"/>
      </w:divBdr>
    </w:div>
    <w:div w:id="876044315">
      <w:bodyDiv w:val="1"/>
      <w:marLeft w:val="0"/>
      <w:marRight w:val="0"/>
      <w:marTop w:val="0"/>
      <w:marBottom w:val="0"/>
      <w:divBdr>
        <w:top w:val="none" w:sz="0" w:space="0" w:color="auto"/>
        <w:left w:val="none" w:sz="0" w:space="0" w:color="auto"/>
        <w:bottom w:val="none" w:sz="0" w:space="0" w:color="auto"/>
        <w:right w:val="none" w:sz="0" w:space="0" w:color="auto"/>
      </w:divBdr>
    </w:div>
    <w:div w:id="1020475662">
      <w:bodyDiv w:val="1"/>
      <w:marLeft w:val="0"/>
      <w:marRight w:val="0"/>
      <w:marTop w:val="0"/>
      <w:marBottom w:val="0"/>
      <w:divBdr>
        <w:top w:val="none" w:sz="0" w:space="0" w:color="auto"/>
        <w:left w:val="none" w:sz="0" w:space="0" w:color="auto"/>
        <w:bottom w:val="none" w:sz="0" w:space="0" w:color="auto"/>
        <w:right w:val="none" w:sz="0" w:space="0" w:color="auto"/>
      </w:divBdr>
    </w:div>
    <w:div w:id="1022127692">
      <w:bodyDiv w:val="1"/>
      <w:marLeft w:val="0"/>
      <w:marRight w:val="0"/>
      <w:marTop w:val="0"/>
      <w:marBottom w:val="0"/>
      <w:divBdr>
        <w:top w:val="none" w:sz="0" w:space="0" w:color="auto"/>
        <w:left w:val="none" w:sz="0" w:space="0" w:color="auto"/>
        <w:bottom w:val="none" w:sz="0" w:space="0" w:color="auto"/>
        <w:right w:val="none" w:sz="0" w:space="0" w:color="auto"/>
      </w:divBdr>
    </w:div>
    <w:div w:id="1078483645">
      <w:bodyDiv w:val="1"/>
      <w:marLeft w:val="0"/>
      <w:marRight w:val="0"/>
      <w:marTop w:val="0"/>
      <w:marBottom w:val="0"/>
      <w:divBdr>
        <w:top w:val="none" w:sz="0" w:space="0" w:color="auto"/>
        <w:left w:val="none" w:sz="0" w:space="0" w:color="auto"/>
        <w:bottom w:val="none" w:sz="0" w:space="0" w:color="auto"/>
        <w:right w:val="none" w:sz="0" w:space="0" w:color="auto"/>
      </w:divBdr>
    </w:div>
    <w:div w:id="1094980402">
      <w:bodyDiv w:val="1"/>
      <w:marLeft w:val="0"/>
      <w:marRight w:val="0"/>
      <w:marTop w:val="0"/>
      <w:marBottom w:val="0"/>
      <w:divBdr>
        <w:top w:val="none" w:sz="0" w:space="0" w:color="auto"/>
        <w:left w:val="none" w:sz="0" w:space="0" w:color="auto"/>
        <w:bottom w:val="none" w:sz="0" w:space="0" w:color="auto"/>
        <w:right w:val="none" w:sz="0" w:space="0" w:color="auto"/>
      </w:divBdr>
    </w:div>
    <w:div w:id="1263338869">
      <w:bodyDiv w:val="1"/>
      <w:marLeft w:val="0"/>
      <w:marRight w:val="0"/>
      <w:marTop w:val="0"/>
      <w:marBottom w:val="0"/>
      <w:divBdr>
        <w:top w:val="none" w:sz="0" w:space="0" w:color="auto"/>
        <w:left w:val="none" w:sz="0" w:space="0" w:color="auto"/>
        <w:bottom w:val="none" w:sz="0" w:space="0" w:color="auto"/>
        <w:right w:val="none" w:sz="0" w:space="0" w:color="auto"/>
      </w:divBdr>
    </w:div>
    <w:div w:id="1284196349">
      <w:bodyDiv w:val="1"/>
      <w:marLeft w:val="0"/>
      <w:marRight w:val="0"/>
      <w:marTop w:val="0"/>
      <w:marBottom w:val="0"/>
      <w:divBdr>
        <w:top w:val="none" w:sz="0" w:space="0" w:color="auto"/>
        <w:left w:val="none" w:sz="0" w:space="0" w:color="auto"/>
        <w:bottom w:val="none" w:sz="0" w:space="0" w:color="auto"/>
        <w:right w:val="none" w:sz="0" w:space="0" w:color="auto"/>
      </w:divBdr>
    </w:div>
    <w:div w:id="1287464773">
      <w:bodyDiv w:val="1"/>
      <w:marLeft w:val="0"/>
      <w:marRight w:val="0"/>
      <w:marTop w:val="0"/>
      <w:marBottom w:val="0"/>
      <w:divBdr>
        <w:top w:val="none" w:sz="0" w:space="0" w:color="auto"/>
        <w:left w:val="none" w:sz="0" w:space="0" w:color="auto"/>
        <w:bottom w:val="none" w:sz="0" w:space="0" w:color="auto"/>
        <w:right w:val="none" w:sz="0" w:space="0" w:color="auto"/>
      </w:divBdr>
    </w:div>
    <w:div w:id="1300720734">
      <w:bodyDiv w:val="1"/>
      <w:marLeft w:val="0"/>
      <w:marRight w:val="0"/>
      <w:marTop w:val="0"/>
      <w:marBottom w:val="0"/>
      <w:divBdr>
        <w:top w:val="none" w:sz="0" w:space="0" w:color="auto"/>
        <w:left w:val="none" w:sz="0" w:space="0" w:color="auto"/>
        <w:bottom w:val="none" w:sz="0" w:space="0" w:color="auto"/>
        <w:right w:val="none" w:sz="0" w:space="0" w:color="auto"/>
      </w:divBdr>
    </w:div>
    <w:div w:id="1329626964">
      <w:bodyDiv w:val="1"/>
      <w:marLeft w:val="0"/>
      <w:marRight w:val="0"/>
      <w:marTop w:val="0"/>
      <w:marBottom w:val="0"/>
      <w:divBdr>
        <w:top w:val="none" w:sz="0" w:space="0" w:color="auto"/>
        <w:left w:val="none" w:sz="0" w:space="0" w:color="auto"/>
        <w:bottom w:val="none" w:sz="0" w:space="0" w:color="auto"/>
        <w:right w:val="none" w:sz="0" w:space="0" w:color="auto"/>
      </w:divBdr>
    </w:div>
    <w:div w:id="1331371391">
      <w:bodyDiv w:val="1"/>
      <w:marLeft w:val="0"/>
      <w:marRight w:val="0"/>
      <w:marTop w:val="0"/>
      <w:marBottom w:val="0"/>
      <w:divBdr>
        <w:top w:val="none" w:sz="0" w:space="0" w:color="auto"/>
        <w:left w:val="none" w:sz="0" w:space="0" w:color="auto"/>
        <w:bottom w:val="none" w:sz="0" w:space="0" w:color="auto"/>
        <w:right w:val="none" w:sz="0" w:space="0" w:color="auto"/>
      </w:divBdr>
    </w:div>
    <w:div w:id="1336109404">
      <w:bodyDiv w:val="1"/>
      <w:marLeft w:val="0"/>
      <w:marRight w:val="0"/>
      <w:marTop w:val="0"/>
      <w:marBottom w:val="0"/>
      <w:divBdr>
        <w:top w:val="none" w:sz="0" w:space="0" w:color="auto"/>
        <w:left w:val="none" w:sz="0" w:space="0" w:color="auto"/>
        <w:bottom w:val="none" w:sz="0" w:space="0" w:color="auto"/>
        <w:right w:val="none" w:sz="0" w:space="0" w:color="auto"/>
      </w:divBdr>
    </w:div>
    <w:div w:id="1412778317">
      <w:bodyDiv w:val="1"/>
      <w:marLeft w:val="0"/>
      <w:marRight w:val="0"/>
      <w:marTop w:val="0"/>
      <w:marBottom w:val="0"/>
      <w:divBdr>
        <w:top w:val="none" w:sz="0" w:space="0" w:color="auto"/>
        <w:left w:val="none" w:sz="0" w:space="0" w:color="auto"/>
        <w:bottom w:val="none" w:sz="0" w:space="0" w:color="auto"/>
        <w:right w:val="none" w:sz="0" w:space="0" w:color="auto"/>
      </w:divBdr>
    </w:div>
    <w:div w:id="1500578926">
      <w:bodyDiv w:val="1"/>
      <w:marLeft w:val="0"/>
      <w:marRight w:val="0"/>
      <w:marTop w:val="0"/>
      <w:marBottom w:val="0"/>
      <w:divBdr>
        <w:top w:val="none" w:sz="0" w:space="0" w:color="auto"/>
        <w:left w:val="none" w:sz="0" w:space="0" w:color="auto"/>
        <w:bottom w:val="none" w:sz="0" w:space="0" w:color="auto"/>
        <w:right w:val="none" w:sz="0" w:space="0" w:color="auto"/>
      </w:divBdr>
    </w:div>
    <w:div w:id="1544946544">
      <w:bodyDiv w:val="1"/>
      <w:marLeft w:val="0"/>
      <w:marRight w:val="0"/>
      <w:marTop w:val="0"/>
      <w:marBottom w:val="0"/>
      <w:divBdr>
        <w:top w:val="none" w:sz="0" w:space="0" w:color="auto"/>
        <w:left w:val="none" w:sz="0" w:space="0" w:color="auto"/>
        <w:bottom w:val="none" w:sz="0" w:space="0" w:color="auto"/>
        <w:right w:val="none" w:sz="0" w:space="0" w:color="auto"/>
      </w:divBdr>
    </w:div>
    <w:div w:id="1578979971">
      <w:bodyDiv w:val="1"/>
      <w:marLeft w:val="0"/>
      <w:marRight w:val="0"/>
      <w:marTop w:val="0"/>
      <w:marBottom w:val="0"/>
      <w:divBdr>
        <w:top w:val="none" w:sz="0" w:space="0" w:color="auto"/>
        <w:left w:val="none" w:sz="0" w:space="0" w:color="auto"/>
        <w:bottom w:val="none" w:sz="0" w:space="0" w:color="auto"/>
        <w:right w:val="none" w:sz="0" w:space="0" w:color="auto"/>
      </w:divBdr>
    </w:div>
    <w:div w:id="1594164900">
      <w:bodyDiv w:val="1"/>
      <w:marLeft w:val="0"/>
      <w:marRight w:val="0"/>
      <w:marTop w:val="0"/>
      <w:marBottom w:val="0"/>
      <w:divBdr>
        <w:top w:val="none" w:sz="0" w:space="0" w:color="auto"/>
        <w:left w:val="none" w:sz="0" w:space="0" w:color="auto"/>
        <w:bottom w:val="none" w:sz="0" w:space="0" w:color="auto"/>
        <w:right w:val="none" w:sz="0" w:space="0" w:color="auto"/>
      </w:divBdr>
    </w:div>
    <w:div w:id="1621104216">
      <w:bodyDiv w:val="1"/>
      <w:marLeft w:val="0"/>
      <w:marRight w:val="0"/>
      <w:marTop w:val="0"/>
      <w:marBottom w:val="0"/>
      <w:divBdr>
        <w:top w:val="none" w:sz="0" w:space="0" w:color="auto"/>
        <w:left w:val="none" w:sz="0" w:space="0" w:color="auto"/>
        <w:bottom w:val="none" w:sz="0" w:space="0" w:color="auto"/>
        <w:right w:val="none" w:sz="0" w:space="0" w:color="auto"/>
      </w:divBdr>
    </w:div>
    <w:div w:id="1641643752">
      <w:bodyDiv w:val="1"/>
      <w:marLeft w:val="0"/>
      <w:marRight w:val="0"/>
      <w:marTop w:val="0"/>
      <w:marBottom w:val="0"/>
      <w:divBdr>
        <w:top w:val="none" w:sz="0" w:space="0" w:color="auto"/>
        <w:left w:val="none" w:sz="0" w:space="0" w:color="auto"/>
        <w:bottom w:val="none" w:sz="0" w:space="0" w:color="auto"/>
        <w:right w:val="none" w:sz="0" w:space="0" w:color="auto"/>
      </w:divBdr>
    </w:div>
    <w:div w:id="1681619878">
      <w:bodyDiv w:val="1"/>
      <w:marLeft w:val="0"/>
      <w:marRight w:val="0"/>
      <w:marTop w:val="0"/>
      <w:marBottom w:val="0"/>
      <w:divBdr>
        <w:top w:val="none" w:sz="0" w:space="0" w:color="auto"/>
        <w:left w:val="none" w:sz="0" w:space="0" w:color="auto"/>
        <w:bottom w:val="none" w:sz="0" w:space="0" w:color="auto"/>
        <w:right w:val="none" w:sz="0" w:space="0" w:color="auto"/>
      </w:divBdr>
    </w:div>
    <w:div w:id="1691950047">
      <w:bodyDiv w:val="1"/>
      <w:marLeft w:val="0"/>
      <w:marRight w:val="0"/>
      <w:marTop w:val="0"/>
      <w:marBottom w:val="0"/>
      <w:divBdr>
        <w:top w:val="none" w:sz="0" w:space="0" w:color="auto"/>
        <w:left w:val="none" w:sz="0" w:space="0" w:color="auto"/>
        <w:bottom w:val="none" w:sz="0" w:space="0" w:color="auto"/>
        <w:right w:val="none" w:sz="0" w:space="0" w:color="auto"/>
      </w:divBdr>
    </w:div>
    <w:div w:id="1696955726">
      <w:bodyDiv w:val="1"/>
      <w:marLeft w:val="0"/>
      <w:marRight w:val="0"/>
      <w:marTop w:val="0"/>
      <w:marBottom w:val="0"/>
      <w:divBdr>
        <w:top w:val="none" w:sz="0" w:space="0" w:color="auto"/>
        <w:left w:val="none" w:sz="0" w:space="0" w:color="auto"/>
        <w:bottom w:val="none" w:sz="0" w:space="0" w:color="auto"/>
        <w:right w:val="none" w:sz="0" w:space="0" w:color="auto"/>
      </w:divBdr>
    </w:div>
    <w:div w:id="1708598907">
      <w:bodyDiv w:val="1"/>
      <w:marLeft w:val="0"/>
      <w:marRight w:val="0"/>
      <w:marTop w:val="0"/>
      <w:marBottom w:val="0"/>
      <w:divBdr>
        <w:top w:val="none" w:sz="0" w:space="0" w:color="auto"/>
        <w:left w:val="none" w:sz="0" w:space="0" w:color="auto"/>
        <w:bottom w:val="none" w:sz="0" w:space="0" w:color="auto"/>
        <w:right w:val="none" w:sz="0" w:space="0" w:color="auto"/>
      </w:divBdr>
    </w:div>
    <w:div w:id="1831943741">
      <w:bodyDiv w:val="1"/>
      <w:marLeft w:val="0"/>
      <w:marRight w:val="0"/>
      <w:marTop w:val="0"/>
      <w:marBottom w:val="0"/>
      <w:divBdr>
        <w:top w:val="none" w:sz="0" w:space="0" w:color="auto"/>
        <w:left w:val="none" w:sz="0" w:space="0" w:color="auto"/>
        <w:bottom w:val="none" w:sz="0" w:space="0" w:color="auto"/>
        <w:right w:val="none" w:sz="0" w:space="0" w:color="auto"/>
      </w:divBdr>
    </w:div>
    <w:div w:id="1864434555">
      <w:bodyDiv w:val="1"/>
      <w:marLeft w:val="0"/>
      <w:marRight w:val="0"/>
      <w:marTop w:val="0"/>
      <w:marBottom w:val="0"/>
      <w:divBdr>
        <w:top w:val="none" w:sz="0" w:space="0" w:color="auto"/>
        <w:left w:val="none" w:sz="0" w:space="0" w:color="auto"/>
        <w:bottom w:val="none" w:sz="0" w:space="0" w:color="auto"/>
        <w:right w:val="none" w:sz="0" w:space="0" w:color="auto"/>
      </w:divBdr>
    </w:div>
    <w:div w:id="1869491855">
      <w:bodyDiv w:val="1"/>
      <w:marLeft w:val="0"/>
      <w:marRight w:val="0"/>
      <w:marTop w:val="0"/>
      <w:marBottom w:val="0"/>
      <w:divBdr>
        <w:top w:val="none" w:sz="0" w:space="0" w:color="auto"/>
        <w:left w:val="none" w:sz="0" w:space="0" w:color="auto"/>
        <w:bottom w:val="none" w:sz="0" w:space="0" w:color="auto"/>
        <w:right w:val="none" w:sz="0" w:space="0" w:color="auto"/>
      </w:divBdr>
    </w:div>
    <w:div w:id="1912539601">
      <w:bodyDiv w:val="1"/>
      <w:marLeft w:val="0"/>
      <w:marRight w:val="0"/>
      <w:marTop w:val="0"/>
      <w:marBottom w:val="0"/>
      <w:divBdr>
        <w:top w:val="none" w:sz="0" w:space="0" w:color="auto"/>
        <w:left w:val="none" w:sz="0" w:space="0" w:color="auto"/>
        <w:bottom w:val="none" w:sz="0" w:space="0" w:color="auto"/>
        <w:right w:val="none" w:sz="0" w:space="0" w:color="auto"/>
      </w:divBdr>
    </w:div>
    <w:div w:id="1925139099">
      <w:bodyDiv w:val="1"/>
      <w:marLeft w:val="0"/>
      <w:marRight w:val="0"/>
      <w:marTop w:val="0"/>
      <w:marBottom w:val="0"/>
      <w:divBdr>
        <w:top w:val="none" w:sz="0" w:space="0" w:color="auto"/>
        <w:left w:val="none" w:sz="0" w:space="0" w:color="auto"/>
        <w:bottom w:val="none" w:sz="0" w:space="0" w:color="auto"/>
        <w:right w:val="none" w:sz="0" w:space="0" w:color="auto"/>
      </w:divBdr>
    </w:div>
    <w:div w:id="1937782678">
      <w:bodyDiv w:val="1"/>
      <w:marLeft w:val="0"/>
      <w:marRight w:val="0"/>
      <w:marTop w:val="0"/>
      <w:marBottom w:val="0"/>
      <w:divBdr>
        <w:top w:val="none" w:sz="0" w:space="0" w:color="auto"/>
        <w:left w:val="none" w:sz="0" w:space="0" w:color="auto"/>
        <w:bottom w:val="none" w:sz="0" w:space="0" w:color="auto"/>
        <w:right w:val="none" w:sz="0" w:space="0" w:color="auto"/>
      </w:divBdr>
    </w:div>
    <w:div w:id="2024282510">
      <w:bodyDiv w:val="1"/>
      <w:marLeft w:val="0"/>
      <w:marRight w:val="0"/>
      <w:marTop w:val="0"/>
      <w:marBottom w:val="0"/>
      <w:divBdr>
        <w:top w:val="none" w:sz="0" w:space="0" w:color="auto"/>
        <w:left w:val="none" w:sz="0" w:space="0" w:color="auto"/>
        <w:bottom w:val="none" w:sz="0" w:space="0" w:color="auto"/>
        <w:right w:val="none" w:sz="0" w:space="0" w:color="auto"/>
      </w:divBdr>
    </w:div>
    <w:div w:id="20780462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1E68F2-D1F9-4085-A537-9412FDD1AB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772</TotalTime>
  <Pages>23</Pages>
  <Words>5990</Words>
  <Characters>35945</Characters>
  <Application>Microsoft Office Word</Application>
  <DocSecurity>0</DocSecurity>
  <Lines>299</Lines>
  <Paragraphs>83</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41852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creator>aneta.malolepsza</dc:creator>
  <cp:lastModifiedBy>Alicja Mrozek (Nadleśnictwo Szprotawa)</cp:lastModifiedBy>
  <cp:revision>78</cp:revision>
  <cp:lastPrinted>2020-04-30T09:51:00Z</cp:lastPrinted>
  <dcterms:created xsi:type="dcterms:W3CDTF">2021-04-22T06:02:00Z</dcterms:created>
  <dcterms:modified xsi:type="dcterms:W3CDTF">2023-10-17T16:04:00Z</dcterms:modified>
</cp:coreProperties>
</file>